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12C90" w:rsidP="0BB148D2" w:rsidRDefault="6918C859" w14:paraId="699E06D2" w14:textId="02373C4D">
      <w:pPr>
        <w:pStyle w:val="Body"/>
        <w:spacing w:after="0" w:line="240" w:lineRule="auto"/>
      </w:pPr>
      <w:r>
        <w:t>[</w:t>
      </w:r>
      <w:r w:rsidR="63E6C0E1">
        <w:t>Your school logo here</w:t>
      </w:r>
      <w:r>
        <w:t>]</w:t>
      </w:r>
    </w:p>
    <w:p w:rsidR="49AB915F" w:rsidP="40A1FD3A" w:rsidRDefault="5179D099" w14:paraId="087FC460" w14:textId="6614C4BE">
      <w:pPr>
        <w:pStyle w:val="Body"/>
        <w:spacing w:after="0" w:line="240" w:lineRule="auto"/>
      </w:pPr>
      <w:r>
        <w:t>Teacher n</w:t>
      </w:r>
      <w:r w:rsidR="40584FAC">
        <w:t>ame:</w:t>
      </w:r>
      <w:r>
        <w:br/>
      </w:r>
      <w:r w:rsidR="788880B6">
        <w:t>Grade</w:t>
      </w:r>
      <w:r w:rsidR="44C5BC57">
        <w:t>/level</w:t>
      </w:r>
      <w:r w:rsidR="788880B6">
        <w:t>:</w:t>
      </w:r>
    </w:p>
    <w:p w:rsidR="219312DB" w:rsidP="00CA2735" w:rsidRDefault="60D278AA" w14:paraId="4EB7A3C5" w14:textId="405C6F72">
      <w:pPr>
        <w:pStyle w:val="LessonHead"/>
      </w:pPr>
      <w:bookmarkStart w:name="Lesson_1" w:id="0"/>
      <w:r>
        <w:t xml:space="preserve">Unit </w:t>
      </w:r>
      <w:r w:rsidR="6F83E6ED">
        <w:t>6</w:t>
      </w:r>
      <w:r>
        <w:t xml:space="preserve"> </w:t>
      </w:r>
      <w:r w:rsidRPr="21B13A2E" w:rsidR="1E542918">
        <w:rPr>
          <w:b/>
          <w:bCs/>
        </w:rPr>
        <w:t>Let’</w:t>
      </w:r>
      <w:r w:rsidRPr="21B13A2E" w:rsidR="26F1BACC">
        <w:rPr>
          <w:b/>
          <w:bCs/>
        </w:rPr>
        <w:t>s</w:t>
      </w:r>
      <w:r w:rsidRPr="21B13A2E" w:rsidR="3A25876C">
        <w:rPr>
          <w:b/>
          <w:bCs/>
        </w:rPr>
        <w:t xml:space="preserve"> Eat!</w:t>
      </w:r>
      <w:r w:rsidRPr="21B13A2E" w:rsidR="26F1BACC">
        <w:rPr>
          <w:b/>
          <w:bCs/>
        </w:rPr>
        <w:t xml:space="preserve"> </w:t>
      </w:r>
      <w:r w:rsidR="26F1BACC">
        <w:t>Lesson 1</w:t>
      </w:r>
      <w:r w:rsidR="3EDBED4F">
        <w:t>: Language</w:t>
      </w:r>
      <w:r w:rsidR="26F1BACC">
        <w:t xml:space="preserve">, page </w:t>
      </w:r>
      <w:r w:rsidR="591E7DF7">
        <w:t>5</w:t>
      </w:r>
      <w:r w:rsidR="26F1BACC">
        <w:t>4</w:t>
      </w:r>
    </w:p>
    <w:bookmarkEnd w:id="0"/>
    <w:p w:rsidRPr="001078B1" w:rsidR="1EB80E70" w:rsidP="001078B1" w:rsidRDefault="3AF3259F" w14:paraId="197E0F95" w14:textId="02166B09">
      <w:pPr>
        <w:pStyle w:val="ObjectivesBoxHead"/>
      </w:pPr>
      <w:r>
        <w:t>Objective</w:t>
      </w:r>
      <w:r w:rsidR="574B4CB4">
        <w:t>s</w:t>
      </w:r>
    </w:p>
    <w:p w:rsidR="001E04FA" w:rsidP="001E04FA" w:rsidRDefault="07136DB4" w14:paraId="4D3FCE76" w14:textId="77777777">
      <w:pPr>
        <w:pStyle w:val="ObjectivesBox"/>
      </w:pPr>
      <w:r>
        <w:t>Learn</w:t>
      </w:r>
      <w:r w:rsidRPr="21B13A2E">
        <w:rPr>
          <w:b/>
          <w:bCs/>
        </w:rPr>
        <w:t xml:space="preserve"> </w:t>
      </w:r>
      <w:r>
        <w:t>food vocabulary</w:t>
      </w:r>
      <w:r w:rsidR="49CE94A0">
        <w:t>;</w:t>
      </w:r>
      <w:r>
        <w:t xml:space="preserve"> place vocabulary stickers</w:t>
      </w:r>
      <w:r w:rsidR="49CE94A0">
        <w:t>;</w:t>
      </w:r>
      <w:r>
        <w:t xml:space="preserve"> sing a vocabulary song</w:t>
      </w:r>
      <w:r w:rsidR="49CE94A0">
        <w:t>;</w:t>
      </w:r>
      <w:r>
        <w:t xml:space="preserve"> learn to talk about likes and dislikes</w:t>
      </w:r>
      <w:r w:rsidR="49CE94A0">
        <w:t>;</w:t>
      </w:r>
      <w:r>
        <w:t xml:space="preserve"> role-play a dialogue using key language</w:t>
      </w:r>
      <w:r w:rsidR="49CE94A0">
        <w:t>;</w:t>
      </w:r>
      <w:r>
        <w:t xml:space="preserve"> share an opinion</w:t>
      </w:r>
    </w:p>
    <w:p w:rsidR="002B6F6B" w:rsidP="001E04FA" w:rsidRDefault="2CC65482" w14:paraId="00E499BF" w14:textId="0189812A">
      <w:pPr>
        <w:pStyle w:val="ObjectivesBoxHead"/>
        <w:rPr>
          <w:rStyle w:val="CommentReference"/>
          <w:sz w:val="28"/>
          <w:szCs w:val="28"/>
        </w:rPr>
      </w:pPr>
      <w:r>
        <w:t>K</w:t>
      </w:r>
      <w:r w:rsidR="4BA788A3">
        <w:t xml:space="preserve">ey </w:t>
      </w:r>
      <w:r w:rsidRPr="002B6F6B" w:rsidR="4BA788A3">
        <w:t>Language</w:t>
      </w:r>
    </w:p>
    <w:p w:rsidRPr="00AD0B38" w:rsidR="4000BC36" w:rsidP="002B6F6B" w:rsidRDefault="00164501" w14:paraId="75D04423" w14:textId="374399BD">
      <w:pPr>
        <w:pStyle w:val="ObjectivesBox"/>
        <w:rPr>
          <w:i/>
          <w:iCs/>
        </w:rPr>
      </w:pPr>
      <w:r w:rsidRPr="21B13A2E">
        <w:rPr>
          <w:rStyle w:val="CommentReference"/>
          <w:i/>
          <w:iCs/>
          <w:sz w:val="22"/>
          <w:szCs w:val="22"/>
        </w:rPr>
        <w:t>o</w:t>
      </w:r>
      <w:r w:rsidRPr="21B13A2E" w:rsidR="38F35159">
        <w:rPr>
          <w:i/>
          <w:iCs/>
        </w:rPr>
        <w:t>ranges, cucumbers, grapes, strawberries, tomatoes, carrots; I don’t like (carrots). What do you like? I like (strawberries).</w:t>
      </w:r>
    </w:p>
    <w:p w:rsidRPr="00064B70" w:rsidR="00064B70" w:rsidP="00064B70" w:rsidRDefault="67AFE67C" w14:paraId="0BFB2480" w14:textId="77777777">
      <w:pPr>
        <w:pStyle w:val="ObjectivesBoxHead"/>
      </w:pPr>
      <w:r>
        <w:t>Materials</w:t>
      </w:r>
    </w:p>
    <w:p w:rsidRPr="009333DA" w:rsidR="005620CE" w:rsidP="00064B70" w:rsidRDefault="618A3EE1" w14:paraId="5758F691" w14:textId="2D639B17">
      <w:pPr>
        <w:pStyle w:val="ObjectivesBox"/>
        <w:rPr>
          <w:lang w:val="en-US"/>
        </w:rPr>
      </w:pPr>
      <w:r w:rsidRPr="73B0064D" w:rsidR="08AC8372">
        <w:rPr>
          <w:rFonts w:ascii="Aptos" w:hAnsi="Aptos" w:eastAsia="Aptos" w:cs="Aptos"/>
        </w:rPr>
        <w:t>Hello song/video</w:t>
      </w:r>
      <w:r w:rsidRPr="73B0064D" w:rsidR="08AC8372">
        <w:rPr>
          <w:rFonts w:ascii="Aptos" w:hAnsi="Aptos" w:eastAsia="Aptos" w:cs="Aptos"/>
        </w:rPr>
        <w:t xml:space="preserve">, </w:t>
      </w:r>
      <w:r w:rsidRPr="73B0064D" w:rsidR="13B54985">
        <w:rPr>
          <w:rFonts w:ascii="Aptos" w:hAnsi="Aptos" w:eastAsia="Aptos" w:cs="Aptos"/>
        </w:rPr>
        <w:t xml:space="preserve">bag, </w:t>
      </w:r>
      <w:r w:rsidRPr="73B0064D" w:rsidR="3108BA54">
        <w:rPr>
          <w:rFonts w:ascii="Aptos" w:hAnsi="Aptos" w:eastAsia="Aptos" w:cs="Aptos"/>
        </w:rPr>
        <w:t>real or toy fruits and veggies,</w:t>
      </w:r>
      <w:r w:rsidRPr="73B0064D" w:rsidR="30A2D8EA">
        <w:rPr>
          <w:rFonts w:ascii="Aptos" w:hAnsi="Aptos" w:eastAsia="Aptos" w:cs="Aptos"/>
        </w:rPr>
        <w:t xml:space="preserve"> audio</w:t>
      </w:r>
      <w:r w:rsidRPr="73B0064D" w:rsidR="3108BA54">
        <w:rPr>
          <w:rFonts w:ascii="Aptos" w:hAnsi="Aptos" w:eastAsia="Aptos" w:cs="Aptos"/>
        </w:rPr>
        <w:t xml:space="preserve"> </w:t>
      </w:r>
      <w:r w:rsidRPr="73B0064D" w:rsidR="62141EC6">
        <w:rPr>
          <w:lang w:val="en-US"/>
        </w:rPr>
        <w:t>tracks 6.1-6.6</w:t>
      </w:r>
      <w:r w:rsidRPr="73B0064D" w:rsidR="2ABE6A42">
        <w:rPr>
          <w:lang w:val="en-US"/>
        </w:rPr>
        <w:t xml:space="preserve">, </w:t>
      </w:r>
      <w:r w:rsidRPr="73B0064D" w:rsidR="1286148F">
        <w:rPr>
          <w:lang w:val="en-US"/>
        </w:rPr>
        <w:t>U</w:t>
      </w:r>
      <w:r w:rsidRPr="73B0064D" w:rsidR="727B712A">
        <w:rPr>
          <w:lang w:val="en-US"/>
        </w:rPr>
        <w:t xml:space="preserve">nit </w:t>
      </w:r>
      <w:r w:rsidRPr="73B0064D" w:rsidR="1286148F">
        <w:rPr>
          <w:lang w:val="en-US"/>
        </w:rPr>
        <w:t xml:space="preserve">6 </w:t>
      </w:r>
      <w:r w:rsidRPr="73B0064D" w:rsidR="0A2F0450">
        <w:rPr>
          <w:lang w:val="en-US"/>
        </w:rPr>
        <w:t xml:space="preserve">Lesson 1 </w:t>
      </w:r>
      <w:r w:rsidRPr="73B0064D" w:rsidR="0297A4CD">
        <w:rPr>
          <w:lang w:val="en-US"/>
        </w:rPr>
        <w:t>v</w:t>
      </w:r>
      <w:r w:rsidRPr="73B0064D" w:rsidR="5BC8D654">
        <w:rPr>
          <w:lang w:val="en-US"/>
        </w:rPr>
        <w:t xml:space="preserve">ocabulary </w:t>
      </w:r>
      <w:r w:rsidRPr="73B0064D" w:rsidR="0297A4CD">
        <w:rPr>
          <w:lang w:val="en-US"/>
        </w:rPr>
        <w:t>s</w:t>
      </w:r>
      <w:r w:rsidRPr="73B0064D" w:rsidR="5BC8D654">
        <w:rPr>
          <w:lang w:val="en-US"/>
        </w:rPr>
        <w:t xml:space="preserve">tickers, </w:t>
      </w:r>
      <w:r w:rsidRPr="73B0064D" w:rsidR="0297A4CD">
        <w:rPr>
          <w:lang w:val="en-US"/>
        </w:rPr>
        <w:t>f</w:t>
      </w:r>
      <w:r w:rsidRPr="73B0064D" w:rsidR="5BC8D654">
        <w:rPr>
          <w:lang w:val="en-US"/>
        </w:rPr>
        <w:t xml:space="preserve">lashcards: </w:t>
      </w:r>
      <w:r w:rsidRPr="73B0064D" w:rsidR="5BC8D654">
        <w:rPr>
          <w:i w:val="1"/>
          <w:iCs w:val="1"/>
          <w:lang w:val="en-US"/>
        </w:rPr>
        <w:t>orange</w:t>
      </w:r>
      <w:r w:rsidRPr="73B0064D" w:rsidR="656F9C0F">
        <w:rPr>
          <w:i w:val="1"/>
          <w:iCs w:val="1"/>
          <w:lang w:val="en-US"/>
        </w:rPr>
        <w:t>s</w:t>
      </w:r>
      <w:r w:rsidRPr="73B0064D" w:rsidR="5BC8D654">
        <w:rPr>
          <w:i w:val="1"/>
          <w:iCs w:val="1"/>
          <w:lang w:val="en-US"/>
        </w:rPr>
        <w:t>, cucumber</w:t>
      </w:r>
      <w:r w:rsidRPr="73B0064D" w:rsidR="4FE09D5F">
        <w:rPr>
          <w:i w:val="1"/>
          <w:iCs w:val="1"/>
          <w:lang w:val="en-US"/>
        </w:rPr>
        <w:t>s</w:t>
      </w:r>
      <w:r w:rsidRPr="73B0064D" w:rsidR="5BC8D654">
        <w:rPr>
          <w:i w:val="1"/>
          <w:iCs w:val="1"/>
          <w:lang w:val="en-US"/>
        </w:rPr>
        <w:t>, grapes, strawberries, tomatoes, carrots</w:t>
      </w:r>
      <w:r w:rsidRPr="73B0064D" w:rsidR="3B54FA3B">
        <w:rPr>
          <w:lang w:val="en-US"/>
        </w:rPr>
        <w:t>;</w:t>
      </w:r>
      <w:r w:rsidRPr="73B0064D" w:rsidR="343E5FA8">
        <w:rPr>
          <w:lang w:val="en-US"/>
        </w:rPr>
        <w:t xml:space="preserve"> </w:t>
      </w:r>
      <w:r w:rsidRPr="73B0064D" w:rsidR="052B5E96">
        <w:rPr>
          <w:lang w:val="en-US"/>
        </w:rPr>
        <w:t>s</w:t>
      </w:r>
      <w:r w:rsidRPr="73B0064D" w:rsidR="343E5FA8">
        <w:rPr>
          <w:lang w:val="en-US"/>
        </w:rPr>
        <w:t>ong</w:t>
      </w:r>
      <w:r w:rsidRPr="73B0064D" w:rsidR="052B5E96">
        <w:rPr>
          <w:lang w:val="en-US"/>
        </w:rPr>
        <w:t xml:space="preserve"> v</w:t>
      </w:r>
      <w:r w:rsidRPr="73B0064D" w:rsidR="343E5FA8">
        <w:rPr>
          <w:lang w:val="en-US"/>
        </w:rPr>
        <w:t xml:space="preserve">ideo: </w:t>
      </w:r>
      <w:r w:rsidRPr="73B0064D" w:rsidR="343E5FA8">
        <w:rPr>
          <w:i w:val="1"/>
          <w:iCs w:val="1"/>
          <w:lang w:val="en-US"/>
        </w:rPr>
        <w:t>I’m</w:t>
      </w:r>
      <w:r w:rsidRPr="73B0064D" w:rsidR="343E5FA8">
        <w:rPr>
          <w:i w:val="1"/>
          <w:iCs w:val="1"/>
          <w:lang w:val="en-US"/>
        </w:rPr>
        <w:t xml:space="preserve"> Hungry</w:t>
      </w:r>
      <w:r w:rsidRPr="73B0064D" w:rsidR="3B54FA3B">
        <w:rPr>
          <w:lang w:val="en-US"/>
        </w:rPr>
        <w:t xml:space="preserve">; </w:t>
      </w:r>
      <w:r w:rsidRPr="73B0064D" w:rsidR="5BC8D654">
        <w:rPr>
          <w:lang w:val="en-US"/>
        </w:rPr>
        <w:t>Ruby puppet</w:t>
      </w:r>
    </w:p>
    <w:p w:rsidRPr="00912B16" w:rsidR="2FB88AB6" w:rsidP="0A31CAFA" w:rsidRDefault="2FB88AB6" w14:paraId="765FF12B" w14:textId="2E3E7476">
      <w:pPr>
        <w:pStyle w:val="LessonStep"/>
        <w:rPr>
          <w:b/>
          <w:bCs/>
        </w:rPr>
      </w:pPr>
      <w:r w:rsidRPr="00912B16">
        <w:rPr>
          <w:b/>
          <w:bCs/>
        </w:rPr>
        <w:t>BEFORE THE PAGE</w:t>
      </w:r>
    </w:p>
    <w:p w:rsidRPr="00750813" w:rsidR="415A7BD1" w:rsidP="005C2C85" w:rsidRDefault="52B06114" w14:paraId="25979B98" w14:textId="65B017BA">
      <w:pPr>
        <w:pStyle w:val="LessonStep"/>
      </w:pPr>
      <w:r w:rsidRPr="00750813">
        <w:t xml:space="preserve">Hello </w:t>
      </w:r>
      <w:r w:rsidRPr="00750813" w:rsidR="0273735C">
        <w:t>Routine</w:t>
      </w:r>
    </w:p>
    <w:p w:rsidR="005620CE" w:rsidP="03EA957A" w:rsidRDefault="0062590B" w14:paraId="75544CC7" w14:textId="10F1FA51">
      <w:pPr>
        <w:rPr>
          <w:lang w:val="en-US"/>
        </w:rPr>
      </w:pPr>
      <w:r>
        <w:t>Follow the Hello Routine. See TB p. 40</w:t>
      </w:r>
      <w:r w:rsidR="2C17C8B4">
        <w:t>.</w:t>
      </w:r>
    </w:p>
    <w:p w:rsidR="39E94D2C" w:rsidP="0A31CAFA" w:rsidRDefault="3419BBCE" w14:paraId="3CFD939B" w14:textId="7051407F">
      <w:pPr>
        <w:pStyle w:val="LessonStep"/>
      </w:pPr>
      <w:r>
        <w:t>Warm Up</w:t>
      </w:r>
    </w:p>
    <w:p w:rsidR="39E94D2C" w:rsidP="0A31CAFA" w:rsidRDefault="00D71322" w14:paraId="1BA2C0ED" w14:textId="6D4C145E">
      <w:pPr>
        <w:rPr>
          <w:b w:val="1"/>
          <w:bCs w:val="1"/>
          <w:lang w:val="en-US"/>
        </w:rPr>
      </w:pPr>
      <w:r w:rsidR="77827CE4">
        <w:rPr/>
        <w:t xml:space="preserve">Do the Magic Bag activity </w:t>
      </w:r>
      <w:r w:rsidR="1B7301BE">
        <w:rPr/>
        <w:t>o</w:t>
      </w:r>
      <w:r w:rsidR="26307441">
        <w:rPr/>
        <w:t>n TB p.</w:t>
      </w:r>
      <w:r w:rsidR="2651EF52">
        <w:rPr/>
        <w:t xml:space="preserve"> 65 or</w:t>
      </w:r>
      <w:r w:rsidR="71659938">
        <w:rPr/>
        <w:t xml:space="preserve"> choose a</w:t>
      </w:r>
      <w:r w:rsidR="600DE8FE">
        <w:rPr/>
        <w:t>n</w:t>
      </w:r>
      <w:r w:rsidR="5D38B24A">
        <w:rPr/>
        <w:t>other</w:t>
      </w:r>
      <w:r w:rsidR="600DE8FE">
        <w:rPr/>
        <w:t xml:space="preserve"> </w:t>
      </w:r>
      <w:r w:rsidR="71659938">
        <w:rPr/>
        <w:t xml:space="preserve">activity from the </w:t>
      </w:r>
      <w:r w:rsidRPr="73B0064D" w:rsidR="39C8E5AD">
        <w:rPr>
          <w:i w:val="1"/>
          <w:iCs w:val="1"/>
        </w:rPr>
        <w:t xml:space="preserve">Vocabulary and Language </w:t>
      </w:r>
      <w:r w:rsidRPr="73B0064D" w:rsidR="01C44DCF">
        <w:rPr>
          <w:i w:val="1"/>
          <w:iCs w:val="1"/>
        </w:rPr>
        <w:t>Activity Bank</w:t>
      </w:r>
      <w:r w:rsidR="01C44DCF">
        <w:rPr/>
        <w:t xml:space="preserve">. See TB p. </w:t>
      </w:r>
      <w:r w:rsidR="32EE96B0">
        <w:rPr/>
        <w:t>64</w:t>
      </w:r>
      <w:r w:rsidR="30A95DF7">
        <w:rPr/>
        <w:t>-65</w:t>
      </w:r>
      <w:r w:rsidR="01C44DCF">
        <w:rPr/>
        <w:t>.</w:t>
      </w:r>
    </w:p>
    <w:p w:rsidRPr="00912B16" w:rsidR="5F09D56E" w:rsidP="2A743031" w:rsidRDefault="5F09D56E" w14:paraId="4BF749FA" w14:textId="323A6D1A">
      <w:pPr>
        <w:pStyle w:val="LessonStep"/>
        <w:rPr>
          <w:b/>
          <w:bCs/>
          <w:lang w:val="en-US"/>
        </w:rPr>
      </w:pPr>
      <w:r w:rsidRPr="00912B16">
        <w:rPr>
          <w:b/>
          <w:bCs/>
          <w:lang w:val="en-US"/>
        </w:rPr>
        <w:t>WITH THE PAGE</w:t>
      </w:r>
    </w:p>
    <w:p w:rsidR="005620CE" w:rsidP="40A1FD3A" w:rsidRDefault="74D8AC12" w14:paraId="565A0A95" w14:textId="6D2BE19A">
      <w:pPr>
        <w:pStyle w:val="LessonStep"/>
      </w:pPr>
      <w:r w:rsidRPr="0A31CAFA">
        <w:rPr>
          <w:lang w:val="en-US"/>
        </w:rPr>
        <w:t xml:space="preserve">1 </w:t>
      </w:r>
      <w:r w:rsidRPr="0A31CAFA" w:rsidR="19EAC064">
        <w:rPr>
          <w:lang w:val="en-US"/>
        </w:rPr>
        <w:t xml:space="preserve">Listen, point, and </w:t>
      </w:r>
      <w:proofErr w:type="gramStart"/>
      <w:r w:rsidRPr="0A31CAFA" w:rsidR="19EAC064">
        <w:rPr>
          <w:lang w:val="en-US"/>
        </w:rPr>
        <w:t>say</w:t>
      </w:r>
      <w:proofErr w:type="gramEnd"/>
      <w:r w:rsidRPr="0A31CAFA" w:rsidR="19EAC064">
        <w:rPr>
          <w:lang w:val="en-US"/>
        </w:rPr>
        <w:t>.</w:t>
      </w:r>
    </w:p>
    <w:p w:rsidR="724FEF10" w:rsidP="0A31CAFA" w:rsidRDefault="00EB39C2" w14:paraId="645F7053" w14:textId="7F272659">
      <w:r w:rsidR="23784DE1">
        <w:rPr/>
        <w:t xml:space="preserve">Show </w:t>
      </w:r>
      <w:r w:rsidR="43FA29B0">
        <w:rPr/>
        <w:t>or project the page</w:t>
      </w:r>
      <w:r w:rsidR="23784DE1">
        <w:rPr/>
        <w:t xml:space="preserve">. Point to the vocabulary images and see if they can name </w:t>
      </w:r>
      <w:r w:rsidR="3C0806DD">
        <w:rPr/>
        <w:t xml:space="preserve">any of </w:t>
      </w:r>
      <w:r w:rsidR="23784DE1">
        <w:rPr/>
        <w:t xml:space="preserve">the words. Ask students what they think is happening in the </w:t>
      </w:r>
      <w:r w:rsidR="219CB364">
        <w:rPr/>
        <w:t>scene</w:t>
      </w:r>
      <w:r w:rsidR="219CB364">
        <w:rPr/>
        <w:t>.</w:t>
      </w:r>
      <w:r w:rsidR="23784DE1">
        <w:rPr/>
        <w:t xml:space="preserve"> </w:t>
      </w:r>
      <w:r w:rsidR="500DDD05">
        <w:rPr/>
        <w:t xml:space="preserve">Play </w:t>
      </w:r>
      <w:r w:rsidR="488C8669">
        <w:rPr/>
        <w:t>track</w:t>
      </w:r>
      <w:r w:rsidR="500DDD05">
        <w:rPr/>
        <w:t xml:space="preserve"> 6.01</w:t>
      </w:r>
      <w:r w:rsidR="163CF666">
        <w:rPr/>
        <w:t xml:space="preserve"> and have students listen. Then play the track again</w:t>
      </w:r>
      <w:r w:rsidR="0FB320BC">
        <w:rPr/>
        <w:t xml:space="preserve"> and h</w:t>
      </w:r>
      <w:r w:rsidR="500DDD05">
        <w:rPr/>
        <w:t xml:space="preserve">ave </w:t>
      </w:r>
      <w:r w:rsidR="06C8CEEE">
        <w:rPr/>
        <w:t xml:space="preserve">students </w:t>
      </w:r>
      <w:r w:rsidR="500DDD05">
        <w:rPr/>
        <w:t xml:space="preserve">point to the </w:t>
      </w:r>
      <w:r w:rsidR="04D656DC">
        <w:rPr/>
        <w:t>vocabulary</w:t>
      </w:r>
      <w:r w:rsidR="500DDD05">
        <w:rPr/>
        <w:t xml:space="preserve"> and </w:t>
      </w:r>
      <w:r w:rsidR="4C952824">
        <w:rPr/>
        <w:t>repeat</w:t>
      </w:r>
      <w:r w:rsidR="500DDD05">
        <w:rPr/>
        <w:t xml:space="preserve"> the words.</w:t>
      </w:r>
    </w:p>
    <w:p w:rsidR="36F53155" w:rsidP="40A1FD3A" w:rsidRDefault="180F886B" w14:paraId="39EFDC02" w14:textId="35C7771C">
      <w:pPr>
        <w:pStyle w:val="LessonStep"/>
      </w:pPr>
      <w:r>
        <w:t xml:space="preserve">2 </w:t>
      </w:r>
      <w:r w:rsidR="70EE3272">
        <w:t xml:space="preserve">Stick and </w:t>
      </w:r>
      <w:proofErr w:type="gramStart"/>
      <w:r w:rsidR="70EE3272">
        <w:t>say</w:t>
      </w:r>
      <w:proofErr w:type="gramEnd"/>
      <w:r w:rsidR="70EE3272">
        <w:t>.</w:t>
      </w:r>
    </w:p>
    <w:p w:rsidR="19EEAAC0" w:rsidP="2A743031" w:rsidRDefault="2765149B" w14:paraId="32A37E00" w14:textId="0EB8EAD2">
      <w:r w:rsidR="01DC28C2">
        <w:rPr/>
        <w:t>Help s</w:t>
      </w:r>
      <w:r w:rsidR="4136C178">
        <w:rPr/>
        <w:t xml:space="preserve">tudents </w:t>
      </w:r>
      <w:r w:rsidR="01DC28C2">
        <w:rPr/>
        <w:t>find the stickers at the back of their books</w:t>
      </w:r>
      <w:r w:rsidR="0C735B91">
        <w:rPr/>
        <w:t xml:space="preserve"> or hand out their sticker sheets already prepared</w:t>
      </w:r>
      <w:r w:rsidR="01DC28C2">
        <w:rPr/>
        <w:t>.</w:t>
      </w:r>
      <w:r w:rsidR="5A0B3F86">
        <w:rPr/>
        <w:t xml:space="preserve"> H</w:t>
      </w:r>
      <w:r w:rsidR="01DC28C2">
        <w:rPr/>
        <w:t>ave them stick their stickers while repeating the vocabulary words.</w:t>
      </w:r>
      <w:r w:rsidR="62E231BA">
        <w:rPr/>
        <w:t xml:space="preserve"> Play the </w:t>
      </w:r>
      <w:r w:rsidR="75F0182C">
        <w:rPr/>
        <w:t>track</w:t>
      </w:r>
      <w:r w:rsidR="7FDA1651">
        <w:rPr/>
        <w:t xml:space="preserve"> again</w:t>
      </w:r>
      <w:r w:rsidR="62E231BA">
        <w:rPr/>
        <w:t xml:space="preserve"> to check.</w:t>
      </w:r>
    </w:p>
    <w:p w:rsidRPr="000A4095" w:rsidR="00B437F4" w:rsidP="00B437F4" w:rsidRDefault="00B437F4" w14:paraId="241B7752" w14:textId="77777777">
      <w:pPr>
        <w:pStyle w:val="LessonStepFeatureBox"/>
      </w:pPr>
      <w:r w:rsidRPr="000A4095">
        <w:t>UDL Tip</w:t>
      </w:r>
    </w:p>
    <w:p w:rsidRPr="00260126" w:rsidR="00B437F4" w:rsidP="00B437F4" w:rsidRDefault="00B437F4" w14:paraId="4CBD5BEE" w14:textId="77777777">
      <w:pPr>
        <w:pStyle w:val="LessonStepFeatureBoxText"/>
        <w:rPr>
          <w:rFonts w:ascii="Aptos" w:hAnsi="Aptos" w:eastAsia="Aptos" w:cs="Arial"/>
          <w:lang w:val="en-US"/>
        </w:rPr>
      </w:pPr>
      <w:r w:rsidRPr="00F665DD">
        <w:t>Supporting Language and Vocabulary: Check on preferences, cultural experiences, and opinions. Ask students if they enjoy the foods in the vocabulary. Is there something they haven’t tried?</w:t>
      </w:r>
    </w:p>
    <w:p w:rsidR="4584C489" w:rsidP="0A31CAFA" w:rsidRDefault="3FB2ED44" w14:paraId="4EF57DBE" w14:textId="136F2BBB">
      <w:pPr>
        <w:pStyle w:val="LessonStep"/>
        <w:rPr>
          <w:color w:val="000000" w:themeColor="text1"/>
          <w:lang w:val="en-US"/>
        </w:rPr>
      </w:pPr>
      <w:r w:rsidRPr="0A31CAFA">
        <w:rPr>
          <w:color w:val="000000" w:themeColor="text1"/>
          <w:lang w:val="en-US"/>
        </w:rPr>
        <w:t>3 List</w:t>
      </w:r>
      <w:r w:rsidRPr="0A31CAFA" w:rsidR="7CE9EEF9">
        <w:rPr>
          <w:color w:val="000000" w:themeColor="text1"/>
          <w:lang w:val="en-US"/>
        </w:rPr>
        <w:t>en and find.</w:t>
      </w:r>
    </w:p>
    <w:p w:rsidRPr="00FB38FC" w:rsidR="4584C489" w:rsidP="0A31CAFA" w:rsidRDefault="5748A84B" w14:paraId="01D596A0" w14:textId="344A9669">
      <w:pPr>
        <w:pBdr>
          <w:bottom w:val="none" w:color="000000" w:sz="0" w:space="0"/>
        </w:pBdr>
      </w:pPr>
      <w:r w:rsidRPr="00FB38FC">
        <w:t xml:space="preserve">Play </w:t>
      </w:r>
      <w:r w:rsidR="00F05E61">
        <w:t>track</w:t>
      </w:r>
      <w:r w:rsidRPr="00FB38FC">
        <w:t xml:space="preserve"> 6.02. Ask students to find and point to the vocabulary words in the</w:t>
      </w:r>
      <w:r w:rsidRPr="00FB38FC" w:rsidR="66E8E48E">
        <w:t xml:space="preserve"> big photo.</w:t>
      </w:r>
    </w:p>
    <w:p w:rsidR="28ADEA03" w:rsidP="0A31CAFA" w:rsidRDefault="41F3BD0A" w14:paraId="1071865D" w14:textId="6B3CCE24">
      <w:pPr>
        <w:pStyle w:val="LessonStep"/>
        <w:rPr>
          <w:color w:val="000000" w:themeColor="text1"/>
          <w:lang w:val="en-US"/>
        </w:rPr>
      </w:pPr>
      <w:r w:rsidRPr="0A31CAFA">
        <w:rPr>
          <w:color w:val="000000" w:themeColor="text1"/>
          <w:lang w:val="en-US"/>
        </w:rPr>
        <w:t xml:space="preserve">4 </w:t>
      </w:r>
      <w:r w:rsidRPr="0A31CAFA" w:rsidR="4DA7C2F1">
        <w:rPr>
          <w:color w:val="000000" w:themeColor="text1"/>
          <w:lang w:val="en-US"/>
        </w:rPr>
        <w:t xml:space="preserve">Sing </w:t>
      </w:r>
      <w:r w:rsidRPr="0A31CAFA" w:rsidR="4DA7C2F1">
        <w:rPr>
          <w:i/>
          <w:iCs/>
          <w:color w:val="000000" w:themeColor="text1"/>
          <w:lang w:val="en-US"/>
        </w:rPr>
        <w:t>I'm Hungry</w:t>
      </w:r>
      <w:r w:rsidRPr="0A31CAFA" w:rsidR="4DA7C2F1">
        <w:rPr>
          <w:color w:val="000000" w:themeColor="text1"/>
          <w:lang w:val="en-US"/>
        </w:rPr>
        <w:t>.</w:t>
      </w:r>
    </w:p>
    <w:p w:rsidRPr="0010646B" w:rsidR="28ADEA03" w:rsidP="1C2D11D2" w:rsidRDefault="5FE4622A" w14:paraId="1D665DCF" w14:textId="0BC1ABA7">
      <w:pPr>
        <w:pBdr>
          <w:bottom w:val="none" w:color="000000" w:sz="0" w:space="0"/>
        </w:pBdr>
        <w:rPr>
          <w:rFonts w:ascii="Calibri" w:hAnsi="Calibri" w:eastAsia="Calibri" w:cs="Calibri"/>
          <w:b/>
          <w:bCs/>
          <w:color w:val="000000" w:themeColor="text1"/>
        </w:rPr>
      </w:pPr>
      <w:r>
        <w:t xml:space="preserve">Play </w:t>
      </w:r>
      <w:r w:rsidR="5A11BD20">
        <w:t>the</w:t>
      </w:r>
      <w:r>
        <w:t xml:space="preserve"> song</w:t>
      </w:r>
      <w:r w:rsidRPr="1C2D11D2">
        <w:rPr>
          <w:i/>
          <w:iCs/>
        </w:rPr>
        <w:t xml:space="preserve"> I’m Hungry </w:t>
      </w:r>
      <w:r>
        <w:t xml:space="preserve">via </w:t>
      </w:r>
      <w:r w:rsidR="023EBA7D">
        <w:t xml:space="preserve">track 6.03 </w:t>
      </w:r>
      <w:r>
        <w:t xml:space="preserve">or video. </w:t>
      </w:r>
      <w:r w:rsidR="2C1DE4C9">
        <w:t>Encourage students to s</w:t>
      </w:r>
      <w:r>
        <w:t xml:space="preserve">ing </w:t>
      </w:r>
      <w:r w:rsidR="2C1DE4C9">
        <w:t>and</w:t>
      </w:r>
      <w:r w:rsidR="316AF58C">
        <w:t xml:space="preserve"> dance along to </w:t>
      </w:r>
      <w:r>
        <w:t>the song</w:t>
      </w:r>
      <w:r w:rsidR="4522E0F1">
        <w:t xml:space="preserve"> and try the actions in the video</w:t>
      </w:r>
      <w:r>
        <w:t>. Show the fruits and vegetables flashcards when they are mentioned in the song. Encourage students to sing the vocabulary words.</w:t>
      </w:r>
    </w:p>
    <w:p w:rsidR="17ED9839" w:rsidP="00643E09" w:rsidRDefault="17ED9839" w14:paraId="35D2E584" w14:textId="5DB767CF">
      <w:pPr>
        <w:pStyle w:val="LessonStepFeatureBox"/>
        <w:rPr>
          <w:color w:val="000000" w:themeColor="text1"/>
          <w:lang w:val="en-US"/>
        </w:rPr>
      </w:pPr>
      <w:r w:rsidRPr="0A31CAFA">
        <w:rPr>
          <w:lang w:val="en-US"/>
        </w:rPr>
        <w:t>Teaching Tip</w:t>
      </w:r>
    </w:p>
    <w:p w:rsidR="525D0DC9" w:rsidP="0A31CAFA" w:rsidRDefault="54FEB6EB" w14:paraId="575FDAA1" w14:textId="6DE071FD">
      <w:pPr>
        <w:pStyle w:val="LessonStepFeatureBoxText"/>
      </w:pPr>
      <w:r>
        <w:t xml:space="preserve">Play the song or video again and ask </w:t>
      </w:r>
      <w:r w:rsidR="0010646B">
        <w:t>students</w:t>
      </w:r>
      <w:r>
        <w:t xml:space="preserve"> to clap their hands every time they hear a vocabulary word.</w:t>
      </w:r>
    </w:p>
    <w:p w:rsidR="7874CE2F" w:rsidP="0A31CAFA" w:rsidRDefault="7874CE2F" w14:paraId="4A720B9D" w14:textId="6BD803DD">
      <w:pPr>
        <w:pStyle w:val="LessonStep"/>
        <w:rPr>
          <w:color w:val="000000" w:themeColor="text1"/>
          <w:lang w:val="en-US"/>
        </w:rPr>
      </w:pPr>
      <w:r w:rsidRPr="0A31CAFA">
        <w:rPr>
          <w:color w:val="000000" w:themeColor="text1"/>
          <w:lang w:val="en-US"/>
        </w:rPr>
        <w:t>5 Listen and look.</w:t>
      </w:r>
    </w:p>
    <w:p w:rsidR="3928ABEF" w:rsidP="1C2D11D2" w:rsidRDefault="05C4EB43" w14:paraId="5420C705" w14:textId="4AE0BB08">
      <w:pPr>
        <w:pBdr>
          <w:bottom w:val="none" w:color="000000" w:sz="0" w:space="0"/>
        </w:pBdr>
        <w:rPr>
          <w:rFonts w:ascii="Calibri" w:hAnsi="Calibri" w:eastAsia="Calibri" w:cs="Calibri"/>
          <w:lang w:val="en-US"/>
        </w:rPr>
      </w:pPr>
      <w:r>
        <w:t xml:space="preserve">Play </w:t>
      </w:r>
      <w:r w:rsidR="56DBE73E">
        <w:t>track</w:t>
      </w:r>
      <w:r>
        <w:t xml:space="preserve"> 6.04. </w:t>
      </w:r>
      <w:r w:rsidR="06644CE1">
        <w:t xml:space="preserve">Encourage </w:t>
      </w:r>
      <w:r w:rsidR="0061166E">
        <w:t>students</w:t>
      </w:r>
      <w:r w:rsidR="06644CE1">
        <w:t xml:space="preserve"> to listen</w:t>
      </w:r>
      <w:r w:rsidR="026A2786">
        <w:t xml:space="preserve"> to the dialogue</w:t>
      </w:r>
      <w:r w:rsidR="06644CE1">
        <w:t xml:space="preserve"> and look</w:t>
      </w:r>
      <w:r w:rsidR="6155C725">
        <w:t xml:space="preserve"> at what David and Lisa are doing. Ask them what they are doing and talking about</w:t>
      </w:r>
      <w:r w:rsidR="06644CE1">
        <w:t>.</w:t>
      </w:r>
    </w:p>
    <w:p w:rsidR="7874CE2F" w:rsidP="2A743031" w:rsidRDefault="7874CE2F" w14:paraId="20287586" w14:textId="26050856">
      <w:pPr>
        <w:pStyle w:val="LessonStep"/>
        <w:rPr>
          <w:color w:val="000000" w:themeColor="text1"/>
          <w:lang w:val="en-US"/>
        </w:rPr>
      </w:pPr>
      <w:r w:rsidRPr="2A743031">
        <w:rPr>
          <w:color w:val="000000" w:themeColor="text1"/>
          <w:lang w:val="en-US"/>
        </w:rPr>
        <w:t>6 Listen, point, and say the dialogue.</w:t>
      </w:r>
      <w:r w:rsidRPr="2A743031" w:rsidR="4CBE8742">
        <w:rPr>
          <w:color w:val="000000" w:themeColor="text1"/>
          <w:lang w:val="en-US"/>
        </w:rPr>
        <w:t xml:space="preserve"> </w:t>
      </w:r>
      <w:r w:rsidR="002D4EE4">
        <w:rPr>
          <w:color w:val="000000" w:themeColor="text1"/>
          <w:lang w:val="en-US"/>
        </w:rPr>
        <w:t>Then role-play.</w:t>
      </w:r>
    </w:p>
    <w:p w:rsidRPr="00FD7FC1" w:rsidR="1B1BA5EF" w:rsidP="00756234" w:rsidRDefault="0BD73CF6" w14:paraId="7F056F4B" w14:textId="0727D67E">
      <w:pPr>
        <w:rPr>
          <w:lang w:val="en-US"/>
        </w:rPr>
      </w:pPr>
      <w:r w:rsidRPr="1C2D11D2">
        <w:rPr>
          <w:rFonts w:ascii="Aptos" w:hAnsi="Aptos" w:eastAsia="Aptos" w:cs="Aptos"/>
        </w:rPr>
        <w:t xml:space="preserve">Play </w:t>
      </w:r>
      <w:r w:rsidRPr="5F76FBED" w:rsidR="0104ECA5">
        <w:rPr>
          <w:rFonts w:ascii="Aptos" w:hAnsi="Aptos" w:eastAsia="Aptos" w:cs="Aptos"/>
        </w:rPr>
        <w:t xml:space="preserve">track </w:t>
      </w:r>
      <w:r w:rsidRPr="5F76FBED">
        <w:rPr>
          <w:rFonts w:ascii="Aptos" w:hAnsi="Aptos" w:eastAsia="Aptos" w:cs="Aptos"/>
        </w:rPr>
        <w:t>6</w:t>
      </w:r>
      <w:r w:rsidRPr="1C2D11D2">
        <w:rPr>
          <w:rFonts w:ascii="Aptos" w:hAnsi="Aptos" w:eastAsia="Aptos" w:cs="Aptos"/>
        </w:rPr>
        <w:t xml:space="preserve">.05. </w:t>
      </w:r>
      <w:r w:rsidRPr="1C2D11D2">
        <w:rPr>
          <w:lang w:val="en-US"/>
        </w:rPr>
        <w:t xml:space="preserve">Ask students to point to the </w:t>
      </w:r>
      <w:proofErr w:type="gramStart"/>
      <w:r w:rsidRPr="1C2D11D2">
        <w:rPr>
          <w:lang w:val="en-US"/>
        </w:rPr>
        <w:t>characters speaking</w:t>
      </w:r>
      <w:proofErr w:type="gramEnd"/>
      <w:r w:rsidRPr="1C2D11D2">
        <w:rPr>
          <w:lang w:val="en-US"/>
        </w:rPr>
        <w:t xml:space="preserve"> while they hear the </w:t>
      </w:r>
      <w:r w:rsidRPr="1A4D797B" w:rsidR="6EFE6DB8">
        <w:rPr>
          <w:lang w:val="en-US"/>
        </w:rPr>
        <w:t>track</w:t>
      </w:r>
      <w:r w:rsidRPr="1A4D797B">
        <w:rPr>
          <w:lang w:val="en-US"/>
        </w:rPr>
        <w:t>.</w:t>
      </w:r>
      <w:r w:rsidRPr="1C2D11D2">
        <w:rPr>
          <w:lang w:val="en-US"/>
        </w:rPr>
        <w:t xml:space="preserve"> Play </w:t>
      </w:r>
      <w:r w:rsidRPr="1C2D11D2" w:rsidR="5BD44AAE">
        <w:rPr>
          <w:lang w:val="en-US"/>
        </w:rPr>
        <w:t xml:space="preserve">the </w:t>
      </w:r>
      <w:r w:rsidRPr="300B0C26" w:rsidR="33E1248E">
        <w:rPr>
          <w:lang w:val="en-US"/>
        </w:rPr>
        <w:t xml:space="preserve">track </w:t>
      </w:r>
      <w:r w:rsidRPr="300B0C26">
        <w:rPr>
          <w:lang w:val="en-US"/>
        </w:rPr>
        <w:t>again</w:t>
      </w:r>
      <w:r w:rsidRPr="1C2D11D2">
        <w:rPr>
          <w:lang w:val="en-US"/>
        </w:rPr>
        <w:t xml:space="preserve"> and ask students to point to the speech bubbles, following along with their fingers as the words are spoken.</w:t>
      </w:r>
      <w:r w:rsidRPr="1C2D11D2" w:rsidR="22855354">
        <w:rPr>
          <w:lang w:val="en-US"/>
        </w:rPr>
        <w:t xml:space="preserve"> For students to say the dialogue, first model it for them. Have the </w:t>
      </w:r>
      <w:r w:rsidR="00FD7FC1">
        <w:rPr>
          <w:lang w:val="en-US"/>
        </w:rPr>
        <w:t>students</w:t>
      </w:r>
      <w:r w:rsidRPr="1C2D11D2" w:rsidR="22855354">
        <w:rPr>
          <w:lang w:val="en-US"/>
        </w:rPr>
        <w:t xml:space="preserve"> work in pairs, with one </w:t>
      </w:r>
      <w:r w:rsidR="00FD7FC1">
        <w:rPr>
          <w:lang w:val="en-US"/>
        </w:rPr>
        <w:t>student</w:t>
      </w:r>
      <w:r w:rsidRPr="1C2D11D2" w:rsidR="22855354">
        <w:rPr>
          <w:lang w:val="en-US"/>
        </w:rPr>
        <w:t xml:space="preserve"> taking each role. Then swap roles. Personalize the activity by having </w:t>
      </w:r>
      <w:r w:rsidR="00FD7FC1">
        <w:rPr>
          <w:lang w:val="en-US"/>
        </w:rPr>
        <w:t>students</w:t>
      </w:r>
      <w:r w:rsidRPr="1C2D11D2" w:rsidR="22855354">
        <w:rPr>
          <w:lang w:val="en-US"/>
        </w:rPr>
        <w:t xml:space="preserve"> replace the food in the dialog</w:t>
      </w:r>
      <w:r w:rsidRPr="1C2D11D2" w:rsidR="22855354">
        <w:rPr>
          <w:i/>
          <w:iCs/>
          <w:lang w:val="en-US"/>
        </w:rPr>
        <w:t xml:space="preserve"> </w:t>
      </w:r>
      <w:r w:rsidRPr="1C2D11D2" w:rsidR="22855354">
        <w:rPr>
          <w:lang w:val="en-US"/>
        </w:rPr>
        <w:t>with the other vocabulary words from the lesson or any words of their choice.</w:t>
      </w:r>
    </w:p>
    <w:p w:rsidR="7874CE2F" w:rsidP="0A31CAFA" w:rsidRDefault="7874CE2F" w14:paraId="479B04BD" w14:textId="078B6819">
      <w:pPr>
        <w:pStyle w:val="LessonStep"/>
        <w:rPr>
          <w:color w:val="000000" w:themeColor="text1"/>
          <w:lang w:val="en-US"/>
        </w:rPr>
      </w:pPr>
      <w:r w:rsidRPr="0A31CAFA">
        <w:rPr>
          <w:color w:val="000000" w:themeColor="text1"/>
          <w:lang w:val="en-US"/>
        </w:rPr>
        <w:t>7 Listen to Ruby. How about you?</w:t>
      </w:r>
    </w:p>
    <w:p w:rsidR="50F78F79" w:rsidP="0A31CAFA" w:rsidRDefault="52D48612" w14:paraId="63DE9491" w14:textId="4E89734D">
      <w:pPr>
        <w:rPr>
          <w:rFonts w:ascii="Calibri" w:hAnsi="Calibri" w:eastAsia="Calibri" w:cs="Calibri"/>
          <w:color w:val="000000" w:themeColor="text1"/>
          <w:lang w:val="en-US"/>
        </w:rPr>
      </w:pPr>
      <w:r>
        <w:t xml:space="preserve">Focus students’ attention on Ruby. Play </w:t>
      </w:r>
      <w:r w:rsidR="37B197F0">
        <w:t>track</w:t>
      </w:r>
      <w:r>
        <w:t xml:space="preserve"> 6.06 and encourage students to listen and follow Ruby’s speech bubble. Then, with the Ruby puppet, read the phrase on the page </w:t>
      </w:r>
      <w:r w:rsidRPr="1C2D11D2">
        <w:rPr>
          <w:i/>
          <w:iCs/>
        </w:rPr>
        <w:t>I like bamboo</w:t>
      </w:r>
      <w:r>
        <w:t>. Then ask students what they like. Have students share their answers</w:t>
      </w:r>
      <w:r w:rsidRPr="1C2D11D2">
        <w:rPr>
          <w:rFonts w:ascii="Calibri" w:hAnsi="Calibri" w:eastAsia="Calibri" w:cs="Calibri"/>
          <w:color w:val="000000" w:themeColor="text1"/>
          <w:lang w:val="en-US"/>
        </w:rPr>
        <w:t>.</w:t>
      </w:r>
    </w:p>
    <w:p w:rsidR="61A0CE37" w:rsidP="0A31CAFA" w:rsidRDefault="61A0CE37" w14:paraId="7C86D269" w14:textId="5DB767CF">
      <w:pPr>
        <w:pStyle w:val="LessonStepFeatureBox"/>
        <w:rPr>
          <w:color w:val="000000" w:themeColor="text1"/>
          <w:lang w:val="en-US"/>
        </w:rPr>
      </w:pPr>
      <w:r w:rsidRPr="0A31CAFA">
        <w:rPr>
          <w:lang w:val="en-US"/>
        </w:rPr>
        <w:t>Teaching Tip</w:t>
      </w:r>
    </w:p>
    <w:p w:rsidR="61A0CE37" w:rsidP="00AA2C18" w:rsidRDefault="31529074" w14:paraId="49818CED" w14:textId="2E1CB112">
      <w:pPr>
        <w:pStyle w:val="LessonStepFeatureBoxText"/>
      </w:pPr>
      <w:r>
        <w:t xml:space="preserve">For this activity, </w:t>
      </w:r>
      <w:r w:rsidR="0061166E">
        <w:t>students</w:t>
      </w:r>
      <w:r>
        <w:t xml:space="preserve"> can use L1, a single word, a full sentence, pointing, or drawing to respond. </w:t>
      </w:r>
      <w:r w:rsidR="621B0448">
        <w:t>T</w:t>
      </w:r>
      <w:r>
        <w:t>he purpose of this activity is inclusion, not language production</w:t>
      </w:r>
      <w:r w:rsidR="00982DCB">
        <w:t>.</w:t>
      </w:r>
    </w:p>
    <w:p w:rsidR="00982DCB" w:rsidP="00AA2C18" w:rsidRDefault="00982DCB" w14:paraId="7230A4F1" w14:textId="77777777">
      <w:pPr>
        <w:pStyle w:val="LessonStepFeatureBoxText"/>
      </w:pPr>
    </w:p>
    <w:p w:rsidR="00982DCB" w:rsidP="00982DCB" w:rsidRDefault="00982DCB" w14:paraId="0528BDC3" w14:textId="025D9747">
      <w:pPr>
        <w:pStyle w:val="LessonStepFeatureBox"/>
      </w:pPr>
      <w:r>
        <w:t>Phonics Tip</w:t>
      </w:r>
    </w:p>
    <w:p w:rsidR="00982DCB" w:rsidP="00AA2C18" w:rsidRDefault="00982DCB" w14:paraId="2F35DD3E" w14:textId="463D9881">
      <w:pPr>
        <w:pStyle w:val="LessonStepFeatureBoxText"/>
      </w:pPr>
      <w:r w:rsidRPr="00982DCB">
        <w:t>Phonemic Awareness: After listening to Ruby, elicit from students what she likes (</w:t>
      </w:r>
      <w:r w:rsidRPr="00982DCB">
        <w:rPr>
          <w:i/>
          <w:iCs/>
        </w:rPr>
        <w:t>bamboo</w:t>
      </w:r>
      <w:r w:rsidRPr="00982DCB">
        <w:t xml:space="preserve">). Have students repeat the word. Count the syllables together (2: </w:t>
      </w:r>
      <w:r w:rsidRPr="00982DCB">
        <w:rPr>
          <w:i/>
          <w:iCs/>
        </w:rPr>
        <w:t>bam-boo</w:t>
      </w:r>
      <w:r w:rsidRPr="00982DCB">
        <w:t>). Elicit the sound and letter that starts both syllables (/b/, Bb). Write the word on the board and have students find the two letter bs. </w:t>
      </w:r>
    </w:p>
    <w:p w:rsidR="2DF8D079" w:rsidP="0A31CAFA" w:rsidRDefault="2DF8D079" w14:paraId="32027001" w14:textId="3FF2E541">
      <w:pPr>
        <w:pStyle w:val="LessonStep"/>
        <w:rPr>
          <w:b/>
          <w:bCs/>
        </w:rPr>
      </w:pPr>
      <w:r w:rsidRPr="2A743031">
        <w:rPr>
          <w:b/>
          <w:bCs/>
        </w:rPr>
        <w:t>AFTER THE PAGE</w:t>
      </w:r>
    </w:p>
    <w:p w:rsidR="52004034" w:rsidP="47AE7738" w:rsidRDefault="43A4D8F2" w14:paraId="6FE7A5C4" w14:textId="74E22A66">
      <w:pPr>
        <w:pStyle w:val="LessonStep"/>
      </w:pPr>
      <w:r>
        <w:t>Cooldown</w:t>
      </w:r>
    </w:p>
    <w:p w:rsidR="52004034" w:rsidP="47AE7738" w:rsidRDefault="00C26DEB" w14:paraId="1CDE7EA0" w14:textId="11BB6A30">
      <w:r w:rsidR="600DE8FE">
        <w:rPr/>
        <w:t xml:space="preserve">Have students sit on the floor, forming a circle. Give one flashcard and ask students to pass it around. Play </w:t>
      </w:r>
      <w:r w:rsidR="75F0182C">
        <w:rPr/>
        <w:t>track</w:t>
      </w:r>
      <w:r w:rsidR="600DE8FE">
        <w:rPr/>
        <w:t xml:space="preserve"> 6.03. Then, stop the song, and the student holding the card has to say </w:t>
      </w:r>
      <w:r w:rsidRPr="73B0064D" w:rsidR="600DE8FE">
        <w:rPr>
          <w:i w:val="1"/>
          <w:iCs w:val="1"/>
        </w:rPr>
        <w:t xml:space="preserve">I like/I </w:t>
      </w:r>
      <w:r w:rsidRPr="73B0064D" w:rsidR="600DE8FE">
        <w:rPr>
          <w:i w:val="1"/>
          <w:iCs w:val="1"/>
        </w:rPr>
        <w:t>don’t</w:t>
      </w:r>
      <w:r w:rsidRPr="73B0064D" w:rsidR="600DE8FE">
        <w:rPr>
          <w:i w:val="1"/>
          <w:iCs w:val="1"/>
        </w:rPr>
        <w:t xml:space="preserve"> like (name of the card)</w:t>
      </w:r>
      <w:r w:rsidR="600DE8FE">
        <w:rPr/>
        <w:t xml:space="preserve">. Do it with all the other cards. </w:t>
      </w:r>
      <w:r w:rsidR="600DE8FE">
        <w:rPr/>
        <w:t>Or,</w:t>
      </w:r>
      <w:r w:rsidR="600DE8FE">
        <w:rPr/>
        <w:t xml:space="preserve"> choose an activity from the </w:t>
      </w:r>
      <w:r w:rsidRPr="73B0064D" w:rsidR="600DE8FE">
        <w:rPr>
          <w:i w:val="1"/>
          <w:iCs w:val="1"/>
        </w:rPr>
        <w:t>Vocabulary and Language Activity Bank</w:t>
      </w:r>
      <w:r w:rsidR="18B88C2B">
        <w:rPr/>
        <w:t xml:space="preserve">. See TB </w:t>
      </w:r>
      <w:r w:rsidR="53AAC2E1">
        <w:rPr/>
        <w:t>p.</w:t>
      </w:r>
      <w:r w:rsidR="18B88C2B">
        <w:rPr/>
        <w:t xml:space="preserve"> </w:t>
      </w:r>
      <w:r w:rsidR="758D5C2C">
        <w:rPr/>
        <w:t>64</w:t>
      </w:r>
      <w:r w:rsidR="30A95DF7">
        <w:rPr/>
        <w:t>-65</w:t>
      </w:r>
      <w:r w:rsidR="18B88C2B">
        <w:rPr/>
        <w:t>.</w:t>
      </w:r>
    </w:p>
    <w:p w:rsidR="06090CFF" w:rsidP="00EA3AE0" w:rsidRDefault="716F802F" w14:paraId="4574621E" w14:textId="589F9A3E">
      <w:pPr>
        <w:pStyle w:val="LessonStep"/>
      </w:pPr>
      <w:r>
        <w:t>Activity Book</w:t>
      </w:r>
      <w:r w:rsidR="03AD2AEA">
        <w:t xml:space="preserve"> p. 39</w:t>
      </w:r>
    </w:p>
    <w:p w:rsidRPr="00852507" w:rsidR="0A31CAFA" w:rsidP="1C2D11D2" w:rsidRDefault="716F802F" w14:paraId="4D1063B3" w14:textId="640753F2">
      <w:pPr>
        <w:rPr>
          <w:i/>
          <w:iCs/>
          <w:lang w:val="en-US"/>
        </w:rPr>
      </w:pPr>
      <w:r w:rsidRPr="1C2D11D2">
        <w:rPr>
          <w:lang w:val="en-US"/>
        </w:rPr>
        <w:t xml:space="preserve">1 </w:t>
      </w:r>
      <w:r w:rsidRPr="1C2D11D2" w:rsidR="76725EF1">
        <w:rPr>
          <w:lang w:val="en-US"/>
        </w:rPr>
        <w:t xml:space="preserve">Point and </w:t>
      </w:r>
      <w:proofErr w:type="gramStart"/>
      <w:r w:rsidRPr="1C2D11D2" w:rsidR="76725EF1">
        <w:rPr>
          <w:lang w:val="en-US"/>
        </w:rPr>
        <w:t>say</w:t>
      </w:r>
      <w:proofErr w:type="gramEnd"/>
      <w:r w:rsidRPr="1C2D11D2" w:rsidR="76725EF1">
        <w:rPr>
          <w:lang w:val="en-US"/>
        </w:rPr>
        <w:t>. 2 Color. 3 Circle to show what you like and don’t like. Then say</w:t>
      </w:r>
      <w:r w:rsidRPr="1C2D11D2" w:rsidR="76725EF1">
        <w:rPr>
          <w:i/>
          <w:iCs/>
          <w:lang w:val="en-US"/>
        </w:rPr>
        <w:t xml:space="preserve"> I like (tomatoes). I don’t like (strawberries).</w:t>
      </w:r>
    </w:p>
    <w:p w:rsidR="1C3B1AAC" w:rsidP="0A31CAFA" w:rsidRDefault="1C3B1AAC" w14:paraId="53864AB9" w14:textId="0AA62D66">
      <w:pPr>
        <w:pStyle w:val="LessonStep"/>
      </w:pPr>
      <w:r>
        <w:t>Literacy and SEL Pad</w:t>
      </w:r>
      <w:r w:rsidR="00DB4C61">
        <w:t xml:space="preserve"> p</w:t>
      </w:r>
      <w:r w:rsidR="00304F1F">
        <w:t>.</w:t>
      </w:r>
      <w:r w:rsidR="00451CBD">
        <w:t xml:space="preserve"> </w:t>
      </w:r>
      <w:r w:rsidR="00304F1F">
        <w:t>5</w:t>
      </w:r>
      <w:r w:rsidR="00451CBD">
        <w:t>3-</w:t>
      </w:r>
      <w:r w:rsidR="00304F1F">
        <w:t>5</w:t>
      </w:r>
      <w:r w:rsidR="00451CBD">
        <w:t>4</w:t>
      </w:r>
    </w:p>
    <w:p w:rsidR="0017632F" w:rsidP="0009328D" w:rsidRDefault="001960B6" w14:paraId="1C41F282" w14:textId="4B7D0151">
      <w:r w:rsidRPr="73B0064D" w:rsidR="745625B5">
        <w:rPr>
          <w:rFonts w:ascii="Aptos" w:hAnsi="Aptos" w:eastAsia="Aptos" w:cs="Aptos"/>
          <w:color w:val="000000" w:themeColor="text1" w:themeTint="FF" w:themeShade="FF"/>
        </w:rPr>
        <w:t>p</w:t>
      </w:r>
      <w:r w:rsidRPr="73B0064D" w:rsidR="378D2EA6">
        <w:rPr>
          <w:rFonts w:ascii="Aptos" w:hAnsi="Aptos" w:eastAsia="Aptos" w:cs="Aptos"/>
          <w:color w:val="000000" w:themeColor="text1" w:themeTint="FF" w:themeShade="FF"/>
        </w:rPr>
        <w:t>.</w:t>
      </w:r>
      <w:r w:rsidRPr="73B0064D" w:rsidR="01113A90">
        <w:rPr>
          <w:rFonts w:ascii="Aptos" w:hAnsi="Aptos" w:eastAsia="Aptos" w:cs="Aptos"/>
          <w:color w:val="000000" w:themeColor="text1" w:themeTint="FF" w:themeShade="FF"/>
        </w:rPr>
        <w:t xml:space="preserve"> </w:t>
      </w:r>
      <w:r w:rsidRPr="73B0064D" w:rsidR="583B16A7">
        <w:rPr>
          <w:rFonts w:ascii="Aptos" w:hAnsi="Aptos" w:eastAsia="Aptos" w:cs="Aptos"/>
          <w:color w:val="000000" w:themeColor="text1" w:themeTint="FF" w:themeShade="FF"/>
        </w:rPr>
        <w:t>5</w:t>
      </w:r>
      <w:r w:rsidRPr="73B0064D" w:rsidR="01113A90">
        <w:rPr>
          <w:rFonts w:ascii="Aptos" w:hAnsi="Aptos" w:eastAsia="Aptos" w:cs="Aptos"/>
          <w:color w:val="000000" w:themeColor="text1" w:themeTint="FF" w:themeShade="FF"/>
        </w:rPr>
        <w:t>3</w:t>
      </w:r>
      <w:r w:rsidRPr="73B0064D" w:rsidR="5C66C753">
        <w:rPr>
          <w:rFonts w:ascii="Aptos" w:hAnsi="Aptos" w:eastAsia="Aptos" w:cs="Aptos"/>
          <w:color w:val="000000" w:themeColor="text1" w:themeTint="FF" w:themeShade="FF"/>
        </w:rPr>
        <w:t xml:space="preserve"> </w:t>
      </w:r>
      <w:r w:rsidRPr="73B0064D" w:rsidR="3C724E77">
        <w:rPr>
          <w:rFonts w:ascii="Aptos" w:hAnsi="Aptos" w:eastAsia="Aptos" w:cs="Aptos"/>
          <w:color w:val="000000" w:themeColor="text1" w:themeTint="FF" w:themeShade="FF"/>
        </w:rPr>
        <w:t>(</w:t>
      </w:r>
      <w:r w:rsidRPr="73B0064D" w:rsidR="6CB4E2AF">
        <w:rPr>
          <w:rFonts w:ascii="Aptos" w:hAnsi="Aptos" w:eastAsia="Aptos" w:cs="Aptos"/>
          <w:i w:val="0"/>
          <w:iCs w:val="0"/>
          <w:color w:val="000000" w:themeColor="text1" w:themeTint="FF" w:themeShade="FF"/>
        </w:rPr>
        <w:t xml:space="preserve">See TB Page </w:t>
      </w:r>
      <w:r w:rsidRPr="73B0064D" w:rsidR="4FF951D6">
        <w:rPr>
          <w:rFonts w:ascii="Aptos" w:hAnsi="Aptos" w:eastAsia="Aptos" w:cs="Aptos"/>
          <w:i w:val="0"/>
          <w:iCs w:val="0"/>
          <w:color w:val="000000" w:themeColor="text1" w:themeTint="FF" w:themeShade="FF"/>
        </w:rPr>
        <w:t>19</w:t>
      </w:r>
      <w:r w:rsidRPr="73B0064D" w:rsidR="6CB4E2AF">
        <w:rPr>
          <w:rFonts w:ascii="Aptos" w:hAnsi="Aptos" w:eastAsia="Aptos" w:cs="Aptos"/>
          <w:i w:val="0"/>
          <w:iCs w:val="0"/>
          <w:color w:val="000000" w:themeColor="text1" w:themeTint="FF" w:themeShade="FF"/>
        </w:rPr>
        <w:t>.</w:t>
      </w:r>
      <w:r w:rsidRPr="73B0064D" w:rsidR="2F47F67D">
        <w:rPr>
          <w:rFonts w:ascii="Aptos" w:hAnsi="Aptos" w:eastAsia="Aptos" w:cs="Aptos"/>
          <w:i w:val="0"/>
          <w:iCs w:val="0"/>
          <w:color w:val="000000" w:themeColor="text1" w:themeTint="FF" w:themeShade="FF"/>
        </w:rPr>
        <w:t xml:space="preserve">) </w:t>
      </w:r>
      <w:r w:rsidRPr="73B0064D" w:rsidR="01388438">
        <w:rPr>
          <w:rFonts w:ascii="Aptos" w:hAnsi="Aptos" w:eastAsia="Aptos" w:cs="Aptos"/>
          <w:i w:val="1"/>
          <w:iCs w:val="1"/>
          <w:color w:val="000000" w:themeColor="text1" w:themeTint="FF" w:themeShade="FF"/>
        </w:rPr>
        <w:t xml:space="preserve">- </w:t>
      </w:r>
      <w:r w:rsidR="3D2C6F8C">
        <w:rPr/>
        <w:t xml:space="preserve">1 Think about </w:t>
      </w:r>
      <w:r w:rsidR="7B4C1053">
        <w:rPr/>
        <w:t>yummy</w:t>
      </w:r>
      <w:r w:rsidR="7B4C1053">
        <w:rPr/>
        <w:t xml:space="preserve"> foods you like</w:t>
      </w:r>
      <w:r w:rsidR="3D2C6F8C">
        <w:rPr/>
        <w:t xml:space="preserve">. 2 </w:t>
      </w:r>
      <w:r w:rsidR="7B4C1053">
        <w:rPr/>
        <w:t>Breathe</w:t>
      </w:r>
      <w:r w:rsidR="3D2C6F8C">
        <w:rPr/>
        <w:t xml:space="preserve"> with Ruby.</w:t>
      </w:r>
      <w:r w:rsidR="1EE2E900">
        <w:rPr/>
        <w:t xml:space="preserve"> </w:t>
      </w:r>
      <w:r w:rsidR="01388438">
        <w:rPr/>
        <w:t xml:space="preserve">(Play </w:t>
      </w:r>
      <w:r w:rsidR="1EE2E900">
        <w:rPr/>
        <w:t>track</w:t>
      </w:r>
      <w:r w:rsidR="745625B5">
        <w:rPr/>
        <w:t xml:space="preserve"> </w:t>
      </w:r>
      <w:r w:rsidR="01388438">
        <w:rPr/>
        <w:t>6.13.)</w:t>
      </w:r>
      <w:r w:rsidR="3D2C6F8C">
        <w:rPr/>
        <w:t xml:space="preserve"> How do you feel when you</w:t>
      </w:r>
      <w:r w:rsidR="7B4C1053">
        <w:rPr/>
        <w:t xml:space="preserve"> eat foods you like</w:t>
      </w:r>
      <w:r w:rsidR="3D2C6F8C">
        <w:rPr/>
        <w:t xml:space="preserve">? 3 </w:t>
      </w:r>
      <w:r w:rsidR="3D2C6F8C">
        <w:rPr/>
        <w:t>Color</w:t>
      </w:r>
      <w:r w:rsidR="3D2C6F8C">
        <w:rPr/>
        <w:t xml:space="preserve"> how you feel. </w:t>
      </w:r>
      <w:r w:rsidR="2B6D6D0D">
        <w:rPr/>
        <w:t xml:space="preserve">4 Find and circle how you feel. </w:t>
      </w:r>
      <w:r w:rsidR="3D2C6F8C">
        <w:rPr/>
        <w:t>Then share.</w:t>
      </w:r>
    </w:p>
    <w:p w:rsidR="11CC8DE9" w:rsidP="0A31CAFA" w:rsidRDefault="001960B6" w14:paraId="1E120AA7" w14:textId="42E2CE5B">
      <w:pPr>
        <w:rPr>
          <w:rFonts w:ascii="Aptos" w:hAnsi="Aptos" w:eastAsia="Aptos" w:cs="Aptos"/>
          <w:i/>
          <w:iCs/>
          <w:color w:val="000000" w:themeColor="text1"/>
        </w:rPr>
      </w:pPr>
      <w:r w:rsidRPr="007E32CF">
        <w:rPr>
          <w:rFonts w:ascii="Aptos" w:hAnsi="Aptos" w:eastAsia="Aptos" w:cs="Aptos"/>
          <w:color w:val="000000" w:themeColor="text1"/>
        </w:rPr>
        <w:t>p</w:t>
      </w:r>
      <w:r w:rsidRPr="007E32CF" w:rsidR="50AF1C87">
        <w:rPr>
          <w:rFonts w:ascii="Aptos" w:hAnsi="Aptos" w:eastAsia="Aptos" w:cs="Aptos"/>
          <w:color w:val="000000" w:themeColor="text1"/>
        </w:rPr>
        <w:t xml:space="preserve">. </w:t>
      </w:r>
      <w:r w:rsidRPr="007E32CF" w:rsidR="00304F1F">
        <w:rPr>
          <w:rFonts w:ascii="Aptos" w:hAnsi="Aptos" w:eastAsia="Aptos" w:cs="Aptos"/>
          <w:color w:val="000000" w:themeColor="text1"/>
        </w:rPr>
        <w:t>5</w:t>
      </w:r>
      <w:r w:rsidRPr="007E32CF" w:rsidR="11CC8DE9">
        <w:rPr>
          <w:rFonts w:ascii="Aptos" w:hAnsi="Aptos" w:eastAsia="Aptos" w:cs="Aptos"/>
          <w:color w:val="000000" w:themeColor="text1"/>
        </w:rPr>
        <w:t>4</w:t>
      </w:r>
      <w:r w:rsidRPr="007E32CF" w:rsidR="00EF236E">
        <w:rPr>
          <w:rFonts w:ascii="Aptos" w:hAnsi="Aptos" w:eastAsia="Aptos" w:cs="Aptos"/>
          <w:color w:val="000000" w:themeColor="text1"/>
        </w:rPr>
        <w:t xml:space="preserve"> -</w:t>
      </w:r>
      <w:r w:rsidR="00EF236E">
        <w:rPr>
          <w:rFonts w:ascii="Aptos" w:hAnsi="Aptos" w:eastAsia="Aptos" w:cs="Aptos"/>
          <w:i/>
          <w:iCs/>
          <w:color w:val="000000" w:themeColor="text1"/>
        </w:rPr>
        <w:t xml:space="preserve"> </w:t>
      </w:r>
      <w:r w:rsidRPr="0009328D" w:rsidR="11CC8DE9">
        <w:rPr>
          <w:rFonts w:ascii="Aptos" w:hAnsi="Aptos" w:eastAsia="Aptos" w:cs="Aptos"/>
          <w:color w:val="000000" w:themeColor="text1"/>
        </w:rPr>
        <w:t xml:space="preserve">1 </w:t>
      </w:r>
      <w:r w:rsidRPr="0009328D" w:rsidR="00ED04D7">
        <w:rPr>
          <w:rFonts w:ascii="Aptos" w:hAnsi="Aptos" w:eastAsia="Aptos" w:cs="Aptos"/>
          <w:color w:val="000000" w:themeColor="text1"/>
        </w:rPr>
        <w:t xml:space="preserve">Trace to match. 2 Trace and say the words. </w:t>
      </w:r>
      <w:r w:rsidRPr="0009328D" w:rsidR="00D61142">
        <w:rPr>
          <w:rFonts w:ascii="Aptos" w:hAnsi="Aptos" w:eastAsia="Aptos" w:cs="Aptos"/>
          <w:color w:val="000000" w:themeColor="text1"/>
        </w:rPr>
        <w:t>3 Say</w:t>
      </w:r>
      <w:r w:rsidR="00D61142">
        <w:rPr>
          <w:rFonts w:ascii="Aptos" w:hAnsi="Aptos" w:eastAsia="Aptos" w:cs="Aptos"/>
          <w:i/>
          <w:iCs/>
          <w:color w:val="000000" w:themeColor="text1"/>
        </w:rPr>
        <w:t xml:space="preserve"> I like (oranges). I don’t like (grapes).</w:t>
      </w:r>
    </w:p>
    <w:p w:rsidR="1C3B1AAC" w:rsidP="0A31CAFA" w:rsidRDefault="1C3B1AAC" w14:paraId="308BE863" w14:textId="4847083D">
      <w:pPr>
        <w:pStyle w:val="LessonStep"/>
      </w:pPr>
      <w:r>
        <w:t>Numeracy and STEM Pad</w:t>
      </w:r>
      <w:r w:rsidR="00451CBD">
        <w:t xml:space="preserve"> p. </w:t>
      </w:r>
      <w:r w:rsidR="00124FFB">
        <w:t>33</w:t>
      </w:r>
    </w:p>
    <w:p w:rsidR="1C3B1AAC" w:rsidP="0A31CAFA" w:rsidRDefault="00B46A60" w14:paraId="65272BE1" w14:textId="12135CCB">
      <w:pPr>
        <w:rPr>
          <w:rFonts w:ascii="Aptos" w:hAnsi="Aptos" w:eastAsia="Aptos" w:cs="Aptos"/>
          <w:color w:val="000000" w:themeColor="text1"/>
        </w:rPr>
      </w:pPr>
      <w:r>
        <w:rPr>
          <w:rFonts w:ascii="Aptos" w:hAnsi="Aptos" w:eastAsia="Aptos" w:cs="Aptos"/>
          <w:color w:val="000000" w:themeColor="text1"/>
        </w:rPr>
        <w:t>1 Look and count the rabbits’ carrots. Write. Look and count the butterflies’ carrots. Write</w:t>
      </w:r>
      <w:r w:rsidR="002D3E9F">
        <w:rPr>
          <w:rFonts w:ascii="Aptos" w:hAnsi="Aptos" w:eastAsia="Aptos" w:cs="Aptos"/>
          <w:color w:val="000000" w:themeColor="text1"/>
        </w:rPr>
        <w:t>. 2 Add and write. 3 Tell a math story.</w:t>
      </w:r>
    </w:p>
    <w:p w:rsidR="008A4DDF" w:rsidP="008A4DDF" w:rsidRDefault="008A4DDF" w14:paraId="50E50542" w14:textId="588C3F4D">
      <w:pPr>
        <w:pStyle w:val="LessonStepFeatureBox"/>
      </w:pPr>
      <w:r>
        <w:t>Teaching Tip</w:t>
      </w:r>
    </w:p>
    <w:p w:rsidRPr="007B101B" w:rsidR="00C9046D" w:rsidP="008A4DDF" w:rsidRDefault="007942EF" w14:paraId="64E9508E" w14:textId="06178F67">
      <w:pPr>
        <w:pStyle w:val="LessonStepFeatureBoxText"/>
      </w:pPr>
      <w:r>
        <w:t xml:space="preserve">A math story is a way for students to count objects and understand the addition equation </w:t>
      </w:r>
      <w:r w:rsidR="00AA1362">
        <w:t>10</w:t>
      </w:r>
      <w:r w:rsidR="000F1FA9">
        <w:t>+</w:t>
      </w:r>
      <w:r w:rsidR="00AA1362">
        <w:t>5</w:t>
      </w:r>
      <w:r w:rsidR="000F1FA9">
        <w:t>=15</w:t>
      </w:r>
      <w:r w:rsidR="00A53F9F">
        <w:t xml:space="preserve"> in a more interactive way</w:t>
      </w:r>
      <w:r w:rsidR="000F1FA9">
        <w:t xml:space="preserve">. On this page, </w:t>
      </w:r>
      <w:r w:rsidR="00314350">
        <w:t xml:space="preserve">a family of </w:t>
      </w:r>
      <w:r w:rsidR="00A53F9F">
        <w:t>ten</w:t>
      </w:r>
      <w:r w:rsidR="00314350">
        <w:t xml:space="preserve"> rabbits </w:t>
      </w:r>
      <w:r w:rsidR="00282BC0">
        <w:t>are having a picnic</w:t>
      </w:r>
      <w:r w:rsidR="00A53F9F">
        <w:t>, each with their own carrot</w:t>
      </w:r>
      <w:r w:rsidR="00AA1362">
        <w:t xml:space="preserve">. They are joined by </w:t>
      </w:r>
      <w:r w:rsidR="00EB44FC">
        <w:t>Brenda and four of her family members</w:t>
      </w:r>
      <w:r w:rsidR="00177A3B">
        <w:t xml:space="preserve"> who also have their own carrots</w:t>
      </w:r>
      <w:r w:rsidR="00EB44FC">
        <w:t>.</w:t>
      </w:r>
    </w:p>
    <w:p w:rsidR="65E1C069" w:rsidP="03EA957A" w:rsidRDefault="00F05E61" w14:paraId="1AD16C56" w14:textId="4A1732A7">
      <w:pPr>
        <w:pStyle w:val="AudioscriptHead"/>
        <w:spacing w:after="0" w:line="240" w:lineRule="auto"/>
        <w:rPr>
          <w:b/>
          <w:bCs/>
          <w:lang w:val="en-US"/>
        </w:rPr>
      </w:pPr>
      <w:r>
        <w:t>Audioscripts</w:t>
      </w:r>
    </w:p>
    <w:p w:rsidR="40A1FD3A" w:rsidP="0A31CAFA" w:rsidRDefault="40A1FD3A" w14:paraId="6D04F805" w14:textId="38D9959C">
      <w:pPr>
        <w:pStyle w:val="Body"/>
        <w:spacing w:after="0" w:line="240" w:lineRule="auto"/>
        <w:rPr>
          <w:b/>
          <w:bCs/>
          <w:lang w:val="en-US"/>
        </w:rPr>
      </w:pPr>
    </w:p>
    <w:p w:rsidR="1DC76628" w:rsidP="00E56535" w:rsidRDefault="4AFCB6DF" w14:paraId="2BA31443" w14:textId="5CBED811">
      <w:pPr>
        <w:pStyle w:val="AudioscriptTrack"/>
      </w:pPr>
      <w:r>
        <w:t xml:space="preserve">Track </w:t>
      </w:r>
      <w:r w:rsidR="45CC6AB3">
        <w:t xml:space="preserve">6.01 </w:t>
      </w:r>
    </w:p>
    <w:p w:rsidRPr="00702A48" w:rsidR="1DC76628" w:rsidP="00581C0B" w:rsidRDefault="45CC6AB3" w14:paraId="13A4F4CB" w14:textId="3A4812E2">
      <w:pPr>
        <w:pStyle w:val="AudioscriptBody"/>
        <w:rPr>
          <w:rFonts w:eastAsiaTheme="minorEastAsia"/>
        </w:rPr>
      </w:pPr>
      <w:r>
        <w:t>Oranges. Oranges.</w:t>
      </w:r>
      <w:r w:rsidR="372CDCEE">
        <w:t xml:space="preserve"> </w:t>
      </w:r>
      <w:r>
        <w:t xml:space="preserve">Cucumbers. Cucumbers. Grapes. Grapes. Strawberries. Strawberries. </w:t>
      </w:r>
      <w:r w:rsidRPr="00702A48">
        <w:rPr>
          <w:rFonts w:eastAsiaTheme="minorEastAsia"/>
        </w:rPr>
        <w:t xml:space="preserve">Tomatoes. Tomatoes. </w:t>
      </w:r>
      <w:r w:rsidRPr="00702A48" w:rsidR="3F8C2FDD">
        <w:rPr>
          <w:rFonts w:eastAsiaTheme="minorEastAsia"/>
        </w:rPr>
        <w:t>Carrots. Carrots.</w:t>
      </w:r>
    </w:p>
    <w:p w:rsidRPr="00702A48" w:rsidR="0A31CAFA" w:rsidP="0A31CAFA" w:rsidRDefault="0A31CAFA" w14:paraId="3145E815" w14:textId="569E1674">
      <w:pPr>
        <w:spacing w:after="0" w:line="240" w:lineRule="auto"/>
        <w:rPr>
          <w:rFonts w:eastAsiaTheme="minorEastAsia"/>
          <w:lang w:val="en-US"/>
        </w:rPr>
      </w:pPr>
    </w:p>
    <w:p w:rsidRPr="00BA4F80" w:rsidR="3F8C2FDD" w:rsidP="003122E4" w:rsidRDefault="003122E4" w14:paraId="4BF69F0A" w14:textId="44B3C012">
      <w:pPr>
        <w:pStyle w:val="AudioscriptTrack"/>
      </w:pPr>
      <w:r>
        <w:t xml:space="preserve">Track </w:t>
      </w:r>
      <w:r w:rsidRPr="00BA4F80" w:rsidR="3F8C2FDD">
        <w:t>6</w:t>
      </w:r>
      <w:r>
        <w:t>.</w:t>
      </w:r>
      <w:r w:rsidRPr="00BA4F80" w:rsidR="3F8C2FDD">
        <w:t>02</w:t>
      </w:r>
    </w:p>
    <w:p w:rsidR="3F8C2FDD" w:rsidP="00581C0B" w:rsidRDefault="3F8C2FDD" w14:paraId="13F5D1BA" w14:textId="0DA49E42">
      <w:pPr>
        <w:pStyle w:val="AudioscriptBody"/>
      </w:pPr>
      <w:r w:rsidRPr="0A31CAFA">
        <w:t>Cucumbers. Oranges. Carrots. Strawberries. Tomatoes. Grapes.</w:t>
      </w:r>
    </w:p>
    <w:p w:rsidR="0A31CAFA" w:rsidP="0A31CAFA" w:rsidRDefault="0A31CAFA" w14:paraId="456A86DB" w14:textId="0A11BC4B">
      <w:pPr>
        <w:spacing w:after="0" w:line="240" w:lineRule="auto"/>
        <w:rPr>
          <w:rFonts w:eastAsiaTheme="minorEastAsia"/>
          <w:lang w:val="en-US"/>
        </w:rPr>
      </w:pPr>
    </w:p>
    <w:p w:rsidR="3F8C2FDD" w:rsidP="00E51133" w:rsidRDefault="0006782E" w14:paraId="1A46B0A4" w14:textId="11D8A1B4">
      <w:pPr>
        <w:pStyle w:val="AudioscriptTrack"/>
      </w:pPr>
      <w:r>
        <w:t xml:space="preserve">Track </w:t>
      </w:r>
      <w:r w:rsidRPr="0A31CAFA" w:rsidR="3F8C2FDD">
        <w:t>6</w:t>
      </w:r>
      <w:r w:rsidR="00E51133">
        <w:t>.</w:t>
      </w:r>
      <w:r w:rsidRPr="0A31CAFA" w:rsidR="3F8C2FDD">
        <w:t>03</w:t>
      </w:r>
    </w:p>
    <w:p w:rsidR="3F8C2FDD" w:rsidP="00E51133" w:rsidRDefault="3F8C2FDD" w14:paraId="25B834E4" w14:textId="616DC9D7">
      <w:pPr>
        <w:pStyle w:val="AudioscriptBody"/>
      </w:pPr>
      <w:proofErr w:type="gramStart"/>
      <w:r w:rsidRPr="0A31CAFA">
        <w:t>I’m Hungry I’m</w:t>
      </w:r>
      <w:proofErr w:type="gramEnd"/>
      <w:r w:rsidRPr="0A31CAFA">
        <w:t xml:space="preserve"> hungry</w:t>
      </w:r>
      <w:proofErr w:type="gramStart"/>
      <w:r w:rsidRPr="0A31CAFA">
        <w:t>, I’m</w:t>
      </w:r>
      <w:proofErr w:type="gramEnd"/>
      <w:r w:rsidRPr="0A31CAFA">
        <w:t xml:space="preserve"> hungry. </w:t>
      </w:r>
    </w:p>
    <w:p w:rsidR="3F8C2FDD" w:rsidP="00E51133" w:rsidRDefault="3F8C2FDD" w14:paraId="11A76C4B" w14:textId="7E9A671D">
      <w:pPr>
        <w:pStyle w:val="AudioscriptBody"/>
      </w:pPr>
      <w:r w:rsidRPr="0A31CAFA">
        <w:t xml:space="preserve">Can I have a snack, please? </w:t>
      </w:r>
    </w:p>
    <w:p w:rsidR="3F8C2FDD" w:rsidP="00E51133" w:rsidRDefault="3F8C2FDD" w14:paraId="2A341F6E" w14:textId="5CDFEBA1">
      <w:pPr>
        <w:pStyle w:val="AudioscriptBody"/>
      </w:pPr>
      <w:r w:rsidRPr="0A31CAFA">
        <w:t xml:space="preserve">Tomatoes and carrots. </w:t>
      </w:r>
    </w:p>
    <w:p w:rsidR="3F8C2FDD" w:rsidP="00E51133" w:rsidRDefault="3F8C2FDD" w14:paraId="4459287E" w14:textId="6E918B83">
      <w:pPr>
        <w:pStyle w:val="AudioscriptBody"/>
      </w:pPr>
      <w:proofErr w:type="spellStart"/>
      <w:r w:rsidRPr="0A31CAFA">
        <w:t>Mmm</w:t>
      </w:r>
      <w:proofErr w:type="spellEnd"/>
      <w:r w:rsidRPr="0A31CAFA">
        <w:t xml:space="preserve"> … I like strawberries! </w:t>
      </w:r>
    </w:p>
    <w:p w:rsidR="0A31CAFA" w:rsidP="00E51133" w:rsidRDefault="0A31CAFA" w14:paraId="743016C1" w14:textId="664708E9">
      <w:pPr>
        <w:pStyle w:val="AudioscriptBody"/>
      </w:pPr>
    </w:p>
    <w:p w:rsidR="3F8C2FDD" w:rsidP="00E51133" w:rsidRDefault="3F8C2FDD" w14:paraId="3080EE4C" w14:textId="007AF5E9">
      <w:pPr>
        <w:pStyle w:val="AudioscriptBody"/>
      </w:pPr>
      <w:r w:rsidRPr="0A31CAFA">
        <w:t xml:space="preserve">I’m hungry, I’m hungry. </w:t>
      </w:r>
    </w:p>
    <w:p w:rsidR="3F8C2FDD" w:rsidP="00E51133" w:rsidRDefault="3F8C2FDD" w14:paraId="76027BAC" w14:textId="7F2D37BA">
      <w:pPr>
        <w:pStyle w:val="AudioscriptBody"/>
      </w:pPr>
      <w:r w:rsidRPr="0A31CAFA">
        <w:t xml:space="preserve">Can I have a snack, please? </w:t>
      </w:r>
    </w:p>
    <w:p w:rsidR="3F8C2FDD" w:rsidP="00E51133" w:rsidRDefault="3F8C2FDD" w14:paraId="7F34FCDC" w14:textId="0C133BF4">
      <w:pPr>
        <w:pStyle w:val="AudioscriptBody"/>
      </w:pPr>
      <w:r w:rsidRPr="0A31CAFA">
        <w:t xml:space="preserve">Cucumbers and grapes. </w:t>
      </w:r>
    </w:p>
    <w:p w:rsidR="3F8C2FDD" w:rsidP="00E51133" w:rsidRDefault="3F8C2FDD" w14:paraId="7BD38AA8" w14:textId="0AFB2328">
      <w:pPr>
        <w:pStyle w:val="AudioscriptBody"/>
      </w:pPr>
      <w:proofErr w:type="spellStart"/>
      <w:r w:rsidRPr="0A31CAFA">
        <w:t>Mmm</w:t>
      </w:r>
      <w:proofErr w:type="spellEnd"/>
      <w:r w:rsidRPr="0A31CAFA">
        <w:t xml:space="preserve"> … I like oranges!</w:t>
      </w:r>
    </w:p>
    <w:p w:rsidR="0A31CAFA" w:rsidP="0A31CAFA" w:rsidRDefault="0A31CAFA" w14:paraId="309BA61F" w14:textId="62BA3C43">
      <w:pPr>
        <w:spacing w:after="0" w:line="240" w:lineRule="auto"/>
        <w:rPr>
          <w:rFonts w:eastAsiaTheme="minorEastAsia"/>
          <w:lang w:val="en-US"/>
        </w:rPr>
      </w:pPr>
    </w:p>
    <w:p w:rsidR="7EEB622E" w:rsidP="00E51133" w:rsidRDefault="00E51133" w14:paraId="490844D9" w14:textId="1A322C4C">
      <w:pPr>
        <w:pStyle w:val="AudioscriptTrack"/>
      </w:pPr>
      <w:r>
        <w:t xml:space="preserve">Track </w:t>
      </w:r>
      <w:r w:rsidRPr="0A31CAFA" w:rsidR="7EEB622E">
        <w:t>6</w:t>
      </w:r>
      <w:r>
        <w:t>.</w:t>
      </w:r>
      <w:r w:rsidRPr="0A31CAFA" w:rsidR="7EEB622E">
        <w:t>04</w:t>
      </w:r>
    </w:p>
    <w:p w:rsidRPr="00044DA2" w:rsidR="7EEB622E" w:rsidP="00044DA2" w:rsidRDefault="7EEB622E" w14:paraId="09635253" w14:textId="28BCACCC">
      <w:pPr>
        <w:pStyle w:val="AudioscriptDialogue"/>
      </w:pPr>
      <w:proofErr w:type="gramStart"/>
      <w:r w:rsidRPr="00E03C05">
        <w:rPr>
          <w:b/>
          <w:bCs/>
        </w:rPr>
        <w:t>David:</w:t>
      </w:r>
      <w:proofErr w:type="gramEnd"/>
      <w:r w:rsidRPr="00044DA2">
        <w:t xml:space="preserve"> Look, </w:t>
      </w:r>
      <w:proofErr w:type="spellStart"/>
      <w:proofErr w:type="gramStart"/>
      <w:r w:rsidRPr="00044DA2">
        <w:t>carrots</w:t>
      </w:r>
      <w:proofErr w:type="spellEnd"/>
      <w:r w:rsidRPr="00044DA2">
        <w:t>!</w:t>
      </w:r>
      <w:proofErr w:type="gramEnd"/>
      <w:r w:rsidRPr="00044DA2">
        <w:t xml:space="preserve"> I like </w:t>
      </w:r>
      <w:proofErr w:type="spellStart"/>
      <w:r w:rsidRPr="00044DA2">
        <w:t>carrots</w:t>
      </w:r>
      <w:proofErr w:type="spellEnd"/>
      <w:r w:rsidRPr="00044DA2">
        <w:t xml:space="preserve">. </w:t>
      </w:r>
    </w:p>
    <w:p w:rsidRPr="00044DA2" w:rsidR="7EEB622E" w:rsidP="00044DA2" w:rsidRDefault="7EEB622E" w14:paraId="3B14BA4B" w14:textId="61B58411">
      <w:pPr>
        <w:pStyle w:val="AudioscriptDialogue"/>
      </w:pPr>
      <w:proofErr w:type="gramStart"/>
      <w:r w:rsidRPr="00E03C05">
        <w:rPr>
          <w:b/>
          <w:bCs/>
        </w:rPr>
        <w:t>Lisa:</w:t>
      </w:r>
      <w:proofErr w:type="gramEnd"/>
      <w:r w:rsidRPr="00044DA2">
        <w:t xml:space="preserve"> Oh, I </w:t>
      </w:r>
      <w:proofErr w:type="spellStart"/>
      <w:r w:rsidRPr="00044DA2">
        <w:t>don’t</w:t>
      </w:r>
      <w:proofErr w:type="spellEnd"/>
      <w:r w:rsidRPr="00044DA2">
        <w:t xml:space="preserve"> like </w:t>
      </w:r>
      <w:proofErr w:type="spellStart"/>
      <w:r w:rsidRPr="00044DA2">
        <w:t>carrots</w:t>
      </w:r>
      <w:proofErr w:type="spellEnd"/>
      <w:r w:rsidRPr="00044DA2">
        <w:t xml:space="preserve">. </w:t>
      </w:r>
    </w:p>
    <w:p w:rsidRPr="00044DA2" w:rsidR="7EEB622E" w:rsidP="00044DA2" w:rsidRDefault="7EEB622E" w14:paraId="25C392AA" w14:textId="521C5F84">
      <w:pPr>
        <w:pStyle w:val="AudioscriptDialogue"/>
      </w:pPr>
      <w:proofErr w:type="gramStart"/>
      <w:r w:rsidRPr="00E03C05">
        <w:rPr>
          <w:b/>
          <w:bCs/>
        </w:rPr>
        <w:t>David:</w:t>
      </w:r>
      <w:proofErr w:type="gramEnd"/>
      <w:r w:rsidRPr="00044DA2">
        <w:t xml:space="preserve"> </w:t>
      </w:r>
      <w:proofErr w:type="spellStart"/>
      <w:r w:rsidRPr="00044DA2">
        <w:t>That’s</w:t>
      </w:r>
      <w:proofErr w:type="spellEnd"/>
      <w:r w:rsidRPr="00044DA2">
        <w:t xml:space="preserve"> OK. </w:t>
      </w:r>
      <w:proofErr w:type="spellStart"/>
      <w:r w:rsidRPr="00044DA2">
        <w:t>What</w:t>
      </w:r>
      <w:proofErr w:type="spellEnd"/>
      <w:r w:rsidRPr="00044DA2">
        <w:t xml:space="preserve"> do </w:t>
      </w:r>
      <w:proofErr w:type="spellStart"/>
      <w:r w:rsidRPr="00044DA2">
        <w:t>you</w:t>
      </w:r>
      <w:proofErr w:type="spellEnd"/>
      <w:r w:rsidRPr="00044DA2">
        <w:t xml:space="preserve"> </w:t>
      </w:r>
      <w:proofErr w:type="gramStart"/>
      <w:r w:rsidRPr="00044DA2">
        <w:t>like?</w:t>
      </w:r>
      <w:proofErr w:type="gramEnd"/>
      <w:r w:rsidRPr="00044DA2">
        <w:t xml:space="preserve"> </w:t>
      </w:r>
    </w:p>
    <w:p w:rsidRPr="00044DA2" w:rsidR="7EEB622E" w:rsidP="00044DA2" w:rsidRDefault="7EEB622E" w14:paraId="49EEE311" w14:textId="42C4269F">
      <w:pPr>
        <w:pStyle w:val="AudioscriptDialogue"/>
      </w:pPr>
      <w:proofErr w:type="gramStart"/>
      <w:r w:rsidRPr="00E03C05">
        <w:rPr>
          <w:b/>
          <w:bCs/>
        </w:rPr>
        <w:t>Lisa:</w:t>
      </w:r>
      <w:proofErr w:type="gramEnd"/>
      <w:r w:rsidRPr="00044DA2">
        <w:t xml:space="preserve"> </w:t>
      </w:r>
      <w:proofErr w:type="spellStart"/>
      <w:r w:rsidRPr="00044DA2">
        <w:t>Hmm</w:t>
      </w:r>
      <w:proofErr w:type="spellEnd"/>
      <w:r w:rsidRPr="00044DA2">
        <w:t xml:space="preserve">. I like </w:t>
      </w:r>
      <w:proofErr w:type="spellStart"/>
      <w:r w:rsidRPr="00044DA2">
        <w:t>strawberries</w:t>
      </w:r>
      <w:proofErr w:type="spellEnd"/>
      <w:r w:rsidRPr="00044DA2">
        <w:t xml:space="preserve"> and </w:t>
      </w:r>
      <w:proofErr w:type="spellStart"/>
      <w:r w:rsidRPr="00044DA2">
        <w:t>tomatoes</w:t>
      </w:r>
      <w:proofErr w:type="spellEnd"/>
      <w:r w:rsidRPr="00044DA2">
        <w:t xml:space="preserve">. </w:t>
      </w:r>
    </w:p>
    <w:p w:rsidRPr="00044DA2" w:rsidR="7EEB622E" w:rsidP="00044DA2" w:rsidRDefault="7EEB622E" w14:paraId="78AC3FB0" w14:textId="400ACAB4">
      <w:pPr>
        <w:pStyle w:val="AudioscriptDialogue"/>
      </w:pPr>
      <w:proofErr w:type="gramStart"/>
      <w:r w:rsidRPr="00E03C05">
        <w:rPr>
          <w:b/>
          <w:bCs/>
        </w:rPr>
        <w:t>David:</w:t>
      </w:r>
      <w:proofErr w:type="gramEnd"/>
      <w:r w:rsidRPr="00044DA2">
        <w:t xml:space="preserve"> Oh, I like </w:t>
      </w:r>
      <w:proofErr w:type="spellStart"/>
      <w:r w:rsidRPr="00044DA2">
        <w:t>strawberries</w:t>
      </w:r>
      <w:proofErr w:type="spellEnd"/>
      <w:r w:rsidRPr="00044DA2">
        <w:t xml:space="preserve">, </w:t>
      </w:r>
      <w:proofErr w:type="spellStart"/>
      <w:r w:rsidRPr="00044DA2">
        <w:t>too</w:t>
      </w:r>
      <w:proofErr w:type="spellEnd"/>
      <w:r w:rsidRPr="00044DA2">
        <w:t xml:space="preserve">. </w:t>
      </w:r>
      <w:proofErr w:type="spellStart"/>
      <w:r w:rsidRPr="00044DA2">
        <w:t>They’re</w:t>
      </w:r>
      <w:proofErr w:type="spellEnd"/>
      <w:r w:rsidRPr="00044DA2">
        <w:t xml:space="preserve"> good for </w:t>
      </w:r>
      <w:proofErr w:type="spellStart"/>
      <w:proofErr w:type="gramStart"/>
      <w:r w:rsidRPr="00044DA2">
        <w:t>you</w:t>
      </w:r>
      <w:proofErr w:type="spellEnd"/>
      <w:r w:rsidRPr="00044DA2">
        <w:t>!</w:t>
      </w:r>
      <w:proofErr w:type="gramEnd"/>
      <w:r w:rsidRPr="00044DA2">
        <w:t xml:space="preserve"> </w:t>
      </w:r>
    </w:p>
    <w:p w:rsidRPr="00044DA2" w:rsidR="7EEB622E" w:rsidP="00044DA2" w:rsidRDefault="7EEB622E" w14:paraId="6D060833" w14:textId="0F925192">
      <w:pPr>
        <w:pStyle w:val="AudioscriptDialogue"/>
      </w:pPr>
      <w:proofErr w:type="spellStart"/>
      <w:r w:rsidRPr="00E03C05">
        <w:rPr>
          <w:b/>
          <w:bCs/>
        </w:rPr>
        <w:t>David’s</w:t>
      </w:r>
      <w:proofErr w:type="spellEnd"/>
      <w:r w:rsidRPr="00E03C05">
        <w:rPr>
          <w:b/>
          <w:bCs/>
        </w:rPr>
        <w:t xml:space="preserve"> </w:t>
      </w:r>
      <w:proofErr w:type="spellStart"/>
      <w:proofErr w:type="gramStart"/>
      <w:r w:rsidR="00E03C05">
        <w:rPr>
          <w:b/>
          <w:bCs/>
        </w:rPr>
        <w:t>m</w:t>
      </w:r>
      <w:r w:rsidRPr="00E03C05">
        <w:rPr>
          <w:b/>
          <w:bCs/>
        </w:rPr>
        <w:t>om</w:t>
      </w:r>
      <w:proofErr w:type="spellEnd"/>
      <w:r w:rsidRPr="00044DA2">
        <w:t>:</w:t>
      </w:r>
      <w:proofErr w:type="gramEnd"/>
      <w:r w:rsidRPr="00044DA2">
        <w:t xml:space="preserve"> </w:t>
      </w:r>
      <w:proofErr w:type="spellStart"/>
      <w:r w:rsidRPr="00044DA2">
        <w:t>Here</w:t>
      </w:r>
      <w:proofErr w:type="spellEnd"/>
      <w:r w:rsidRPr="00044DA2">
        <w:t xml:space="preserve"> </w:t>
      </w:r>
      <w:proofErr w:type="spellStart"/>
      <w:r w:rsidRPr="00044DA2">
        <w:t>you</w:t>
      </w:r>
      <w:proofErr w:type="spellEnd"/>
      <w:r w:rsidRPr="00044DA2">
        <w:t xml:space="preserve"> are. </w:t>
      </w:r>
    </w:p>
    <w:p w:rsidRPr="00044DA2" w:rsidR="7EEB622E" w:rsidP="00044DA2" w:rsidRDefault="7EEB622E" w14:paraId="101CCB3A" w14:textId="041C3C31">
      <w:pPr>
        <w:pStyle w:val="AudioscriptDialogue"/>
      </w:pPr>
      <w:proofErr w:type="gramStart"/>
      <w:r w:rsidRPr="00E03C05">
        <w:rPr>
          <w:b/>
          <w:bCs/>
        </w:rPr>
        <w:t>Lisa:</w:t>
      </w:r>
      <w:proofErr w:type="gramEnd"/>
      <w:r w:rsidRPr="00044DA2">
        <w:t xml:space="preserve"> </w:t>
      </w:r>
      <w:proofErr w:type="spellStart"/>
      <w:r w:rsidRPr="00044DA2">
        <w:t>Thank</w:t>
      </w:r>
      <w:proofErr w:type="spellEnd"/>
      <w:r w:rsidRPr="00044DA2">
        <w:t xml:space="preserve"> </w:t>
      </w:r>
      <w:proofErr w:type="spellStart"/>
      <w:proofErr w:type="gramStart"/>
      <w:r w:rsidRPr="00044DA2">
        <w:t>you</w:t>
      </w:r>
      <w:proofErr w:type="spellEnd"/>
      <w:r w:rsidRPr="00044DA2">
        <w:t>!</w:t>
      </w:r>
      <w:proofErr w:type="gramEnd"/>
    </w:p>
    <w:p w:rsidR="0A31CAFA" w:rsidP="0A31CAFA" w:rsidRDefault="0A31CAFA" w14:paraId="5D616AB5" w14:textId="6C03924D">
      <w:pPr>
        <w:spacing w:after="0" w:line="240" w:lineRule="auto"/>
        <w:rPr>
          <w:rFonts w:eastAsiaTheme="minorEastAsia"/>
          <w:lang w:val="en-US"/>
        </w:rPr>
      </w:pPr>
    </w:p>
    <w:p w:rsidR="7EEB622E" w:rsidP="00E97A80" w:rsidRDefault="00E97A80" w14:paraId="40A97262" w14:textId="688FF41B">
      <w:pPr>
        <w:pStyle w:val="AudioscriptTrack"/>
      </w:pPr>
      <w:r>
        <w:t>Track 6.05</w:t>
      </w:r>
    </w:p>
    <w:p w:rsidR="7EEB622E" w:rsidP="00E97A80" w:rsidRDefault="7EEB622E" w14:paraId="0A0D8701" w14:textId="09F69159">
      <w:pPr>
        <w:pStyle w:val="AudioscriptDialogue"/>
      </w:pPr>
      <w:proofErr w:type="gramStart"/>
      <w:r w:rsidRPr="00E03C05">
        <w:rPr>
          <w:b/>
          <w:bCs/>
        </w:rPr>
        <w:t>Lisa:</w:t>
      </w:r>
      <w:proofErr w:type="gramEnd"/>
      <w:r w:rsidRPr="0A31CAFA">
        <w:t xml:space="preserve"> I </w:t>
      </w:r>
      <w:proofErr w:type="spellStart"/>
      <w:r w:rsidRPr="0A31CAFA">
        <w:t>don’t</w:t>
      </w:r>
      <w:proofErr w:type="spellEnd"/>
      <w:r w:rsidRPr="0A31CAFA">
        <w:t xml:space="preserve"> like </w:t>
      </w:r>
      <w:proofErr w:type="spellStart"/>
      <w:r w:rsidRPr="0A31CAFA">
        <w:t>carrots</w:t>
      </w:r>
      <w:proofErr w:type="spellEnd"/>
      <w:r w:rsidRPr="0A31CAFA">
        <w:t xml:space="preserve">. </w:t>
      </w:r>
    </w:p>
    <w:p w:rsidR="7EEB622E" w:rsidP="00E97A80" w:rsidRDefault="7EEB622E" w14:paraId="1504C76E" w14:textId="39363A3A">
      <w:pPr>
        <w:pStyle w:val="AudioscriptDialogue"/>
      </w:pPr>
      <w:proofErr w:type="gramStart"/>
      <w:r w:rsidRPr="00E03C05">
        <w:rPr>
          <w:b/>
          <w:bCs/>
        </w:rPr>
        <w:t>David:</w:t>
      </w:r>
      <w:proofErr w:type="gramEnd"/>
      <w:r w:rsidRPr="0A31CAFA">
        <w:t xml:space="preserve"> </w:t>
      </w:r>
      <w:proofErr w:type="spellStart"/>
      <w:r w:rsidRPr="0A31CAFA">
        <w:t>What</w:t>
      </w:r>
      <w:proofErr w:type="spellEnd"/>
      <w:r w:rsidRPr="0A31CAFA">
        <w:t xml:space="preserve"> do </w:t>
      </w:r>
      <w:proofErr w:type="spellStart"/>
      <w:r w:rsidRPr="0A31CAFA">
        <w:t>you</w:t>
      </w:r>
      <w:proofErr w:type="spellEnd"/>
      <w:r w:rsidRPr="0A31CAFA">
        <w:t xml:space="preserve"> </w:t>
      </w:r>
      <w:proofErr w:type="gramStart"/>
      <w:r w:rsidRPr="0A31CAFA">
        <w:t>like?</w:t>
      </w:r>
      <w:proofErr w:type="gramEnd"/>
      <w:r w:rsidRPr="0A31CAFA">
        <w:t xml:space="preserve"> </w:t>
      </w:r>
    </w:p>
    <w:p w:rsidR="7EEB622E" w:rsidP="00E97A80" w:rsidRDefault="7EEB622E" w14:paraId="067B6102" w14:textId="31008AB0">
      <w:pPr>
        <w:pStyle w:val="AudioscriptDialogue"/>
      </w:pPr>
      <w:proofErr w:type="gramStart"/>
      <w:r w:rsidRPr="00E03C05">
        <w:rPr>
          <w:b/>
          <w:bCs/>
        </w:rPr>
        <w:t>Lisa:</w:t>
      </w:r>
      <w:proofErr w:type="gramEnd"/>
      <w:r w:rsidRPr="0A31CAFA">
        <w:t xml:space="preserve"> I like </w:t>
      </w:r>
      <w:proofErr w:type="spellStart"/>
      <w:r w:rsidRPr="0A31CAFA">
        <w:t>strawberries</w:t>
      </w:r>
      <w:proofErr w:type="spellEnd"/>
      <w:r w:rsidRPr="0A31CAFA">
        <w:t xml:space="preserve"> and </w:t>
      </w:r>
      <w:proofErr w:type="spellStart"/>
      <w:r w:rsidRPr="0A31CAFA">
        <w:t>tomatoes</w:t>
      </w:r>
      <w:proofErr w:type="spellEnd"/>
      <w:r w:rsidRPr="0A31CAFA">
        <w:t>.</w:t>
      </w:r>
    </w:p>
    <w:p w:rsidR="0A31CAFA" w:rsidP="0A31CAFA" w:rsidRDefault="0A31CAFA" w14:paraId="7FD9779D" w14:textId="26123908">
      <w:pPr>
        <w:spacing w:after="0" w:line="240" w:lineRule="auto"/>
        <w:rPr>
          <w:rFonts w:eastAsiaTheme="minorEastAsia"/>
          <w:lang w:val="en-US"/>
        </w:rPr>
      </w:pPr>
    </w:p>
    <w:p w:rsidRPr="00E97A80" w:rsidR="0A31CAFA" w:rsidP="00E97A80" w:rsidRDefault="00E97A80" w14:paraId="5371FBA9" w14:textId="499F30E7">
      <w:pPr>
        <w:pStyle w:val="AudioscriptTrack"/>
      </w:pPr>
      <w:r>
        <w:t xml:space="preserve">Track </w:t>
      </w:r>
      <w:r w:rsidRPr="0A31CAFA" w:rsidR="7EEB622E">
        <w:t>6</w:t>
      </w:r>
      <w:r>
        <w:t>.</w:t>
      </w:r>
      <w:r w:rsidRPr="0A31CAFA" w:rsidR="7EEB622E">
        <w:t>06</w:t>
      </w:r>
    </w:p>
    <w:p w:rsidR="7EEB622E" w:rsidP="00E97A80" w:rsidRDefault="3307E57C" w14:paraId="33BDD2BD" w14:textId="642C797B">
      <w:pPr>
        <w:pStyle w:val="AudioscriptBodyList"/>
      </w:pPr>
      <w:proofErr w:type="gramStart"/>
      <w:r w:rsidRPr="00E03C05">
        <w:rPr>
          <w:b/>
          <w:bCs/>
        </w:rPr>
        <w:t>Ruby:</w:t>
      </w:r>
      <w:proofErr w:type="gramEnd"/>
      <w:r>
        <w:t xml:space="preserve"> I like </w:t>
      </w:r>
      <w:proofErr w:type="spellStart"/>
      <w:r>
        <w:t>bamboo</w:t>
      </w:r>
      <w:proofErr w:type="spellEnd"/>
      <w:r>
        <w:t>.</w:t>
      </w:r>
    </w:p>
    <w:p w:rsidR="0A31CAFA" w:rsidRDefault="0A31CAFA" w14:paraId="6DEA083D" w14:textId="0DADBFE7">
      <w:r>
        <w:br w:type="page"/>
      </w:r>
    </w:p>
    <w:p w:rsidR="57E63CCE" w:rsidP="59DB35D3" w:rsidRDefault="57E63CCE" w14:paraId="12414CEC" w14:textId="02373C4D">
      <w:pPr>
        <w:pStyle w:val="Body"/>
        <w:spacing w:after="0" w:line="240" w:lineRule="auto"/>
      </w:pPr>
      <w:r>
        <w:t>[Your school logo here]</w:t>
      </w:r>
    </w:p>
    <w:p w:rsidR="57E63CCE" w:rsidP="59DB35D3" w:rsidRDefault="57E63CCE" w14:paraId="632A91F9" w14:textId="6614C4BE">
      <w:pPr>
        <w:pStyle w:val="Body"/>
        <w:spacing w:after="0" w:line="240" w:lineRule="auto"/>
      </w:pPr>
      <w:r>
        <w:t>Teacher name:</w:t>
      </w:r>
      <w:r>
        <w:br/>
      </w:r>
      <w:r>
        <w:t>Grade/level:</w:t>
      </w:r>
    </w:p>
    <w:p w:rsidR="6449FFCA" w:rsidP="0A31CAFA" w:rsidRDefault="6449FFCA" w14:paraId="3DD942D7" w14:textId="4A8DAC66">
      <w:pPr>
        <w:pStyle w:val="LessonHead"/>
        <w:rPr>
          <w:sz w:val="36"/>
          <w:szCs w:val="36"/>
        </w:rPr>
      </w:pPr>
      <w:bookmarkStart w:name="Lesson_2" w:id="1"/>
      <w:r w:rsidRPr="21B13A2E">
        <w:rPr>
          <w:sz w:val="36"/>
          <w:szCs w:val="36"/>
        </w:rPr>
        <w:t xml:space="preserve">Unit 6 </w:t>
      </w:r>
      <w:r w:rsidRPr="21B13A2E">
        <w:rPr>
          <w:b/>
          <w:bCs/>
          <w:sz w:val="36"/>
          <w:szCs w:val="36"/>
        </w:rPr>
        <w:t xml:space="preserve">Let’s Eat! </w:t>
      </w:r>
      <w:r w:rsidRPr="21B13A2E">
        <w:rPr>
          <w:sz w:val="36"/>
          <w:szCs w:val="36"/>
        </w:rPr>
        <w:t xml:space="preserve">Lesson </w:t>
      </w:r>
      <w:r w:rsidRPr="21B13A2E" w:rsidR="5B72BD7F">
        <w:rPr>
          <w:sz w:val="36"/>
          <w:szCs w:val="36"/>
        </w:rPr>
        <w:t>2</w:t>
      </w:r>
      <w:r w:rsidRPr="21B13A2E" w:rsidR="003B2093">
        <w:rPr>
          <w:sz w:val="36"/>
          <w:szCs w:val="36"/>
        </w:rPr>
        <w:t>: Phonics</w:t>
      </w:r>
      <w:r w:rsidRPr="21B13A2E">
        <w:rPr>
          <w:sz w:val="36"/>
          <w:szCs w:val="36"/>
        </w:rPr>
        <w:t>, page 5</w:t>
      </w:r>
      <w:r w:rsidRPr="21B13A2E" w:rsidR="6DED55EE">
        <w:rPr>
          <w:sz w:val="36"/>
          <w:szCs w:val="36"/>
        </w:rPr>
        <w:t>5</w:t>
      </w:r>
    </w:p>
    <w:bookmarkEnd w:id="1"/>
    <w:p w:rsidRPr="00AB6494" w:rsidR="6449FFCA" w:rsidP="00AB6494" w:rsidRDefault="02E065EF" w14:paraId="34E08838" w14:textId="47E1047E">
      <w:pPr>
        <w:pStyle w:val="ObjectivesBoxHead"/>
      </w:pPr>
      <w:r>
        <w:t>Lesson Objective</w:t>
      </w:r>
    </w:p>
    <w:p w:rsidRPr="00AB6494" w:rsidR="0A31CAFA" w:rsidP="00406582" w:rsidRDefault="75042730" w14:paraId="01EF5D64" w14:textId="4C74F991">
      <w:pPr>
        <w:pStyle w:val="ObjectivesBox"/>
      </w:pPr>
      <w:r>
        <w:t xml:space="preserve">Identify the letters a, e, and i and relate them to the </w:t>
      </w:r>
      <w:proofErr w:type="gramStart"/>
      <w:r>
        <w:t>sounds</w:t>
      </w:r>
      <w:proofErr w:type="gramEnd"/>
      <w:r>
        <w:t xml:space="preserve"> /a/, /e/, and /i/. </w:t>
      </w:r>
      <w:r w:rsidR="4FFC1C9B">
        <w:t>Recognize the /a</w:t>
      </w:r>
      <w:r w:rsidR="5B0CC2F9">
        <w:t>/, /e/, and /i/ sounds</w:t>
      </w:r>
      <w:r w:rsidR="5E29A6E9">
        <w:t xml:space="preserve"> in the middle position of CVC words</w:t>
      </w:r>
      <w:r w:rsidR="3777CFE7">
        <w:t>;</w:t>
      </w:r>
      <w:r w:rsidR="30AB2BF9">
        <w:t xml:space="preserve"> Do a Phonics Chant. Blend CVC words with a</w:t>
      </w:r>
      <w:r w:rsidR="3E04B12F">
        <w:t>, e, and i.</w:t>
      </w:r>
      <w:r w:rsidR="3777CFE7">
        <w:t xml:space="preserve"> </w:t>
      </w:r>
    </w:p>
    <w:p w:rsidRPr="00AB6494" w:rsidR="6FA02C62" w:rsidP="00AB6494" w:rsidRDefault="6FA02C62" w14:paraId="11E6F2FB" w14:textId="6754C2CE">
      <w:pPr>
        <w:pStyle w:val="ObjectivesBoxHead"/>
      </w:pPr>
      <w:r>
        <w:t>Key Language</w:t>
      </w:r>
    </w:p>
    <w:p w:rsidRPr="00406582" w:rsidR="0A646F74" w:rsidP="00406582" w:rsidRDefault="0A646F74" w14:paraId="1251136D" w14:textId="61D91FB2">
      <w:pPr>
        <w:pStyle w:val="ObjectivesBox"/>
        <w:rPr>
          <w:i/>
          <w:iCs/>
        </w:rPr>
      </w:pPr>
      <w:r w:rsidRPr="21B13A2E">
        <w:rPr>
          <w:i/>
          <w:iCs/>
        </w:rPr>
        <w:t>bag, red, kid, cap; Dad has</w:t>
      </w:r>
      <w:r w:rsidRPr="21B13A2E" w:rsidR="008D41DD">
        <w:rPr>
          <w:i/>
          <w:iCs/>
        </w:rPr>
        <w:t xml:space="preserve"> a</w:t>
      </w:r>
      <w:r w:rsidRPr="21B13A2E">
        <w:rPr>
          <w:i/>
          <w:iCs/>
        </w:rPr>
        <w:t xml:space="preserve"> red bag. The kid</w:t>
      </w:r>
      <w:r w:rsidRPr="21B13A2E" w:rsidR="00A155E5">
        <w:rPr>
          <w:i/>
          <w:iCs/>
        </w:rPr>
        <w:t xml:space="preserve"> </w:t>
      </w:r>
      <w:r w:rsidRPr="21B13A2E">
        <w:rPr>
          <w:i/>
          <w:iCs/>
        </w:rPr>
        <w:t>can ask the man. Can I have ten tomatoes, please?</w:t>
      </w:r>
    </w:p>
    <w:p w:rsidR="2D5CF1A2" w:rsidP="21B13A2E" w:rsidRDefault="02E065EF" w14:paraId="7504B9F5" w14:textId="4363B26B">
      <w:pPr>
        <w:pStyle w:val="ObjectivesBoxHead"/>
        <w:rPr>
          <w:lang w:val="en-US"/>
        </w:rPr>
      </w:pPr>
      <w:r>
        <w:t>Materials</w:t>
      </w:r>
    </w:p>
    <w:p w:rsidR="2D5CF1A2" w:rsidP="21B13A2E" w:rsidRDefault="00BF44E5" w14:paraId="2D562F4E" w14:textId="0F87846D">
      <w:pPr>
        <w:pStyle w:val="ObjectivesBox"/>
        <w:rPr>
          <w:lang w:val="en-US"/>
        </w:rPr>
      </w:pPr>
      <w:r w:rsidRPr="73B0064D" w:rsidR="384BF242">
        <w:rPr>
          <w:lang w:val="en-US"/>
        </w:rPr>
        <w:t>Hello song/video, Alphabet song/video,</w:t>
      </w:r>
      <w:r w:rsidRPr="73B0064D" w:rsidR="3BC357A3">
        <w:rPr>
          <w:lang w:val="en-US"/>
        </w:rPr>
        <w:t xml:space="preserve"> Alphabet poster,</w:t>
      </w:r>
      <w:r w:rsidRPr="73B0064D" w:rsidR="1E280651">
        <w:rPr>
          <w:lang w:val="en-US"/>
        </w:rPr>
        <w:t xml:space="preserve"> audio</w:t>
      </w:r>
      <w:r w:rsidRPr="73B0064D" w:rsidR="384BF242">
        <w:rPr>
          <w:lang w:val="en-US"/>
        </w:rPr>
        <w:t xml:space="preserve"> </w:t>
      </w:r>
      <w:r w:rsidRPr="73B0064D" w:rsidR="708A3CE0">
        <w:rPr>
          <w:lang w:val="en-US"/>
        </w:rPr>
        <w:t>tracks: 6.</w:t>
      </w:r>
      <w:r w:rsidRPr="73B0064D" w:rsidR="39F50EAF">
        <w:rPr>
          <w:lang w:val="en-US"/>
        </w:rPr>
        <w:t>0</w:t>
      </w:r>
      <w:r w:rsidRPr="73B0064D" w:rsidR="704A3356">
        <w:rPr>
          <w:lang w:val="en-US"/>
        </w:rPr>
        <w:t>7</w:t>
      </w:r>
      <w:r w:rsidRPr="73B0064D" w:rsidR="708A3CE0">
        <w:rPr>
          <w:lang w:val="en-US"/>
        </w:rPr>
        <w:t>-6</w:t>
      </w:r>
      <w:r w:rsidRPr="73B0064D" w:rsidR="06D9AA72">
        <w:rPr>
          <w:lang w:val="en-US"/>
        </w:rPr>
        <w:t>.</w:t>
      </w:r>
      <w:r w:rsidRPr="73B0064D" w:rsidR="39F50EAF">
        <w:rPr>
          <w:lang w:val="en-US"/>
        </w:rPr>
        <w:t>0</w:t>
      </w:r>
      <w:r w:rsidRPr="73B0064D" w:rsidR="11775DE5">
        <w:rPr>
          <w:lang w:val="en-US"/>
        </w:rPr>
        <w:t>9</w:t>
      </w:r>
      <w:r w:rsidRPr="73B0064D" w:rsidR="708A3CE0">
        <w:rPr>
          <w:lang w:val="en-US"/>
        </w:rPr>
        <w:t xml:space="preserve">, </w:t>
      </w:r>
      <w:r w:rsidRPr="73B0064D" w:rsidR="085DF71E">
        <w:rPr>
          <w:lang w:val="en-US"/>
        </w:rPr>
        <w:t xml:space="preserve">red crayon, </w:t>
      </w:r>
      <w:r w:rsidRPr="73B0064D" w:rsidR="0F625547">
        <w:rPr>
          <w:lang w:val="en-US"/>
        </w:rPr>
        <w:t xml:space="preserve">plastic </w:t>
      </w:r>
      <w:r w:rsidRPr="73B0064D" w:rsidR="708A3CE0">
        <w:rPr>
          <w:lang w:val="en-US"/>
        </w:rPr>
        <w:t>bottle caps</w:t>
      </w:r>
      <w:r w:rsidRPr="73B0064D" w:rsidR="07AAB3B9">
        <w:rPr>
          <w:lang w:val="en-US"/>
        </w:rPr>
        <w:t xml:space="preserve"> with letters</w:t>
      </w:r>
      <w:r w:rsidRPr="73B0064D" w:rsidR="00540C6D">
        <w:rPr>
          <w:lang w:val="en-US"/>
        </w:rPr>
        <w:t xml:space="preserve"> </w:t>
      </w:r>
      <w:r w:rsidRPr="73B0064D" w:rsidR="3956A901">
        <w:rPr>
          <w:i w:val="1"/>
          <w:iCs w:val="1"/>
          <w:lang w:val="en-US"/>
        </w:rPr>
        <w:t xml:space="preserve">a, e, </w:t>
      </w:r>
      <w:r w:rsidRPr="73B0064D" w:rsidR="3956A901">
        <w:rPr>
          <w:i w:val="1"/>
          <w:iCs w:val="1"/>
          <w:lang w:val="en-US"/>
        </w:rPr>
        <w:t>i</w:t>
      </w:r>
      <w:r w:rsidRPr="73B0064D" w:rsidR="3956A901">
        <w:rPr>
          <w:i w:val="1"/>
          <w:iCs w:val="1"/>
          <w:lang w:val="en-US"/>
        </w:rPr>
        <w:t>, b, g, r, d, k</w:t>
      </w:r>
      <w:r w:rsidRPr="73B0064D" w:rsidR="07AAB3B9">
        <w:rPr>
          <w:lang w:val="en-US"/>
        </w:rPr>
        <w:t xml:space="preserve"> </w:t>
      </w:r>
      <w:r w:rsidRPr="73B0064D" w:rsidR="7EF3BACE">
        <w:rPr>
          <w:lang w:val="en-US"/>
        </w:rPr>
        <w:t>written on them (one set per student</w:t>
      </w:r>
      <w:r w:rsidRPr="73B0064D" w:rsidR="00CDFBCA">
        <w:rPr>
          <w:lang w:val="en-US"/>
        </w:rPr>
        <w:t xml:space="preserve"> or small group</w:t>
      </w:r>
      <w:r w:rsidRPr="73B0064D" w:rsidR="7EF3BACE">
        <w:rPr>
          <w:lang w:val="en-US"/>
        </w:rPr>
        <w:t>)</w:t>
      </w:r>
      <w:r w:rsidRPr="73B0064D" w:rsidR="21B1C20B">
        <w:rPr>
          <w:lang w:val="en-US"/>
        </w:rPr>
        <w:t>, beanbag</w:t>
      </w:r>
    </w:p>
    <w:p w:rsidRPr="00EA21CF" w:rsidR="00EA21CF" w:rsidP="00EA21CF" w:rsidRDefault="00EA21CF" w14:paraId="2C82EE5D" w14:textId="77777777">
      <w:pPr>
        <w:pStyle w:val="LessonStep"/>
        <w:rPr>
          <w:b/>
          <w:bCs/>
        </w:rPr>
      </w:pPr>
      <w:r>
        <w:rPr>
          <w:b/>
          <w:bCs/>
        </w:rPr>
        <w:t>BEFORE</w:t>
      </w:r>
      <w:r w:rsidRPr="384BA6CC">
        <w:rPr>
          <w:b/>
          <w:bCs/>
        </w:rPr>
        <w:t xml:space="preserve"> THE PAGE</w:t>
      </w:r>
    </w:p>
    <w:p w:rsidR="38FE8E0A" w:rsidP="00795112" w:rsidRDefault="6DAB40BC" w14:paraId="41460174" w14:textId="2F8B1802">
      <w:pPr>
        <w:pStyle w:val="LessonStep"/>
      </w:pPr>
      <w:r>
        <w:t xml:space="preserve">Hello </w:t>
      </w:r>
      <w:r w:rsidR="554875C1">
        <w:t>Routine</w:t>
      </w:r>
    </w:p>
    <w:p w:rsidR="38FE8E0A" w:rsidP="00795112" w:rsidRDefault="0062590B" w14:paraId="40685BD2" w14:textId="0247E9F7">
      <w:r>
        <w:t>Follow the Hello Routine. See TB p. 40</w:t>
      </w:r>
      <w:r w:rsidR="38FE8E0A">
        <w:t>.</w:t>
      </w:r>
    </w:p>
    <w:p w:rsidR="6449FFCA" w:rsidP="00BF46F2" w:rsidRDefault="02E065EF" w14:paraId="0595743F" w14:textId="18EFA7C4">
      <w:pPr>
        <w:pStyle w:val="LessonStep"/>
      </w:pPr>
      <w:r>
        <w:t>Warm Up</w:t>
      </w:r>
    </w:p>
    <w:p w:rsidRPr="009F1E1E" w:rsidR="00FB0383" w:rsidP="3FBBB549" w:rsidRDefault="5D9B1532" w14:paraId="3110E2A3" w14:textId="4006E14F">
      <w:r>
        <w:t xml:space="preserve">Display the Alphabet Poster. Divide the class into two teams and have them stand in their groups. Say the name of one of the letters or items on the poster (e.g., A or </w:t>
      </w:r>
      <w:r w:rsidR="600959EB">
        <w:t>Astronaut</w:t>
      </w:r>
      <w:r>
        <w:t xml:space="preserve">). One member of each team </w:t>
      </w:r>
      <w:proofErr w:type="gramStart"/>
      <w:r>
        <w:t>has to</w:t>
      </w:r>
      <w:proofErr w:type="gramEnd"/>
      <w:r>
        <w:t xml:space="preserve"> race to touch the letter or the picture. The first </w:t>
      </w:r>
      <w:r w:rsidR="00FD7FC1">
        <w:t>student</w:t>
      </w:r>
      <w:r>
        <w:t xml:space="preserve"> to touch the correct letter or picture wins a point for his or her team. Continue with different words and different </w:t>
      </w:r>
      <w:r w:rsidR="00FD7FC1">
        <w:t>students</w:t>
      </w:r>
      <w:r>
        <w:t xml:space="preserve"> so every </w:t>
      </w:r>
      <w:r w:rsidR="00FD7FC1">
        <w:t>student</w:t>
      </w:r>
      <w:r>
        <w:t xml:space="preserve"> gets at least one turn.</w:t>
      </w:r>
      <w:r w:rsidR="00A11D43">
        <w:t xml:space="preserve"> Or choose an activity from the </w:t>
      </w:r>
      <w:r w:rsidRPr="3FBBB549" w:rsidR="00593626">
        <w:rPr>
          <w:i/>
          <w:iCs/>
        </w:rPr>
        <w:t>Literacy and Phonics</w:t>
      </w:r>
      <w:r w:rsidRPr="3FBBB549" w:rsidR="00A11D43">
        <w:rPr>
          <w:i/>
          <w:iCs/>
        </w:rPr>
        <w:t xml:space="preserve"> Activity Bank</w:t>
      </w:r>
      <w:r w:rsidR="00A11D43">
        <w:t>. See TB p. 6</w:t>
      </w:r>
      <w:r w:rsidR="00593626">
        <w:t>6</w:t>
      </w:r>
      <w:r w:rsidR="00A11D43">
        <w:t>.</w:t>
      </w:r>
    </w:p>
    <w:p w:rsidRPr="00BF46F2" w:rsidR="00EA21CF" w:rsidP="00EA21CF" w:rsidRDefault="00EA21CF" w14:paraId="1D07A2E0" w14:textId="77777777">
      <w:pPr>
        <w:pStyle w:val="LessonStep"/>
        <w:rPr>
          <w:b/>
          <w:bCs/>
          <w:lang w:val="en-US"/>
        </w:rPr>
      </w:pPr>
      <w:r w:rsidRPr="00BF46F2">
        <w:rPr>
          <w:b/>
          <w:bCs/>
          <w:lang w:val="en-US"/>
        </w:rPr>
        <w:t>WITH THE PAGE</w:t>
      </w:r>
    </w:p>
    <w:p w:rsidR="6449FFCA" w:rsidP="0A31CAFA" w:rsidRDefault="6449FFCA" w14:paraId="5E138A0D" w14:textId="4510EA6A">
      <w:pPr>
        <w:pStyle w:val="LessonStep"/>
        <w:rPr>
          <w:lang w:val="en-US"/>
        </w:rPr>
      </w:pPr>
      <w:r w:rsidRPr="73B0064D" w:rsidR="6F30DF15">
        <w:rPr>
          <w:lang w:val="en-US"/>
        </w:rPr>
        <w:t>1</w:t>
      </w:r>
      <w:r w:rsidRPr="73B0064D" w:rsidR="6F30DF15">
        <w:rPr>
          <w:lang w:val="en-US"/>
        </w:rPr>
        <w:t xml:space="preserve"> Sing</w:t>
      </w:r>
      <w:r w:rsidRPr="73B0064D" w:rsidR="6F30DF15">
        <w:rPr>
          <w:lang w:val="en-US"/>
        </w:rPr>
        <w:t xml:space="preserve"> </w:t>
      </w:r>
      <w:r w:rsidRPr="73B0064D" w:rsidR="4450925F">
        <w:rPr>
          <w:i w:val="1"/>
          <w:iCs w:val="1"/>
          <w:lang w:val="en-US"/>
        </w:rPr>
        <w:t>T</w:t>
      </w:r>
      <w:r w:rsidRPr="73B0064D" w:rsidR="153BD414">
        <w:rPr>
          <w:i w:val="1"/>
          <w:iCs w:val="1"/>
          <w:lang w:val="en-US"/>
        </w:rPr>
        <w:t>he</w:t>
      </w:r>
      <w:r w:rsidRPr="73B0064D" w:rsidR="6F30DF15">
        <w:rPr>
          <w:i w:val="1"/>
          <w:iCs w:val="1"/>
          <w:lang w:val="en-US"/>
        </w:rPr>
        <w:t xml:space="preserve"> </w:t>
      </w:r>
      <w:r w:rsidRPr="73B0064D" w:rsidR="55850A75">
        <w:rPr>
          <w:i w:val="1"/>
          <w:iCs w:val="1"/>
          <w:lang w:val="en-US"/>
        </w:rPr>
        <w:t>Alphabet Song</w:t>
      </w:r>
      <w:r w:rsidRPr="73B0064D" w:rsidR="55850A75">
        <w:rPr>
          <w:lang w:val="en-US"/>
        </w:rPr>
        <w:t>.</w:t>
      </w:r>
    </w:p>
    <w:p w:rsidR="6449FFCA" w:rsidP="0A31CAFA" w:rsidRDefault="00187D7C" w14:paraId="4A15AE54" w14:textId="5DD87DCF">
      <w:pPr>
        <w:rPr>
          <w:rFonts w:ascii="Aptos" w:hAnsi="Aptos" w:eastAsia="Aptos" w:cs="Arial"/>
        </w:rPr>
      </w:pPr>
      <w:r w:rsidRPr="73B0064D" w:rsidR="74602E6B">
        <w:rPr>
          <w:rFonts w:ascii="Aptos" w:hAnsi="Aptos" w:eastAsia="Aptos" w:cs="Aptos"/>
        </w:rPr>
        <w:t xml:space="preserve">Follow </w:t>
      </w:r>
      <w:r w:rsidRPr="73B0064D" w:rsidR="177B484E">
        <w:rPr>
          <w:rFonts w:ascii="Aptos" w:hAnsi="Aptos" w:eastAsia="Aptos" w:cs="Aptos"/>
          <w:i w:val="1"/>
          <w:iCs w:val="1"/>
        </w:rPr>
        <w:t xml:space="preserve">The </w:t>
      </w:r>
      <w:r w:rsidRPr="73B0064D" w:rsidR="74602E6B">
        <w:rPr>
          <w:rFonts w:ascii="Aptos" w:hAnsi="Aptos" w:eastAsia="Aptos" w:cs="Aptos"/>
          <w:i w:val="1"/>
          <w:iCs w:val="1"/>
        </w:rPr>
        <w:t>Alphabet Song</w:t>
      </w:r>
      <w:r w:rsidRPr="73B0064D" w:rsidR="74602E6B">
        <w:rPr>
          <w:rFonts w:ascii="Aptos" w:hAnsi="Aptos" w:eastAsia="Aptos" w:cs="Aptos"/>
        </w:rPr>
        <w:t xml:space="preserve"> </w:t>
      </w:r>
      <w:r w:rsidRPr="73B0064D" w:rsidR="7A31E45E">
        <w:rPr>
          <w:rFonts w:ascii="Aptos" w:hAnsi="Aptos" w:eastAsia="Aptos" w:cs="Aptos"/>
        </w:rPr>
        <w:t>r</w:t>
      </w:r>
      <w:r w:rsidRPr="73B0064D" w:rsidR="74602E6B">
        <w:rPr>
          <w:rFonts w:ascii="Aptos" w:hAnsi="Aptos" w:eastAsia="Aptos" w:cs="Aptos"/>
        </w:rPr>
        <w:t>outine. See TB p.</w:t>
      </w:r>
      <w:r w:rsidRPr="73B0064D" w:rsidR="4750CA59">
        <w:rPr>
          <w:rFonts w:ascii="Aptos" w:hAnsi="Aptos" w:eastAsia="Aptos" w:cs="Aptos"/>
        </w:rPr>
        <w:t xml:space="preserve"> 41.</w:t>
      </w:r>
      <w:r w:rsidRPr="73B0064D" w:rsidR="74602E6B">
        <w:rPr>
          <w:rFonts w:ascii="Aptos" w:hAnsi="Aptos" w:eastAsia="Aptos" w:cs="Aptos"/>
        </w:rPr>
        <w:t xml:space="preserve"> </w:t>
      </w:r>
      <w:r w:rsidRPr="73B0064D" w:rsidR="2AA11ABB">
        <w:rPr>
          <w:rFonts w:ascii="Aptos" w:hAnsi="Aptos" w:eastAsia="Aptos" w:cs="Aptos"/>
        </w:rPr>
        <w:t>Play the song audio or video</w:t>
      </w:r>
      <w:r w:rsidRPr="73B0064D" w:rsidR="67C646BB">
        <w:rPr>
          <w:rFonts w:ascii="Aptos" w:hAnsi="Aptos" w:eastAsia="Aptos" w:cs="Aptos"/>
          <w:i w:val="1"/>
          <w:iCs w:val="1"/>
        </w:rPr>
        <w:t>.</w:t>
      </w:r>
      <w:r w:rsidRPr="73B0064D" w:rsidR="67C646BB">
        <w:rPr>
          <w:rFonts w:ascii="Aptos" w:hAnsi="Aptos" w:eastAsia="Aptos" w:cs="Aptos"/>
        </w:rPr>
        <w:t xml:space="preserve"> </w:t>
      </w:r>
      <w:r w:rsidRPr="73B0064D" w:rsidR="76AFC0E0">
        <w:rPr>
          <w:rFonts w:ascii="Aptos" w:hAnsi="Aptos" w:eastAsia="Aptos" w:cs="Aptos"/>
        </w:rPr>
        <w:t>Then, using the alphabet poster</w:t>
      </w:r>
      <w:r w:rsidRPr="73B0064D" w:rsidR="1403F20C">
        <w:rPr>
          <w:rFonts w:ascii="Aptos" w:hAnsi="Aptos" w:eastAsia="Aptos" w:cs="Aptos"/>
        </w:rPr>
        <w:t>,</w:t>
      </w:r>
      <w:r w:rsidRPr="73B0064D" w:rsidR="76AFC0E0">
        <w:rPr>
          <w:rFonts w:ascii="Aptos" w:hAnsi="Aptos" w:eastAsia="Aptos" w:cs="Aptos"/>
        </w:rPr>
        <w:t xml:space="preserve"> review </w:t>
      </w:r>
      <w:r w:rsidRPr="73B0064D" w:rsidR="559D766B">
        <w:rPr>
          <w:rFonts w:ascii="Aptos" w:hAnsi="Aptos" w:eastAsia="Aptos" w:cs="Aptos"/>
        </w:rPr>
        <w:t>letter</w:t>
      </w:r>
      <w:r w:rsidRPr="73B0064D" w:rsidR="76AFC0E0">
        <w:rPr>
          <w:rFonts w:ascii="Aptos" w:hAnsi="Aptos" w:eastAsia="Aptos" w:cs="Aptos"/>
        </w:rPr>
        <w:t>s</w:t>
      </w:r>
      <w:r w:rsidRPr="73B0064D" w:rsidR="280F4D9A">
        <w:rPr>
          <w:rFonts w:ascii="Aptos" w:hAnsi="Aptos" w:eastAsia="Aptos" w:cs="Aptos"/>
        </w:rPr>
        <w:t xml:space="preserve"> </w:t>
      </w:r>
      <w:r w:rsidRPr="73B0064D" w:rsidR="280F4D9A">
        <w:rPr>
          <w:rFonts w:ascii="Aptos" w:hAnsi="Aptos" w:eastAsia="Aptos" w:cs="Aptos"/>
          <w:i w:val="1"/>
          <w:iCs w:val="1"/>
        </w:rPr>
        <w:t xml:space="preserve">a, e, </w:t>
      </w:r>
      <w:r w:rsidRPr="73B0064D" w:rsidR="280F4D9A">
        <w:rPr>
          <w:rFonts w:ascii="Aptos" w:hAnsi="Aptos" w:eastAsia="Aptos" w:cs="Aptos"/>
          <w:i w:val="0"/>
          <w:iCs w:val="0"/>
        </w:rPr>
        <w:t xml:space="preserve">and </w:t>
      </w:r>
      <w:r w:rsidRPr="73B0064D" w:rsidR="280F4D9A">
        <w:rPr>
          <w:rFonts w:ascii="Aptos" w:hAnsi="Aptos" w:eastAsia="Aptos" w:cs="Aptos"/>
          <w:i w:val="1"/>
          <w:iCs w:val="1"/>
        </w:rPr>
        <w:t>i</w:t>
      </w:r>
      <w:r w:rsidRPr="73B0064D" w:rsidR="76AFC0E0">
        <w:rPr>
          <w:rFonts w:ascii="Aptos" w:hAnsi="Aptos" w:eastAsia="Aptos" w:cs="Aptos"/>
        </w:rPr>
        <w:t xml:space="preserve">. </w:t>
      </w:r>
      <w:r w:rsidRPr="73B0064D" w:rsidR="5A191DBF">
        <w:rPr>
          <w:rFonts w:ascii="Aptos" w:hAnsi="Aptos" w:eastAsia="Aptos" w:cs="Aptos"/>
        </w:rPr>
        <w:t xml:space="preserve">Elicit </w:t>
      </w:r>
      <w:r w:rsidRPr="73B0064D" w:rsidR="7F5D86CC">
        <w:rPr>
          <w:rFonts w:ascii="Aptos" w:hAnsi="Aptos" w:eastAsia="Aptos" w:cs="Aptos"/>
        </w:rPr>
        <w:t xml:space="preserve">words that </w:t>
      </w:r>
      <w:r w:rsidRPr="73B0064D" w:rsidR="07B9D146">
        <w:rPr>
          <w:rFonts w:ascii="Aptos" w:hAnsi="Aptos" w:eastAsia="Aptos" w:cs="Aptos"/>
        </w:rPr>
        <w:t>start with these</w:t>
      </w:r>
      <w:r w:rsidRPr="73B0064D" w:rsidR="7F5D86CC">
        <w:rPr>
          <w:rFonts w:ascii="Aptos" w:hAnsi="Aptos" w:eastAsia="Aptos" w:cs="Aptos"/>
        </w:rPr>
        <w:t xml:space="preserve"> </w:t>
      </w:r>
      <w:r w:rsidRPr="73B0064D" w:rsidR="0D7FF3D7">
        <w:rPr>
          <w:rFonts w:ascii="Aptos" w:hAnsi="Aptos" w:eastAsia="Aptos" w:cs="Aptos"/>
        </w:rPr>
        <w:t>sounds</w:t>
      </w:r>
      <w:r w:rsidRPr="73B0064D" w:rsidR="7F5D86CC">
        <w:rPr>
          <w:rFonts w:ascii="Aptos" w:hAnsi="Aptos" w:eastAsia="Aptos" w:cs="Aptos"/>
        </w:rPr>
        <w:t>.</w:t>
      </w:r>
    </w:p>
    <w:p w:rsidR="6449FFCA" w:rsidP="0A31CAFA" w:rsidRDefault="6449FFCA" w14:paraId="4EAC33F6" w14:textId="434F2268">
      <w:pPr>
        <w:pStyle w:val="LessonStep"/>
      </w:pPr>
      <w:r w:rsidR="6F30DF15">
        <w:rPr/>
        <w:t>2 L</w:t>
      </w:r>
      <w:r w:rsidR="55DCEB34">
        <w:rPr/>
        <w:t xml:space="preserve">isten, point, and </w:t>
      </w:r>
      <w:proofErr w:type="gramStart"/>
      <w:r w:rsidR="55DCEB34">
        <w:rPr/>
        <w:t>say</w:t>
      </w:r>
      <w:proofErr w:type="gramEnd"/>
      <w:r w:rsidR="55DCEB34">
        <w:rPr/>
        <w:t>.</w:t>
      </w:r>
    </w:p>
    <w:p w:rsidR="02048BBB" w:rsidP="73B0064D" w:rsidRDefault="23EDB843" w14:paraId="2EC052B8" w14:textId="61E1DD41">
      <w:pPr>
        <w:pStyle w:val="Normal"/>
        <w:pBdr>
          <w:bottom w:val="none" w:color="000000" w:sz="0" w:space="0"/>
        </w:pBdr>
        <w:rPr>
          <w:rFonts w:ascii="Aptos" w:hAnsi="Aptos" w:eastAsia="Aptos" w:cs="Aptos"/>
        </w:rPr>
      </w:pPr>
      <w:r w:rsidR="37420175">
        <w:rPr/>
        <w:t>Show or project the page.</w:t>
      </w:r>
      <w:r w:rsidRPr="73B0064D" w:rsidR="37420175">
        <w:rPr>
          <w:rFonts w:ascii="Aptos" w:hAnsi="Aptos" w:eastAsia="Aptos" w:cs="Aptos"/>
        </w:rPr>
        <w:t xml:space="preserve"> </w:t>
      </w:r>
      <w:r w:rsidRPr="73B0064D" w:rsidR="1650DD98">
        <w:rPr>
          <w:rFonts w:ascii="Aptos" w:hAnsi="Aptos" w:eastAsia="Aptos" w:cs="Aptos"/>
        </w:rPr>
        <w:t xml:space="preserve">Ask students </w:t>
      </w:r>
      <w:r w:rsidRPr="73B0064D" w:rsidR="503FB95A">
        <w:rPr>
          <w:rFonts w:ascii="Aptos" w:hAnsi="Aptos" w:eastAsia="Aptos" w:cs="Aptos"/>
        </w:rPr>
        <w:t>to look</w:t>
      </w:r>
      <w:r w:rsidRPr="73B0064D" w:rsidR="1650DD98">
        <w:rPr>
          <w:rFonts w:ascii="Aptos" w:hAnsi="Aptos" w:eastAsia="Aptos" w:cs="Aptos"/>
        </w:rPr>
        <w:t xml:space="preserve"> at the three pictures along the top of the page. Elicit what they see. Play </w:t>
      </w:r>
      <w:r w:rsidRPr="73B0064D" w:rsidR="1650DD98">
        <w:rPr>
          <w:rFonts w:ascii="Aptos" w:hAnsi="Aptos" w:eastAsia="Aptos" w:cs="Aptos"/>
        </w:rPr>
        <w:t>t</w:t>
      </w:r>
      <w:r w:rsidRPr="73B0064D" w:rsidR="06790AD4">
        <w:rPr>
          <w:rFonts w:ascii="Aptos" w:hAnsi="Aptos" w:eastAsia="Aptos" w:cs="Aptos"/>
        </w:rPr>
        <w:t>rack</w:t>
      </w:r>
      <w:r w:rsidRPr="73B0064D" w:rsidR="1650DD98">
        <w:rPr>
          <w:rFonts w:ascii="Aptos" w:hAnsi="Aptos" w:eastAsia="Aptos" w:cs="Aptos"/>
        </w:rPr>
        <w:t xml:space="preserve"> 6.07 and have students listen and point to the pictures as they hear them. Ask students about the bold letter in the words. Then play the </w:t>
      </w:r>
      <w:r w:rsidRPr="73B0064D" w:rsidR="4F4A7F50">
        <w:rPr>
          <w:rFonts w:ascii="Aptos" w:hAnsi="Aptos" w:eastAsia="Aptos" w:cs="Aptos"/>
        </w:rPr>
        <w:t xml:space="preserve">track </w:t>
      </w:r>
      <w:r w:rsidRPr="73B0064D" w:rsidR="1650DD98">
        <w:rPr>
          <w:rFonts w:ascii="Aptos" w:hAnsi="Aptos" w:eastAsia="Aptos" w:cs="Aptos"/>
        </w:rPr>
        <w:t>again.</w:t>
      </w:r>
      <w:r w:rsidRPr="73B0064D" w:rsidR="1650DD98">
        <w:rPr>
          <w:rFonts w:ascii="Aptos" w:hAnsi="Aptos" w:eastAsia="Aptos" w:cs="Aptos"/>
        </w:rPr>
        <w:t xml:space="preserve"> Pause and ask students to repeat what they hear, e.g.</w:t>
      </w:r>
      <w:r w:rsidRPr="73B0064D" w:rsidR="11A16210">
        <w:rPr>
          <w:rFonts w:ascii="Aptos" w:hAnsi="Aptos" w:eastAsia="Aptos" w:cs="Aptos"/>
        </w:rPr>
        <w:t>,</w:t>
      </w:r>
      <w:r w:rsidRPr="73B0064D" w:rsidR="1650DD98">
        <w:rPr>
          <w:rFonts w:ascii="Aptos" w:hAnsi="Aptos" w:eastAsia="Aptos" w:cs="Aptos"/>
        </w:rPr>
        <w:t xml:space="preserve"> </w:t>
      </w:r>
      <w:r w:rsidRPr="73B0064D" w:rsidR="63CA41F2">
        <w:rPr>
          <w:rFonts w:ascii="Aptos" w:hAnsi="Aptos" w:eastAsia="Aptos" w:cs="Aptos"/>
          <w:i w:val="1"/>
          <w:iCs w:val="1"/>
        </w:rPr>
        <w:t xml:space="preserve">bag. </w:t>
      </w:r>
      <w:r w:rsidRPr="73B0064D" w:rsidR="1650DD98">
        <w:rPr>
          <w:rFonts w:ascii="Aptos" w:hAnsi="Aptos" w:eastAsia="Aptos" w:cs="Aptos"/>
          <w:i w:val="1"/>
          <w:iCs w:val="1"/>
        </w:rPr>
        <w:t>/a/, /a</w:t>
      </w:r>
      <w:r w:rsidRPr="73B0064D" w:rsidR="17E7053C">
        <w:rPr>
          <w:rFonts w:ascii="Aptos" w:hAnsi="Aptos" w:eastAsia="Aptos" w:cs="Aptos"/>
          <w:i w:val="1"/>
          <w:iCs w:val="1"/>
        </w:rPr>
        <w:t>/</w:t>
      </w:r>
      <w:r w:rsidRPr="73B0064D" w:rsidR="4CF21301">
        <w:rPr>
          <w:rFonts w:ascii="Aptos" w:hAnsi="Aptos" w:eastAsia="Aptos" w:cs="Aptos"/>
          <w:i w:val="1"/>
          <w:iCs w:val="1"/>
        </w:rPr>
        <w:t xml:space="preserve">, </w:t>
      </w:r>
      <w:r w:rsidRPr="73B0064D" w:rsidR="3C93401D">
        <w:rPr>
          <w:rFonts w:ascii="Aptos" w:hAnsi="Aptos" w:eastAsia="Aptos" w:cs="Aptos"/>
          <w:i w:val="1"/>
          <w:iCs w:val="1"/>
        </w:rPr>
        <w:t>bag</w:t>
      </w:r>
      <w:r w:rsidRPr="73B0064D" w:rsidR="098C2922">
        <w:rPr>
          <w:rFonts w:ascii="Aptos" w:hAnsi="Aptos" w:eastAsia="Aptos" w:cs="Aptos"/>
          <w:i w:val="0"/>
          <w:iCs w:val="0"/>
        </w:rPr>
        <w:t>, focusing their attention to the middle sound</w:t>
      </w:r>
      <w:r w:rsidRPr="73B0064D" w:rsidR="3C93401D">
        <w:rPr>
          <w:rFonts w:ascii="Aptos" w:hAnsi="Aptos" w:eastAsia="Aptos" w:cs="Aptos"/>
        </w:rPr>
        <w:t>.</w:t>
      </w:r>
      <w:r w:rsidRPr="73B0064D" w:rsidR="417E36A6">
        <w:rPr>
          <w:rFonts w:ascii="Aptos" w:hAnsi="Aptos" w:eastAsia="Aptos" w:cs="Aptos"/>
        </w:rPr>
        <w:t xml:space="preserve"> </w:t>
      </w:r>
      <w:r w:rsidR="50ED766D">
        <w:rPr/>
        <w:t xml:space="preserve">Ask students if they know any other words that </w:t>
      </w:r>
      <w:r w:rsidR="2393EFF4">
        <w:rPr/>
        <w:t>have</w:t>
      </w:r>
      <w:r w:rsidR="50ED766D">
        <w:rPr/>
        <w:t xml:space="preserve"> this sound.</w:t>
      </w:r>
    </w:p>
    <w:p w:rsidR="6449FFCA" w:rsidP="0A31CAFA" w:rsidRDefault="6449FFCA" w14:paraId="312666EA" w14:textId="53FAF167">
      <w:pPr>
        <w:pStyle w:val="LessonStep"/>
        <w:rPr>
          <w:color w:val="000000" w:themeColor="text1"/>
          <w:lang w:val="en-US"/>
        </w:rPr>
      </w:pPr>
      <w:r w:rsidRPr="0A31CAFA">
        <w:rPr>
          <w:color w:val="000000" w:themeColor="text1"/>
          <w:lang w:val="en-US"/>
        </w:rPr>
        <w:t xml:space="preserve">3 </w:t>
      </w:r>
      <w:r w:rsidRPr="0A31CAFA" w:rsidR="00946CEC">
        <w:rPr>
          <w:color w:val="000000" w:themeColor="text1"/>
          <w:lang w:val="en-US"/>
        </w:rPr>
        <w:t>Find and say the words with /a/, /e/, and /</w:t>
      </w:r>
      <w:proofErr w:type="spellStart"/>
      <w:r w:rsidRPr="0A31CAFA" w:rsidR="00946CEC">
        <w:rPr>
          <w:color w:val="000000" w:themeColor="text1"/>
          <w:lang w:val="en-US"/>
        </w:rPr>
        <w:t>i</w:t>
      </w:r>
      <w:proofErr w:type="spellEnd"/>
      <w:r w:rsidRPr="0A31CAFA" w:rsidR="00946CEC">
        <w:rPr>
          <w:color w:val="000000" w:themeColor="text1"/>
          <w:lang w:val="en-US"/>
        </w:rPr>
        <w:t>/.</w:t>
      </w:r>
    </w:p>
    <w:p w:rsidR="6449FFCA" w:rsidP="73B0064D" w:rsidRDefault="0DBAFA23" w14:paraId="1BE2B6A0" w14:textId="2F514146">
      <w:pPr>
        <w:pBdr>
          <w:bottom w:val="none" w:color="000000" w:sz="0" w:space="0"/>
        </w:pBdr>
        <w:rPr>
          <w:rFonts w:ascii="Aptos" w:hAnsi="Aptos" w:eastAsia="Aptos" w:cs="Arial"/>
        </w:rPr>
      </w:pPr>
      <w:r w:rsidRPr="73B0064D" w:rsidR="2F6AFA4E">
        <w:rPr>
          <w:rFonts w:ascii="Aptos" w:hAnsi="Aptos" w:eastAsia="Aptos" w:cs="Aptos"/>
        </w:rPr>
        <w:t xml:space="preserve">Direct students to the large </w:t>
      </w:r>
      <w:r w:rsidRPr="73B0064D" w:rsidR="50B7D50A">
        <w:rPr>
          <w:rFonts w:ascii="Aptos" w:hAnsi="Aptos" w:eastAsia="Aptos" w:cs="Aptos"/>
        </w:rPr>
        <w:t>scene</w:t>
      </w:r>
      <w:r w:rsidRPr="73B0064D" w:rsidR="2F6AFA4E">
        <w:rPr>
          <w:rFonts w:ascii="Aptos" w:hAnsi="Aptos" w:eastAsia="Aptos" w:cs="Aptos"/>
        </w:rPr>
        <w:t>. Ask students what they can see. H</w:t>
      </w:r>
      <w:r w:rsidRPr="73B0064D" w:rsidR="770C5C20">
        <w:rPr>
          <w:rFonts w:ascii="Aptos" w:hAnsi="Aptos" w:eastAsia="Aptos" w:cs="Aptos"/>
        </w:rPr>
        <w:t>elp</w:t>
      </w:r>
      <w:r w:rsidRPr="73B0064D" w:rsidR="2F6AFA4E">
        <w:rPr>
          <w:rFonts w:ascii="Aptos" w:hAnsi="Aptos" w:eastAsia="Aptos" w:cs="Aptos"/>
        </w:rPr>
        <w:t xml:space="preserve"> students find things </w:t>
      </w:r>
      <w:r w:rsidRPr="73B0064D" w:rsidR="5320CFB0">
        <w:rPr>
          <w:rFonts w:ascii="Aptos" w:hAnsi="Aptos" w:eastAsia="Aptos" w:cs="Aptos"/>
        </w:rPr>
        <w:t>with /a/, /e/, and /</w:t>
      </w:r>
      <w:r w:rsidRPr="73B0064D" w:rsidR="5320CFB0">
        <w:rPr>
          <w:rFonts w:ascii="Aptos" w:hAnsi="Aptos" w:eastAsia="Aptos" w:cs="Aptos"/>
        </w:rPr>
        <w:t>i</w:t>
      </w:r>
      <w:r w:rsidRPr="73B0064D" w:rsidR="5320CFB0">
        <w:rPr>
          <w:rFonts w:ascii="Aptos" w:hAnsi="Aptos" w:eastAsia="Aptos" w:cs="Aptos"/>
        </w:rPr>
        <w:t xml:space="preserve">/ in the </w:t>
      </w:r>
      <w:r w:rsidRPr="73B0064D" w:rsidR="2BBF3FFE">
        <w:rPr>
          <w:rFonts w:ascii="Aptos" w:hAnsi="Aptos" w:eastAsia="Aptos" w:cs="Aptos"/>
        </w:rPr>
        <w:t>picture</w:t>
      </w:r>
      <w:r w:rsidRPr="73B0064D" w:rsidR="2F6AFA4E">
        <w:rPr>
          <w:rFonts w:ascii="Aptos" w:hAnsi="Aptos" w:eastAsia="Aptos" w:cs="Aptos"/>
        </w:rPr>
        <w:t>.</w:t>
      </w:r>
      <w:r w:rsidRPr="73B0064D" w:rsidR="2F555937">
        <w:rPr>
          <w:rFonts w:ascii="Aptos" w:hAnsi="Aptos" w:eastAsia="Aptos" w:cs="Aptos"/>
        </w:rPr>
        <w:t xml:space="preserve"> Play </w:t>
      </w:r>
      <w:r w:rsidRPr="73B0064D" w:rsidR="75F0182C">
        <w:rPr>
          <w:rFonts w:ascii="Aptos" w:hAnsi="Aptos" w:eastAsia="Aptos" w:cs="Aptos"/>
        </w:rPr>
        <w:t>track</w:t>
      </w:r>
      <w:r w:rsidRPr="73B0064D" w:rsidR="2F555937">
        <w:rPr>
          <w:rFonts w:ascii="Aptos" w:hAnsi="Aptos" w:eastAsia="Aptos" w:cs="Aptos"/>
        </w:rPr>
        <w:t xml:space="preserve"> 6.07 again and have students point to the words in the</w:t>
      </w:r>
      <w:r w:rsidRPr="73B0064D" w:rsidR="2BBF3FFE">
        <w:rPr>
          <w:rFonts w:ascii="Aptos" w:hAnsi="Aptos" w:eastAsia="Aptos" w:cs="Aptos"/>
        </w:rPr>
        <w:t xml:space="preserve"> picture.</w:t>
      </w:r>
    </w:p>
    <w:p w:rsidR="2BB74C05" w:rsidP="53B6D7C4" w:rsidRDefault="2DCB0401" w14:paraId="70DCD40E" w14:textId="3BDF61B2">
      <w:pPr>
        <w:pStyle w:val="Answerkey"/>
      </w:pPr>
      <w:r w:rsidR="60C88A1C">
        <w:rPr/>
        <w:t>Answer: bag, red, kid</w:t>
      </w:r>
      <w:r w:rsidR="187F2BE0">
        <w:rPr/>
        <w:t>.</w:t>
      </w:r>
      <w:r w:rsidR="60C88A1C">
        <w:rPr/>
        <w:t xml:space="preserve"> </w:t>
      </w:r>
      <w:r w:rsidR="187F2BE0">
        <w:rPr/>
        <w:t>Extra words:</w:t>
      </w:r>
      <w:r w:rsidR="60C88A1C">
        <w:rPr/>
        <w:t xml:space="preserve"> dad, man, ten</w:t>
      </w:r>
    </w:p>
    <w:p w:rsidR="6449FFCA" w:rsidP="0A31CAFA" w:rsidRDefault="6449FFCA" w14:paraId="595CDB70" w14:textId="245C3098">
      <w:pPr>
        <w:pStyle w:val="LessonStep"/>
        <w:rPr>
          <w:color w:val="000000" w:themeColor="text1"/>
          <w:lang w:val="en-US"/>
        </w:rPr>
      </w:pPr>
      <w:r w:rsidRPr="0A31CAFA">
        <w:rPr>
          <w:color w:val="000000" w:themeColor="text1"/>
          <w:lang w:val="en-US"/>
        </w:rPr>
        <w:t xml:space="preserve">4 </w:t>
      </w:r>
      <w:r w:rsidRPr="0A31CAFA" w:rsidR="660E0587">
        <w:rPr>
          <w:color w:val="000000" w:themeColor="text1"/>
          <w:lang w:val="en-US"/>
        </w:rPr>
        <w:t>Color the bag red.</w:t>
      </w:r>
    </w:p>
    <w:p w:rsidR="6449FFCA" w:rsidP="1C2D11D2" w:rsidRDefault="7E2F37D7" w14:paraId="176776E3" w14:textId="4F55C257">
      <w:pPr>
        <w:pBdr>
          <w:bottom w:val="none" w:color="000000" w:sz="0" w:space="0"/>
        </w:pBdr>
        <w:rPr>
          <w:rFonts w:ascii="Aptos" w:hAnsi="Aptos" w:eastAsia="Aptos" w:cs="Aptos"/>
        </w:rPr>
      </w:pPr>
      <w:r w:rsidRPr="1C2D11D2">
        <w:rPr>
          <w:rFonts w:ascii="Aptos" w:hAnsi="Aptos" w:eastAsia="Aptos" w:cs="Aptos"/>
        </w:rPr>
        <w:t xml:space="preserve">Demonstrate the activity on the board. Have students </w:t>
      </w:r>
      <w:proofErr w:type="spellStart"/>
      <w:r w:rsidRPr="1C2D11D2">
        <w:rPr>
          <w:rFonts w:ascii="Aptos" w:hAnsi="Aptos" w:eastAsia="Aptos" w:cs="Aptos"/>
        </w:rPr>
        <w:t>color</w:t>
      </w:r>
      <w:proofErr w:type="spellEnd"/>
      <w:r w:rsidRPr="1C2D11D2">
        <w:rPr>
          <w:rFonts w:ascii="Aptos" w:hAnsi="Aptos" w:eastAsia="Aptos" w:cs="Aptos"/>
        </w:rPr>
        <w:t xml:space="preserve"> the dad’s bag with a red</w:t>
      </w:r>
      <w:r w:rsidRPr="1C2D11D2" w:rsidR="4C82276E">
        <w:rPr>
          <w:rFonts w:ascii="Aptos" w:hAnsi="Aptos" w:eastAsia="Aptos" w:cs="Aptos"/>
        </w:rPr>
        <w:t xml:space="preserve"> crayon.</w:t>
      </w:r>
    </w:p>
    <w:p w:rsidR="5E479740" w:rsidP="0A31CAFA" w:rsidRDefault="5E479740" w14:paraId="10C5D5F8" w14:textId="0E00D02A">
      <w:pPr>
        <w:pStyle w:val="LessonStep"/>
        <w:rPr>
          <w:color w:val="000000" w:themeColor="text1"/>
          <w:lang w:val="en-US"/>
        </w:rPr>
      </w:pPr>
      <w:r w:rsidRPr="0A31CAFA">
        <w:rPr>
          <w:color w:val="000000" w:themeColor="text1"/>
          <w:lang w:val="en-US"/>
        </w:rPr>
        <w:t xml:space="preserve">5 Chant </w:t>
      </w:r>
      <w:r w:rsidRPr="0A31CAFA">
        <w:rPr>
          <w:i/>
          <w:iCs/>
          <w:color w:val="000000" w:themeColor="text1"/>
          <w:lang w:val="en-US"/>
        </w:rPr>
        <w:t>Market Day</w:t>
      </w:r>
      <w:r w:rsidRPr="0A31CAFA">
        <w:rPr>
          <w:color w:val="000000" w:themeColor="text1"/>
          <w:lang w:val="en-US"/>
        </w:rPr>
        <w:t>.</w:t>
      </w:r>
    </w:p>
    <w:p w:rsidR="4B142A10" w:rsidP="1C2D11D2" w:rsidRDefault="3077C71D" w14:paraId="43DB6711" w14:textId="2104A678">
      <w:pPr>
        <w:pBdr>
          <w:bottom w:val="none" w:color="000000" w:sz="0" w:space="0"/>
        </w:pBdr>
        <w:rPr>
          <w:rFonts w:ascii="Aptos" w:hAnsi="Aptos" w:eastAsia="Aptos" w:cs="Aptos"/>
          <w:lang w:val="en-US"/>
        </w:rPr>
      </w:pPr>
      <w:r w:rsidRPr="1C2D11D2">
        <w:rPr>
          <w:lang w:val="en-US"/>
        </w:rPr>
        <w:t xml:space="preserve">Play </w:t>
      </w:r>
      <w:r w:rsidR="00F05E61">
        <w:rPr>
          <w:lang w:val="en-US"/>
        </w:rPr>
        <w:t>track</w:t>
      </w:r>
      <w:r w:rsidRPr="1C2D11D2">
        <w:rPr>
          <w:lang w:val="en-US"/>
        </w:rPr>
        <w:t xml:space="preserve"> 6.08 first and have students point to the items in the </w:t>
      </w:r>
      <w:r w:rsidRPr="00246A7C">
        <w:rPr>
          <w:lang w:val="en-US"/>
        </w:rPr>
        <w:t>picture</w:t>
      </w:r>
      <w:r w:rsidRPr="1C2D11D2">
        <w:rPr>
          <w:lang w:val="en-US"/>
        </w:rPr>
        <w:t xml:space="preserve"> as they hear them in the chant. </w:t>
      </w:r>
      <w:r w:rsidRPr="1C2D11D2">
        <w:rPr>
          <w:rFonts w:ascii="Aptos" w:hAnsi="Aptos" w:eastAsia="Aptos" w:cs="Aptos"/>
          <w:lang w:val="en-US"/>
        </w:rPr>
        <w:t>Play the chant</w:t>
      </w:r>
      <w:r w:rsidRPr="1C2D11D2" w:rsidR="1C1AF265">
        <w:rPr>
          <w:rFonts w:ascii="Aptos" w:hAnsi="Aptos" w:eastAsia="Aptos" w:cs="Aptos"/>
          <w:lang w:val="en-US"/>
        </w:rPr>
        <w:t xml:space="preserve"> again</w:t>
      </w:r>
      <w:r w:rsidRPr="1C2D11D2">
        <w:rPr>
          <w:rFonts w:ascii="Aptos" w:hAnsi="Aptos" w:eastAsia="Aptos" w:cs="Aptos"/>
          <w:lang w:val="en-US"/>
        </w:rPr>
        <w:t xml:space="preserve"> line by line for students to listen and repeat.</w:t>
      </w:r>
    </w:p>
    <w:p w:rsidR="003758CB" w:rsidP="003758CB" w:rsidRDefault="003758CB" w14:paraId="1451C3A5" w14:textId="4CBDA9FD">
      <w:pPr>
        <w:pStyle w:val="LessonStepFeatureBox"/>
        <w:rPr>
          <w:lang w:val="en-US"/>
        </w:rPr>
      </w:pPr>
      <w:r>
        <w:rPr>
          <w:lang w:val="en-US"/>
        </w:rPr>
        <w:t>UDL Tip</w:t>
      </w:r>
    </w:p>
    <w:p w:rsidR="003758CB" w:rsidP="003758CB" w:rsidRDefault="003758CB" w14:paraId="63BF5979" w14:textId="6240A57D">
      <w:pPr>
        <w:pStyle w:val="LessonStepFeatureBoxText"/>
      </w:pPr>
      <w:r w:rsidRPr="003758CB">
        <w:t xml:space="preserve">Delivering Information Multiple Ways: After listening to the chant a few times, pick a word (e.g., </w:t>
      </w:r>
      <w:r w:rsidRPr="003758CB">
        <w:rPr>
          <w:i/>
          <w:iCs/>
        </w:rPr>
        <w:t>bag</w:t>
      </w:r>
      <w:r w:rsidRPr="003758CB">
        <w:t>) and have students clap or touch the picture on the page when it comes up.</w:t>
      </w:r>
    </w:p>
    <w:p w:rsidR="5E479740" w:rsidP="0A31CAFA" w:rsidRDefault="5E479740" w14:paraId="3A087134" w14:textId="618BFB65">
      <w:pPr>
        <w:pStyle w:val="LessonStep"/>
        <w:rPr>
          <w:color w:val="000000" w:themeColor="text1"/>
          <w:lang w:val="en-US"/>
        </w:rPr>
      </w:pPr>
      <w:r w:rsidRPr="0A31CAFA">
        <w:rPr>
          <w:color w:val="000000" w:themeColor="text1"/>
          <w:lang w:val="en-US"/>
        </w:rPr>
        <w:t>6 Listen to Marco. How about you?</w:t>
      </w:r>
    </w:p>
    <w:p w:rsidR="009D12A4" w:rsidP="73B0064D" w:rsidRDefault="3948A185" w14:paraId="4299026F" w14:textId="00A05551">
      <w:pPr>
        <w:pBdr>
          <w:bottom w:val="none" w:color="000000" w:sz="0" w:space="0"/>
        </w:pBdr>
        <w:rPr>
          <w:lang w:val="en-US"/>
        </w:rPr>
      </w:pPr>
      <w:r w:rsidRPr="73B0064D" w:rsidR="5F5ED66A">
        <w:rPr>
          <w:lang w:val="en-US"/>
        </w:rPr>
        <w:t>Draw students’ attention to Marco</w:t>
      </w:r>
      <w:r w:rsidRPr="73B0064D" w:rsidR="46656582">
        <w:rPr>
          <w:lang w:val="en-US"/>
        </w:rPr>
        <w:t xml:space="preserve"> and the bottle cap</w:t>
      </w:r>
      <w:r w:rsidRPr="73B0064D" w:rsidR="0B38D632">
        <w:rPr>
          <w:lang w:val="en-US"/>
        </w:rPr>
        <w:t>s</w:t>
      </w:r>
      <w:r w:rsidRPr="73B0064D" w:rsidR="5F5ED66A">
        <w:rPr>
          <w:lang w:val="en-US"/>
        </w:rPr>
        <w:t>.</w:t>
      </w:r>
      <w:r w:rsidRPr="73B0064D" w:rsidR="15274D6E">
        <w:rPr>
          <w:lang w:val="en-US"/>
        </w:rPr>
        <w:t xml:space="preserve"> Show </w:t>
      </w:r>
      <w:r w:rsidRPr="73B0064D" w:rsidR="40AF7D51">
        <w:rPr>
          <w:lang w:val="en-US"/>
        </w:rPr>
        <w:t>a real b</w:t>
      </w:r>
      <w:r w:rsidRPr="73B0064D" w:rsidR="33232785">
        <w:rPr>
          <w:lang w:val="en-US"/>
        </w:rPr>
        <w:t>o</w:t>
      </w:r>
      <w:r w:rsidRPr="73B0064D" w:rsidR="40AF7D51">
        <w:rPr>
          <w:lang w:val="en-US"/>
        </w:rPr>
        <w:t xml:space="preserve">ttle </w:t>
      </w:r>
      <w:r w:rsidRPr="73B0064D" w:rsidR="40AF7D51">
        <w:rPr>
          <w:i w:val="0"/>
          <w:iCs w:val="0"/>
          <w:lang w:val="en-US"/>
        </w:rPr>
        <w:t>cap</w:t>
      </w:r>
      <w:r w:rsidRPr="73B0064D" w:rsidR="40AF7D51">
        <w:rPr>
          <w:i w:val="1"/>
          <w:iCs w:val="1"/>
          <w:lang w:val="en-US"/>
        </w:rPr>
        <w:t xml:space="preserve"> </w:t>
      </w:r>
      <w:r w:rsidRPr="73B0064D" w:rsidR="40AF7D51">
        <w:rPr>
          <w:lang w:val="en-US"/>
        </w:rPr>
        <w:t xml:space="preserve">and ask students to find </w:t>
      </w:r>
      <w:r w:rsidRPr="73B0064D" w:rsidR="1F2759FB">
        <w:rPr>
          <w:lang w:val="en-US"/>
        </w:rPr>
        <w:t>one</w:t>
      </w:r>
      <w:r w:rsidRPr="73B0064D" w:rsidR="33232785">
        <w:rPr>
          <w:lang w:val="en-US"/>
        </w:rPr>
        <w:t xml:space="preserve"> </w:t>
      </w:r>
      <w:r w:rsidRPr="73B0064D" w:rsidR="40AF7D51">
        <w:rPr>
          <w:lang w:val="en-US"/>
        </w:rPr>
        <w:t>in the picture.</w:t>
      </w:r>
      <w:r w:rsidRPr="73B0064D" w:rsidR="206D48F4">
        <w:rPr>
          <w:lang w:val="en-US"/>
        </w:rPr>
        <w:t xml:space="preserve"> Write </w:t>
      </w:r>
      <w:r w:rsidRPr="73B0064D" w:rsidR="4617E5A5">
        <w:rPr>
          <w:lang w:val="en-US"/>
        </w:rPr>
        <w:t>the word cap on the board</w:t>
      </w:r>
      <w:r w:rsidRPr="73B0064D" w:rsidR="22B6DAF6">
        <w:rPr>
          <w:lang w:val="en-US"/>
        </w:rPr>
        <w:t>. S</w:t>
      </w:r>
      <w:r w:rsidRPr="73B0064D" w:rsidR="5BC7CEE6">
        <w:rPr>
          <w:lang w:val="en-US"/>
        </w:rPr>
        <w:t>ound out the letters and blend the word together with students</w:t>
      </w:r>
      <w:r w:rsidRPr="73B0064D" w:rsidR="3E301265">
        <w:rPr>
          <w:lang w:val="en-US"/>
        </w:rPr>
        <w:t>, focusing on the middle sound /a/</w:t>
      </w:r>
      <w:r w:rsidRPr="73B0064D" w:rsidR="5BC7CEE6">
        <w:rPr>
          <w:lang w:val="en-US"/>
        </w:rPr>
        <w:t>.</w:t>
      </w:r>
      <w:r w:rsidRPr="73B0064D" w:rsidR="5F5ED66A">
        <w:rPr>
          <w:lang w:val="en-US"/>
        </w:rPr>
        <w:t xml:space="preserve"> Play </w:t>
      </w:r>
      <w:r w:rsidRPr="73B0064D" w:rsidR="75F0182C">
        <w:rPr>
          <w:lang w:val="en-US"/>
        </w:rPr>
        <w:t>track</w:t>
      </w:r>
      <w:r w:rsidRPr="73B0064D" w:rsidR="5F5ED66A">
        <w:rPr>
          <w:lang w:val="en-US"/>
        </w:rPr>
        <w:t xml:space="preserve"> 6.09. Students can follow the speech bubble as they listen.</w:t>
      </w:r>
    </w:p>
    <w:p w:rsidR="00AB7501" w:rsidP="73B0064D" w:rsidRDefault="003E2E87" w14:paraId="23F065B8" w14:textId="26EE30A6">
      <w:pPr>
        <w:pBdr>
          <w:bottom w:val="none" w:color="000000" w:sz="0" w:space="0"/>
        </w:pBdr>
        <w:rPr>
          <w:lang w:val="en-US"/>
        </w:rPr>
      </w:pPr>
      <w:r w:rsidRPr="73B0064D" w:rsidR="0D42E4C8">
        <w:rPr>
          <w:lang w:val="en-US"/>
        </w:rPr>
        <w:t xml:space="preserve">For </w:t>
      </w:r>
      <w:r w:rsidRPr="73B0064D" w:rsidR="54BA70C3">
        <w:rPr>
          <w:lang w:val="en-US"/>
        </w:rPr>
        <w:t>Marco’s activity,</w:t>
      </w:r>
      <w:r w:rsidRPr="73B0064D" w:rsidR="4BFF7312">
        <w:rPr>
          <w:lang w:val="en-US"/>
        </w:rPr>
        <w:t xml:space="preserve"> </w:t>
      </w:r>
      <w:r w:rsidRPr="73B0064D" w:rsidR="5FBCD713">
        <w:rPr>
          <w:lang w:val="en-US"/>
        </w:rPr>
        <w:t>sound out</w:t>
      </w:r>
      <w:r w:rsidRPr="73B0064D" w:rsidR="2BBF3A41">
        <w:rPr>
          <w:lang w:val="en-US"/>
        </w:rPr>
        <w:t xml:space="preserve"> </w:t>
      </w:r>
      <w:r w:rsidRPr="73B0064D" w:rsidR="741EAEF3">
        <w:rPr>
          <w:lang w:val="en-US"/>
        </w:rPr>
        <w:t>the</w:t>
      </w:r>
      <w:r w:rsidRPr="73B0064D" w:rsidR="4BFF7312">
        <w:rPr>
          <w:lang w:val="en-US"/>
        </w:rPr>
        <w:t xml:space="preserve"> </w:t>
      </w:r>
      <w:r w:rsidRPr="73B0064D" w:rsidR="2BBF3A41">
        <w:rPr>
          <w:lang w:val="en-US"/>
        </w:rPr>
        <w:t>words</w:t>
      </w:r>
      <w:r w:rsidRPr="73B0064D" w:rsidR="741EAEF3">
        <w:rPr>
          <w:lang w:val="en-US"/>
        </w:rPr>
        <w:t xml:space="preserve"> </w:t>
      </w:r>
      <w:r w:rsidRPr="73B0064D" w:rsidR="741EAEF3">
        <w:rPr>
          <w:i w:val="1"/>
          <w:iCs w:val="1"/>
          <w:lang w:val="en-US"/>
        </w:rPr>
        <w:t>bag, red,</w:t>
      </w:r>
      <w:r w:rsidRPr="73B0064D" w:rsidR="741EAEF3">
        <w:rPr>
          <w:i w:val="0"/>
          <w:iCs w:val="0"/>
          <w:lang w:val="en-US"/>
        </w:rPr>
        <w:t xml:space="preserve"> and </w:t>
      </w:r>
      <w:r w:rsidRPr="73B0064D" w:rsidR="741EAEF3">
        <w:rPr>
          <w:i w:val="1"/>
          <w:iCs w:val="1"/>
          <w:lang w:val="en-US"/>
        </w:rPr>
        <w:t>kid</w:t>
      </w:r>
      <w:r w:rsidRPr="73B0064D" w:rsidR="2BBF3A41">
        <w:rPr>
          <w:lang w:val="en-US"/>
        </w:rPr>
        <w:t xml:space="preserve"> for students to build with </w:t>
      </w:r>
      <w:r w:rsidRPr="73B0064D" w:rsidR="2BBF3A41">
        <w:rPr>
          <w:lang w:val="en-US"/>
        </w:rPr>
        <w:t>the caps</w:t>
      </w:r>
      <w:r w:rsidRPr="73B0064D" w:rsidR="2BBF3A41">
        <w:rPr>
          <w:lang w:val="en-US"/>
        </w:rPr>
        <w:t>.</w:t>
      </w:r>
      <w:r w:rsidRPr="73B0064D" w:rsidR="28E62F46">
        <w:rPr>
          <w:lang w:val="en-US"/>
        </w:rPr>
        <w:t xml:space="preserve"> </w:t>
      </w:r>
      <w:r w:rsidRPr="73B0064D" w:rsidR="560E5749">
        <w:rPr>
          <w:lang w:val="en-US"/>
        </w:rPr>
        <w:t>Guide students as they build the words and practice sounding them out</w:t>
      </w:r>
      <w:r w:rsidRPr="73B0064D" w:rsidR="2D5C8A8D">
        <w:rPr>
          <w:lang w:val="en-US"/>
        </w:rPr>
        <w:t xml:space="preserve"> together</w:t>
      </w:r>
      <w:r w:rsidRPr="73B0064D" w:rsidR="1A566676">
        <w:rPr>
          <w:lang w:val="en-US"/>
        </w:rPr>
        <w:t>.</w:t>
      </w:r>
      <w:r w:rsidRPr="73B0064D" w:rsidR="72A4459D">
        <w:rPr>
          <w:lang w:val="en-US"/>
        </w:rPr>
        <w:t xml:space="preserve"> </w:t>
      </w:r>
      <w:r w:rsidRPr="73B0064D" w:rsidR="5BC5B58B">
        <w:rPr>
          <w:lang w:val="en-US"/>
        </w:rPr>
        <w:t>You can expand this activity with more letters on caps to build other</w:t>
      </w:r>
      <w:r w:rsidRPr="73B0064D" w:rsidR="0F8C3267">
        <w:rPr>
          <w:lang w:val="en-US"/>
        </w:rPr>
        <w:t xml:space="preserve"> </w:t>
      </w:r>
      <w:r w:rsidRPr="73B0064D" w:rsidR="5BC5B58B">
        <w:rPr>
          <w:lang w:val="en-US"/>
        </w:rPr>
        <w:t xml:space="preserve">words </w:t>
      </w:r>
      <w:r w:rsidRPr="73B0064D" w:rsidR="4C1C985F">
        <w:rPr>
          <w:lang w:val="en-US"/>
        </w:rPr>
        <w:t>with /a/, /e/, or /</w:t>
      </w:r>
      <w:r w:rsidRPr="73B0064D" w:rsidR="4C1C985F">
        <w:rPr>
          <w:lang w:val="en-US"/>
        </w:rPr>
        <w:t>i</w:t>
      </w:r>
      <w:r w:rsidRPr="73B0064D" w:rsidR="4C1C985F">
        <w:rPr>
          <w:lang w:val="en-US"/>
        </w:rPr>
        <w:t>/ sounds</w:t>
      </w:r>
      <w:r w:rsidRPr="73B0064D" w:rsidR="4A5BE212">
        <w:rPr>
          <w:lang w:val="en-US"/>
        </w:rPr>
        <w:t>,</w:t>
      </w:r>
      <w:r w:rsidRPr="73B0064D" w:rsidR="4C1C985F">
        <w:rPr>
          <w:lang w:val="en-US"/>
        </w:rPr>
        <w:t xml:space="preserve"> </w:t>
      </w:r>
      <w:r w:rsidRPr="73B0064D" w:rsidR="5BC5B58B">
        <w:rPr>
          <w:lang w:val="en-US"/>
        </w:rPr>
        <w:t xml:space="preserve">like </w:t>
      </w:r>
      <w:r w:rsidRPr="73B0064D" w:rsidR="5BC5B58B">
        <w:rPr>
          <w:i w:val="1"/>
          <w:iCs w:val="1"/>
          <w:lang w:val="en-US"/>
        </w:rPr>
        <w:t>man, dad, ten</w:t>
      </w:r>
      <w:r w:rsidRPr="73B0064D" w:rsidR="3AC3C058">
        <w:rPr>
          <w:i w:val="1"/>
          <w:iCs w:val="1"/>
          <w:lang w:val="en-US"/>
        </w:rPr>
        <w:t xml:space="preserve">, cap, </w:t>
      </w:r>
      <w:r w:rsidRPr="73B0064D" w:rsidR="0C3512A0">
        <w:rPr>
          <w:i w:val="1"/>
          <w:iCs w:val="1"/>
          <w:lang w:val="en-US"/>
        </w:rPr>
        <w:t xml:space="preserve">bed, </w:t>
      </w:r>
      <w:r w:rsidRPr="73B0064D" w:rsidR="3AC3C058">
        <w:rPr>
          <w:i w:val="1"/>
          <w:iCs w:val="1"/>
          <w:lang w:val="en-US"/>
        </w:rPr>
        <w:t>big</w:t>
      </w:r>
      <w:r w:rsidRPr="73B0064D" w:rsidR="4762093A">
        <w:rPr>
          <w:i w:val="1"/>
          <w:iCs w:val="1"/>
          <w:lang w:val="en-US"/>
        </w:rPr>
        <w:t>, mix, t-rex</w:t>
      </w:r>
      <w:r w:rsidRPr="73B0064D" w:rsidR="5E4B844F">
        <w:rPr>
          <w:i w:val="1"/>
          <w:iCs w:val="1"/>
          <w:lang w:val="en-US"/>
        </w:rPr>
        <w:t>, hat, cat</w:t>
      </w:r>
      <w:r w:rsidRPr="73B0064D" w:rsidR="792529F3">
        <w:rPr>
          <w:i w:val="1"/>
          <w:iCs w:val="1"/>
          <w:lang w:val="en-US"/>
        </w:rPr>
        <w:t xml:space="preserve">, yak, </w:t>
      </w:r>
      <w:r w:rsidRPr="73B0064D" w:rsidR="792529F3">
        <w:rPr>
          <w:i w:val="0"/>
          <w:iCs w:val="0"/>
          <w:lang w:val="en-US"/>
        </w:rPr>
        <w:t xml:space="preserve">or </w:t>
      </w:r>
      <w:r w:rsidRPr="73B0064D" w:rsidR="792529F3">
        <w:rPr>
          <w:i w:val="1"/>
          <w:iCs w:val="1"/>
          <w:lang w:val="en-US"/>
        </w:rPr>
        <w:t>zigzag</w:t>
      </w:r>
      <w:r w:rsidRPr="73B0064D" w:rsidR="09B8BD18">
        <w:rPr>
          <w:lang w:val="en-US"/>
        </w:rPr>
        <w:t>.</w:t>
      </w:r>
    </w:p>
    <w:p w:rsidR="00976434" w:rsidP="00976434" w:rsidRDefault="00976434" w14:paraId="5048BAB8" w14:textId="3FD8382D">
      <w:pPr>
        <w:pStyle w:val="LessonStepFeatureBox"/>
      </w:pPr>
      <w:r>
        <w:t>Phonics Tip</w:t>
      </w:r>
    </w:p>
    <w:p w:rsidR="00976434" w:rsidP="00976434" w:rsidRDefault="00976434" w14:paraId="617D34FB" w14:textId="42231012">
      <w:pPr>
        <w:pStyle w:val="LessonStepFeatureBoxText"/>
        <w:rPr>
          <w:lang w:val="en-US"/>
        </w:rPr>
      </w:pPr>
      <w:r w:rsidRPr="00976434">
        <w:t>Blending: This is the first time students are introduced to the concept of blending. Take things slowly and don’t expect students to be able to sound out the words right away. For now, just focus on identifying the vowel sound in the middle of the words. There will be a lot of opportunities later to review, practice, and build.</w:t>
      </w:r>
    </w:p>
    <w:p w:rsidR="5E479740" w:rsidP="0A31CAFA" w:rsidRDefault="5E479740" w14:paraId="2F8092AC" w14:textId="3FF2E541">
      <w:pPr>
        <w:pStyle w:val="LessonStep"/>
        <w:rPr>
          <w:b/>
          <w:bCs/>
        </w:rPr>
      </w:pPr>
      <w:r w:rsidRPr="0A31CAFA">
        <w:rPr>
          <w:b/>
          <w:bCs/>
        </w:rPr>
        <w:t>AFTER THE PAGE</w:t>
      </w:r>
    </w:p>
    <w:p w:rsidR="5E479740" w:rsidP="0A31CAFA" w:rsidRDefault="009A4953" w14:paraId="2F5308E0" w14:textId="6C4AF5F0">
      <w:pPr>
        <w:pStyle w:val="LessonStep"/>
      </w:pPr>
      <w:r>
        <w:t>Cooldown</w:t>
      </w:r>
    </w:p>
    <w:p w:rsidR="5E479740" w:rsidP="00776DFA" w:rsidRDefault="00654B97" w14:paraId="59B5AFB9" w14:textId="537D8020">
      <w:pPr>
        <w:rPr>
          <w:rFonts w:ascii="Aptos" w:hAnsi="Aptos" w:eastAsia="Aptos" w:cs="Aptos"/>
        </w:rPr>
      </w:pPr>
      <w:r>
        <w:t xml:space="preserve">Do a vowel sound toss. </w:t>
      </w:r>
      <w:r w:rsidR="00977A0B">
        <w:t xml:space="preserve">Write the letters a, e, and </w:t>
      </w:r>
      <w:proofErr w:type="spellStart"/>
      <w:r w:rsidR="00977A0B">
        <w:t>i</w:t>
      </w:r>
      <w:proofErr w:type="spellEnd"/>
      <w:r w:rsidR="00977A0B">
        <w:t xml:space="preserve"> on the board.</w:t>
      </w:r>
      <w:r w:rsidR="005D2F03">
        <w:t xml:space="preserve"> Have a child come to the front and hand them a beanbag.</w:t>
      </w:r>
      <w:r w:rsidR="00977A0B">
        <w:t xml:space="preserve"> </w:t>
      </w:r>
      <w:r w:rsidR="000822FD">
        <w:t xml:space="preserve">Say a CVC word with one of the </w:t>
      </w:r>
      <w:r w:rsidR="00F50A63">
        <w:t xml:space="preserve">vowel sounds, </w:t>
      </w:r>
      <w:r w:rsidR="00D67910">
        <w:t xml:space="preserve">for example </w:t>
      </w:r>
      <w:r w:rsidRPr="00E623F5" w:rsidR="00D67910">
        <w:rPr>
          <w:i/>
          <w:iCs/>
        </w:rPr>
        <w:t>pen</w:t>
      </w:r>
      <w:r w:rsidR="00D67910">
        <w:t>. The child tosses the beanbag</w:t>
      </w:r>
      <w:r w:rsidR="005D2F03">
        <w:t xml:space="preserve"> </w:t>
      </w:r>
      <w:r w:rsidR="00B67D81">
        <w:t>onto the vowel they hear in the middle</w:t>
      </w:r>
      <w:r w:rsidR="4659DE96">
        <w:t>.</w:t>
      </w:r>
      <w:r w:rsidR="00752554">
        <w:t xml:space="preserve"> Or choose an activity from the </w:t>
      </w:r>
      <w:r w:rsidR="00752554">
        <w:rPr>
          <w:i/>
          <w:iCs/>
        </w:rPr>
        <w:t>Literacy and Phonics</w:t>
      </w:r>
      <w:r w:rsidRPr="00787119" w:rsidR="00752554">
        <w:rPr>
          <w:i/>
          <w:iCs/>
        </w:rPr>
        <w:t xml:space="preserve"> Activity Bank</w:t>
      </w:r>
      <w:r w:rsidR="00752554">
        <w:t>. See TB p. 66.</w:t>
      </w:r>
    </w:p>
    <w:p w:rsidR="362D3694" w:rsidP="0A31CAFA" w:rsidRDefault="362D3694" w14:paraId="0FA457B7" w14:textId="46F99EB4">
      <w:pPr>
        <w:pStyle w:val="LessonStep"/>
      </w:pPr>
      <w:r>
        <w:t>Activity Book</w:t>
      </w:r>
      <w:r w:rsidR="21C3F46E">
        <w:t xml:space="preserve"> p</w:t>
      </w:r>
      <w:r w:rsidR="2DFF2D73">
        <w:t>.</w:t>
      </w:r>
      <w:r w:rsidR="21C3F46E">
        <w:t xml:space="preserve"> 77</w:t>
      </w:r>
      <w:r w:rsidR="30120716">
        <w:t xml:space="preserve"> –</w:t>
      </w:r>
      <w:r w:rsidR="543A84C1">
        <w:t xml:space="preserve"> Phonics Booklet:</w:t>
      </w:r>
      <w:r w:rsidR="30120716">
        <w:t xml:space="preserve"> </w:t>
      </w:r>
      <w:r w:rsidRPr="0A31CAFA" w:rsidR="6E6BB901">
        <w:rPr>
          <w:i/>
          <w:iCs/>
        </w:rPr>
        <w:t xml:space="preserve">My </w:t>
      </w:r>
      <w:r w:rsidRPr="0A31CAFA" w:rsidR="30120716">
        <w:rPr>
          <w:i/>
          <w:iCs/>
        </w:rPr>
        <w:t xml:space="preserve">a, e, </w:t>
      </w:r>
      <w:proofErr w:type="spellStart"/>
      <w:r w:rsidRPr="0A31CAFA" w:rsidR="30120716">
        <w:rPr>
          <w:i/>
          <w:iCs/>
        </w:rPr>
        <w:t>i</w:t>
      </w:r>
      <w:proofErr w:type="spellEnd"/>
      <w:r w:rsidRPr="0A31CAFA" w:rsidR="30120716">
        <w:rPr>
          <w:i/>
          <w:iCs/>
        </w:rPr>
        <w:t xml:space="preserve"> Book</w:t>
      </w:r>
    </w:p>
    <w:p w:rsidR="362D3694" w:rsidP="00235206" w:rsidRDefault="362D3694" w14:paraId="4C0C6C13" w14:textId="106B61C8">
      <w:pPr>
        <w:rPr>
          <w:lang w:val="en-US"/>
        </w:rPr>
      </w:pPr>
      <w:r w:rsidRPr="0A31CAFA">
        <w:rPr>
          <w:lang w:val="en-US"/>
        </w:rPr>
        <w:t xml:space="preserve">1 </w:t>
      </w:r>
      <w:r w:rsidRPr="0A31CAFA" w:rsidR="51DCB9B3">
        <w:rPr>
          <w:lang w:val="en-US"/>
        </w:rPr>
        <w:t xml:space="preserve">Cut and fold. Write your name. 2 Point and </w:t>
      </w:r>
      <w:proofErr w:type="gramStart"/>
      <w:r w:rsidRPr="0A31CAFA" w:rsidR="51DCB9B3">
        <w:rPr>
          <w:lang w:val="en-US"/>
        </w:rPr>
        <w:t>say</w:t>
      </w:r>
      <w:proofErr w:type="gramEnd"/>
      <w:r w:rsidRPr="0A31CAFA" w:rsidR="51DCB9B3">
        <w:rPr>
          <w:lang w:val="en-US"/>
        </w:rPr>
        <w:t xml:space="preserve">. 3 Color. 4 Chant </w:t>
      </w:r>
      <w:r w:rsidRPr="0A31CAFA" w:rsidR="51DCB9B3">
        <w:rPr>
          <w:i/>
          <w:iCs/>
          <w:lang w:val="en-US"/>
        </w:rPr>
        <w:t>Market Day</w:t>
      </w:r>
      <w:r w:rsidRPr="0A31CAFA" w:rsidR="51DCB9B3">
        <w:rPr>
          <w:lang w:val="en-US"/>
        </w:rPr>
        <w:t>.</w:t>
      </w:r>
    </w:p>
    <w:p w:rsidR="362D3694" w:rsidP="00235206" w:rsidRDefault="362D3694" w14:paraId="6F736964" w14:textId="160CE1E3">
      <w:pPr>
        <w:pStyle w:val="LessonStep"/>
      </w:pPr>
      <w:r>
        <w:t>Literacy and SEL Pad</w:t>
      </w:r>
      <w:r w:rsidR="00D336B1">
        <w:t xml:space="preserve"> p. </w:t>
      </w:r>
      <w:r w:rsidR="00C55854">
        <w:t>55</w:t>
      </w:r>
    </w:p>
    <w:p w:rsidRPr="00A9132A" w:rsidR="362D3694" w:rsidP="0A31CAFA" w:rsidRDefault="00D34722" w14:paraId="5F65AB4C" w14:textId="6B1D8615">
      <w:pPr>
        <w:rPr>
          <w:rFonts w:ascii="Aptos" w:hAnsi="Aptos" w:eastAsia="Aptos" w:cs="Aptos"/>
          <w:color w:val="000000" w:themeColor="text1"/>
        </w:rPr>
      </w:pPr>
      <w:r w:rsidRPr="3FBBB549">
        <w:rPr>
          <w:rFonts w:ascii="Aptos" w:hAnsi="Aptos" w:eastAsia="Aptos" w:cs="Aptos"/>
          <w:color w:val="000000" w:themeColor="text1"/>
        </w:rPr>
        <w:t xml:space="preserve">1 Say the letters and sounds. 2 Trace a, e, and i. 3 Trace and say the words. 4 Color the bag red and decorate it. 5 Chant </w:t>
      </w:r>
      <w:r w:rsidRPr="3FBBB549">
        <w:rPr>
          <w:rFonts w:ascii="Aptos" w:hAnsi="Aptos" w:eastAsia="Aptos" w:cs="Aptos"/>
          <w:i/>
          <w:iCs/>
          <w:color w:val="000000" w:themeColor="text1"/>
        </w:rPr>
        <w:t>Market Day</w:t>
      </w:r>
      <w:r w:rsidRPr="3FBBB549">
        <w:rPr>
          <w:rFonts w:ascii="Aptos" w:hAnsi="Aptos" w:eastAsia="Aptos" w:cs="Aptos"/>
          <w:color w:val="000000" w:themeColor="text1"/>
        </w:rPr>
        <w:t>.</w:t>
      </w:r>
    </w:p>
    <w:p w:rsidR="6449FFCA" w:rsidP="0A31CAFA" w:rsidRDefault="00F05E61" w14:paraId="1A59EC9B" w14:textId="51D7424C">
      <w:pPr>
        <w:pStyle w:val="AudioscriptHead"/>
        <w:spacing w:after="0" w:line="240" w:lineRule="auto"/>
        <w:rPr>
          <w:b/>
          <w:bCs/>
          <w:lang w:val="en-US"/>
        </w:rPr>
      </w:pPr>
      <w:r w:rsidR="75F0182C">
        <w:rPr/>
        <w:t>Audioscripts</w:t>
      </w:r>
    </w:p>
    <w:p w:rsidR="73B0064D" w:rsidP="73B0064D" w:rsidRDefault="73B0064D" w14:paraId="05A20834" w14:textId="65F53D1C">
      <w:pPr>
        <w:pStyle w:val="AudioscriptTrack"/>
      </w:pPr>
    </w:p>
    <w:p w:rsidRPr="00337DB1" w:rsidR="2BB51A16" w:rsidP="00337DB1" w:rsidRDefault="00337DB1" w14:paraId="22E9E422" w14:textId="3407C494">
      <w:pPr>
        <w:pStyle w:val="AudioscriptTrack"/>
      </w:pPr>
      <w:r w:rsidRPr="00337DB1">
        <w:t xml:space="preserve">Track </w:t>
      </w:r>
      <w:r w:rsidRPr="00337DB1" w:rsidR="2BB51A16">
        <w:t>6.07</w:t>
      </w:r>
    </w:p>
    <w:p w:rsidRPr="00A21CF1" w:rsidR="000B32F5" w:rsidP="00B67D81" w:rsidRDefault="78113BA6" w14:paraId="72994363" w14:textId="4ACB406B">
      <w:pPr>
        <w:pStyle w:val="AudioscriptBody"/>
        <w:rPr>
          <w:lang w:val="es-MX"/>
        </w:rPr>
      </w:pPr>
      <w:r w:rsidRPr="00BA4F80">
        <w:t>Bag. /a/, /a/, bag.</w:t>
      </w:r>
      <w:r w:rsidR="00B67D81">
        <w:tab/>
      </w:r>
      <w:r w:rsidRPr="0A31CAFA">
        <w:rPr>
          <w:lang w:val="es-MX"/>
        </w:rPr>
        <w:t>Red. /e/, /e/, red</w:t>
      </w:r>
      <w:r w:rsidR="00B67D81">
        <w:rPr>
          <w:lang w:val="es-MX"/>
        </w:rPr>
        <w:t>.</w:t>
      </w:r>
      <w:r w:rsidR="00B67D81">
        <w:rPr>
          <w:lang w:val="es-MX"/>
        </w:rPr>
        <w:tab/>
      </w:r>
      <w:proofErr w:type="spellStart"/>
      <w:r w:rsidRPr="00BA4F80">
        <w:rPr>
          <w:lang w:val="es-MX"/>
        </w:rPr>
        <w:t>Kid</w:t>
      </w:r>
      <w:proofErr w:type="spellEnd"/>
      <w:r w:rsidRPr="00BA4F80">
        <w:rPr>
          <w:lang w:val="es-MX"/>
        </w:rPr>
        <w:t xml:space="preserve">. /i/, /i/, </w:t>
      </w:r>
      <w:proofErr w:type="spellStart"/>
      <w:r w:rsidRPr="00BA4F80">
        <w:rPr>
          <w:lang w:val="es-MX"/>
        </w:rPr>
        <w:t>kid</w:t>
      </w:r>
      <w:proofErr w:type="spellEnd"/>
      <w:r w:rsidRPr="00BA4F80">
        <w:rPr>
          <w:lang w:val="es-MX"/>
        </w:rPr>
        <w:t>.</w:t>
      </w:r>
    </w:p>
    <w:p w:rsidRPr="00702A48" w:rsidR="000B32F5" w:rsidP="000B32F5" w:rsidRDefault="000B32F5" w14:paraId="2153AE79" w14:textId="77777777">
      <w:pPr>
        <w:pStyle w:val="AudioscriptTrack"/>
        <w:rPr>
          <w:lang w:val="es-MX"/>
        </w:rPr>
      </w:pPr>
    </w:p>
    <w:p w:rsidR="751F0012" w:rsidP="000B32F5" w:rsidRDefault="000B32F5" w14:paraId="7A75259E" w14:textId="72722DCB">
      <w:pPr>
        <w:pStyle w:val="AudioscriptTrack"/>
      </w:pPr>
      <w:r>
        <w:t xml:space="preserve">Track </w:t>
      </w:r>
      <w:r w:rsidRPr="0A31CAFA" w:rsidR="751F0012">
        <w:t>6.08</w:t>
      </w:r>
    </w:p>
    <w:p w:rsidRPr="000B32F5" w:rsidR="78113BA6" w:rsidP="000B32F5" w:rsidRDefault="78113BA6" w14:paraId="7C4B0B44" w14:textId="39FF712C">
      <w:pPr>
        <w:pStyle w:val="AudioscriptBody"/>
        <w:rPr>
          <w:b/>
          <w:bCs/>
        </w:rPr>
      </w:pPr>
      <w:r w:rsidRPr="000B32F5">
        <w:rPr>
          <w:b/>
          <w:bCs/>
        </w:rPr>
        <w:t>Market Day</w:t>
      </w:r>
    </w:p>
    <w:p w:rsidR="78113BA6" w:rsidP="000B32F5" w:rsidRDefault="78113BA6" w14:paraId="6895F1D9" w14:textId="5BCB70F1">
      <w:pPr>
        <w:pStyle w:val="AudioscriptBody"/>
      </w:pPr>
      <w:r w:rsidRPr="0A31CAFA">
        <w:t>Market day! Market day!</w:t>
      </w:r>
    </w:p>
    <w:p w:rsidR="78113BA6" w:rsidP="000B32F5" w:rsidRDefault="78113BA6" w14:paraId="65502026" w14:textId="4AE51CA5">
      <w:pPr>
        <w:pStyle w:val="AudioscriptBody"/>
      </w:pPr>
      <w:r w:rsidRPr="0A31CAFA">
        <w:t>We are at the market.</w:t>
      </w:r>
    </w:p>
    <w:p w:rsidR="78113BA6" w:rsidP="000B32F5" w:rsidRDefault="78113BA6" w14:paraId="371689B4" w14:textId="6A439247">
      <w:pPr>
        <w:pStyle w:val="AudioscriptBody"/>
      </w:pPr>
      <w:r w:rsidRPr="0A31CAFA">
        <w:t xml:space="preserve">Dad has a red bag. </w:t>
      </w:r>
    </w:p>
    <w:p w:rsidR="78113BA6" w:rsidP="000B32F5" w:rsidRDefault="78113BA6" w14:paraId="5F4914FA" w14:textId="749C99C5">
      <w:pPr>
        <w:pStyle w:val="AudioscriptBody"/>
      </w:pPr>
      <w:r w:rsidRPr="0A31CAFA">
        <w:t>The kid can ask the man.</w:t>
      </w:r>
    </w:p>
    <w:p w:rsidR="78113BA6" w:rsidP="000B32F5" w:rsidRDefault="78113BA6" w14:paraId="7CD57FB9" w14:textId="0208CD2C">
      <w:pPr>
        <w:pStyle w:val="AudioscriptBody"/>
      </w:pPr>
      <w:r w:rsidRPr="0A31CAFA">
        <w:t xml:space="preserve">Can I have ten tomatoes, please? </w:t>
      </w:r>
    </w:p>
    <w:p w:rsidR="000B32F5" w:rsidP="000B32F5" w:rsidRDefault="000B32F5" w14:paraId="4ECD5F57" w14:textId="77777777">
      <w:pPr>
        <w:pStyle w:val="AudioscriptTrack"/>
      </w:pPr>
    </w:p>
    <w:p w:rsidRPr="00BA4F80" w:rsidR="465F9B2F" w:rsidP="000B32F5" w:rsidRDefault="000B32F5" w14:paraId="724A04C9" w14:textId="225916D3">
      <w:pPr>
        <w:pStyle w:val="AudioscriptTrack"/>
      </w:pPr>
      <w:r>
        <w:t xml:space="preserve">Track </w:t>
      </w:r>
      <w:r w:rsidRPr="0A31CAFA" w:rsidR="465F9B2F">
        <w:t>6.09</w:t>
      </w:r>
    </w:p>
    <w:p w:rsidRPr="00B67D81" w:rsidR="78113BA6" w:rsidP="00B67D81" w:rsidRDefault="0D287E49" w14:paraId="2FBFD47D" w14:textId="387DDEFD">
      <w:pPr>
        <w:pStyle w:val="AudioscriptDialogue"/>
      </w:pPr>
      <w:proofErr w:type="gramStart"/>
      <w:r w:rsidRPr="007E18ED">
        <w:rPr>
          <w:b/>
          <w:bCs/>
        </w:rPr>
        <w:t>Marco:</w:t>
      </w:r>
      <w:proofErr w:type="gramEnd"/>
      <w:r>
        <w:t xml:space="preserve"> C - A – P, </w:t>
      </w:r>
      <w:proofErr w:type="gramStart"/>
      <w:r>
        <w:t>cap!</w:t>
      </w:r>
      <w:proofErr w:type="gramEnd"/>
      <w:r>
        <w:t xml:space="preserve"> </w:t>
      </w:r>
      <w:r w:rsidRPr="0A31CAFA" w:rsidR="78113BA6">
        <w:t xml:space="preserve">I can </w:t>
      </w:r>
      <w:proofErr w:type="spellStart"/>
      <w:r w:rsidRPr="0A31CAFA" w:rsidR="78113BA6">
        <w:t>make</w:t>
      </w:r>
      <w:proofErr w:type="spellEnd"/>
      <w:r w:rsidRPr="0A31CAFA" w:rsidR="78113BA6">
        <w:t xml:space="preserve"> </w:t>
      </w:r>
      <w:proofErr w:type="spellStart"/>
      <w:r w:rsidRPr="0A31CAFA" w:rsidR="78113BA6">
        <w:t>words</w:t>
      </w:r>
      <w:proofErr w:type="spellEnd"/>
      <w:r w:rsidRPr="0A31CAFA" w:rsidR="78113BA6">
        <w:t xml:space="preserve"> </w:t>
      </w:r>
      <w:proofErr w:type="spellStart"/>
      <w:r w:rsidRPr="0A31CAFA" w:rsidR="78113BA6">
        <w:t>with</w:t>
      </w:r>
      <w:proofErr w:type="spellEnd"/>
      <w:r w:rsidRPr="0A31CAFA" w:rsidR="78113BA6">
        <w:t xml:space="preserve"> </w:t>
      </w:r>
      <w:proofErr w:type="gramStart"/>
      <w:r w:rsidRPr="0A31CAFA" w:rsidR="78113BA6">
        <w:t>caps!</w:t>
      </w:r>
      <w:proofErr w:type="gramEnd"/>
    </w:p>
    <w:p w:rsidR="0A31CAFA" w:rsidRDefault="0A31CAFA" w14:paraId="76F30785" w14:textId="67408F81">
      <w:r>
        <w:br w:type="page"/>
      </w:r>
    </w:p>
    <w:p w:rsidR="17765683" w:rsidP="59DB35D3" w:rsidRDefault="17765683" w14:paraId="35D34700" w14:textId="02373C4D">
      <w:pPr>
        <w:pStyle w:val="Body"/>
        <w:spacing w:after="0" w:line="240" w:lineRule="auto"/>
      </w:pPr>
      <w:r>
        <w:t>[Your school logo here]</w:t>
      </w:r>
    </w:p>
    <w:p w:rsidR="17765683" w:rsidP="59DB35D3" w:rsidRDefault="17765683" w14:paraId="2CC4A2E2" w14:textId="6614C4BE">
      <w:pPr>
        <w:pStyle w:val="Body"/>
        <w:spacing w:after="0" w:line="240" w:lineRule="auto"/>
      </w:pPr>
      <w:r>
        <w:t>Teacher name:</w:t>
      </w:r>
      <w:r>
        <w:br/>
      </w:r>
      <w:r>
        <w:t>Grade/level:</w:t>
      </w:r>
    </w:p>
    <w:p w:rsidR="41A5FFEB" w:rsidP="0A31CAFA" w:rsidRDefault="41A5FFEB" w14:paraId="04BAB714" w14:textId="12952FDB">
      <w:pPr>
        <w:pStyle w:val="LessonHead"/>
        <w:rPr>
          <w:sz w:val="36"/>
          <w:szCs w:val="36"/>
        </w:rPr>
      </w:pPr>
      <w:bookmarkStart w:name="Lesson_3" w:id="2"/>
      <w:r w:rsidRPr="21B13A2E">
        <w:rPr>
          <w:sz w:val="36"/>
          <w:szCs w:val="36"/>
        </w:rPr>
        <w:t xml:space="preserve">Unit 6 </w:t>
      </w:r>
      <w:r w:rsidRPr="21B13A2E">
        <w:rPr>
          <w:b/>
          <w:bCs/>
          <w:sz w:val="36"/>
          <w:szCs w:val="36"/>
        </w:rPr>
        <w:t xml:space="preserve">Let’s </w:t>
      </w:r>
      <w:r w:rsidRPr="21B13A2E" w:rsidR="638DFB8D">
        <w:rPr>
          <w:b/>
          <w:bCs/>
          <w:sz w:val="36"/>
          <w:szCs w:val="36"/>
        </w:rPr>
        <w:t>Eat!</w:t>
      </w:r>
      <w:r w:rsidRPr="21B13A2E">
        <w:rPr>
          <w:b/>
          <w:bCs/>
          <w:sz w:val="36"/>
          <w:szCs w:val="36"/>
        </w:rPr>
        <w:t xml:space="preserve"> </w:t>
      </w:r>
      <w:r w:rsidRPr="21B13A2E">
        <w:rPr>
          <w:sz w:val="36"/>
          <w:szCs w:val="36"/>
        </w:rPr>
        <w:t xml:space="preserve">Lesson </w:t>
      </w:r>
      <w:r w:rsidRPr="21B13A2E" w:rsidR="00A238FE">
        <w:rPr>
          <w:sz w:val="36"/>
          <w:szCs w:val="36"/>
        </w:rPr>
        <w:t>3</w:t>
      </w:r>
      <w:r w:rsidRPr="21B13A2E" w:rsidR="003B2093">
        <w:rPr>
          <w:sz w:val="36"/>
          <w:szCs w:val="36"/>
        </w:rPr>
        <w:t>: Story</w:t>
      </w:r>
      <w:r w:rsidRPr="21B13A2E">
        <w:rPr>
          <w:sz w:val="36"/>
          <w:szCs w:val="36"/>
        </w:rPr>
        <w:t>, page 5</w:t>
      </w:r>
      <w:r w:rsidRPr="21B13A2E" w:rsidR="004D21E5">
        <w:rPr>
          <w:sz w:val="36"/>
          <w:szCs w:val="36"/>
        </w:rPr>
        <w:t>6</w:t>
      </w:r>
    </w:p>
    <w:bookmarkEnd w:id="2"/>
    <w:p w:rsidRPr="00ED1B4A" w:rsidR="02598D9B" w:rsidP="00ED1B4A" w:rsidRDefault="02598D9B" w14:paraId="04E42104" w14:textId="2DAA3EE5">
      <w:pPr>
        <w:pStyle w:val="ObjectivesBoxHead"/>
      </w:pPr>
      <w:r>
        <w:t>L</w:t>
      </w:r>
      <w:r w:rsidR="41A5FFEB">
        <w:t>esson Objectives</w:t>
      </w:r>
    </w:p>
    <w:p w:rsidRPr="00355820" w:rsidR="0A31CAFA" w:rsidP="00355820" w:rsidRDefault="00D64BBC" w14:paraId="7188DD16" w14:textId="5A86DE45">
      <w:pPr>
        <w:pStyle w:val="ObjectivesBox"/>
      </w:pPr>
      <w:r w:rsidRPr="00355820">
        <w:rPr>
          <w:rStyle w:val="normaltextrun"/>
        </w:rPr>
        <w:t>Listen to and act out the story</w:t>
      </w:r>
      <w:r w:rsidRPr="00355820" w:rsidR="00CB7A8F">
        <w:rPr>
          <w:rStyle w:val="normaltextrun"/>
        </w:rPr>
        <w:t xml:space="preserve">; </w:t>
      </w:r>
      <w:r w:rsidRPr="00355820">
        <w:rPr>
          <w:rStyle w:val="normaltextrun"/>
        </w:rPr>
        <w:t>Consolidate vocabulary and language</w:t>
      </w:r>
      <w:r w:rsidRPr="00355820" w:rsidR="00CB7A8F">
        <w:rPr>
          <w:rStyle w:val="normaltextrun"/>
        </w:rPr>
        <w:t>;</w:t>
      </w:r>
      <w:r w:rsidRPr="00355820" w:rsidR="00355820">
        <w:rPr>
          <w:rStyle w:val="normaltextrun"/>
        </w:rPr>
        <w:t xml:space="preserve"> </w:t>
      </w:r>
      <w:r w:rsidRPr="00355820">
        <w:rPr>
          <w:rStyle w:val="normaltextrun"/>
        </w:rPr>
        <w:t>Explore the value</w:t>
      </w:r>
      <w:r w:rsidRPr="00F623DD" w:rsidR="00F623DD">
        <w:rPr>
          <w:rStyle w:val="normaltextrun"/>
          <w:i/>
          <w:iCs/>
        </w:rPr>
        <w:t>:</w:t>
      </w:r>
      <w:r w:rsidRPr="00F623DD">
        <w:rPr>
          <w:rStyle w:val="normaltextrun"/>
          <w:i/>
          <w:iCs/>
        </w:rPr>
        <w:t xml:space="preserve"> I don’t waste food</w:t>
      </w:r>
      <w:r w:rsidR="00F623DD">
        <w:rPr>
          <w:rStyle w:val="normaltextrun"/>
        </w:rPr>
        <w:t>.</w:t>
      </w:r>
    </w:p>
    <w:p w:rsidR="00ED1B4A" w:rsidP="00ED1B4A" w:rsidRDefault="0EF3C721" w14:paraId="12152B8F" w14:textId="77777777">
      <w:pPr>
        <w:pStyle w:val="ObjectivesBoxHead"/>
      </w:pPr>
      <w:r>
        <w:t xml:space="preserve">Key </w:t>
      </w:r>
      <w:r w:rsidRPr="00ED1B4A">
        <w:t>Language</w:t>
      </w:r>
    </w:p>
    <w:p w:rsidRPr="00355820" w:rsidR="0EF3C721" w:rsidP="1C2D11D2" w:rsidRDefault="0D5775F5" w14:paraId="68959C78" w14:textId="77148724">
      <w:pPr>
        <w:pStyle w:val="ObjectivesBox"/>
        <w:rPr>
          <w:i/>
          <w:iCs/>
        </w:rPr>
      </w:pPr>
      <w:r w:rsidRPr="1C2D11D2">
        <w:rPr>
          <w:i/>
          <w:iCs/>
        </w:rPr>
        <w:t>orange</w:t>
      </w:r>
      <w:r w:rsidRPr="1C2D11D2" w:rsidR="26CB8844">
        <w:rPr>
          <w:i/>
          <w:iCs/>
        </w:rPr>
        <w:t>s</w:t>
      </w:r>
      <w:r w:rsidRPr="1C2D11D2">
        <w:rPr>
          <w:i/>
          <w:iCs/>
        </w:rPr>
        <w:t>, grape</w:t>
      </w:r>
      <w:r w:rsidRPr="1C2D11D2" w:rsidR="5D82DCA0">
        <w:rPr>
          <w:i/>
          <w:iCs/>
        </w:rPr>
        <w:t>s</w:t>
      </w:r>
      <w:r w:rsidRPr="1C2D11D2">
        <w:rPr>
          <w:i/>
          <w:iCs/>
        </w:rPr>
        <w:t>, fruit; I (like) (oranges). Don’t wast</w:t>
      </w:r>
      <w:r w:rsidRPr="1C2D11D2" w:rsidR="468A1119">
        <w:rPr>
          <w:i/>
          <w:iCs/>
        </w:rPr>
        <w:t>e</w:t>
      </w:r>
      <w:r w:rsidRPr="1C2D11D2">
        <w:rPr>
          <w:i/>
          <w:iCs/>
        </w:rPr>
        <w:t xml:space="preserve"> food. Let’s (eat)</w:t>
      </w:r>
      <w:r w:rsidRPr="1C2D11D2" w:rsidR="45D7606B">
        <w:rPr>
          <w:i/>
          <w:iCs/>
        </w:rPr>
        <w:t>!</w:t>
      </w:r>
    </w:p>
    <w:p w:rsidRPr="00ED1B4A" w:rsidR="41A5FFEB" w:rsidP="00ED1B4A" w:rsidRDefault="41A5FFEB" w14:paraId="5A332ECE" w14:textId="01D51EF8">
      <w:pPr>
        <w:pStyle w:val="ObjectivesBoxHead"/>
      </w:pPr>
      <w:r>
        <w:t>Materials</w:t>
      </w:r>
    </w:p>
    <w:p w:rsidR="0A31CAFA" w:rsidP="00A24F2E" w:rsidRDefault="02F992A3" w14:paraId="41BCF4E7" w14:textId="07E6ECD7">
      <w:pPr>
        <w:pStyle w:val="ObjectivesBox"/>
        <w:rPr>
          <w:lang w:val="en-US"/>
        </w:rPr>
      </w:pPr>
      <w:r w:rsidRPr="73B0064D" w:rsidR="419DEF98">
        <w:rPr>
          <w:lang w:val="en-US"/>
        </w:rPr>
        <w:t>Hello song/video, Storytime song/video,</w:t>
      </w:r>
      <w:r w:rsidRPr="73B0064D" w:rsidR="7A411C16">
        <w:rPr>
          <w:lang w:val="en-US"/>
        </w:rPr>
        <w:t xml:space="preserve"> flashcards: </w:t>
      </w:r>
      <w:r w:rsidRPr="73B0064D" w:rsidR="1F41504D">
        <w:rPr>
          <w:i w:val="1"/>
          <w:iCs w:val="1"/>
          <w:lang w:val="en-US"/>
        </w:rPr>
        <w:t>orange, cucumbers, grapes, strawberries, tomatoes, carrots</w:t>
      </w:r>
      <w:r w:rsidRPr="73B0064D" w:rsidR="4673E01A">
        <w:rPr>
          <w:i w:val="1"/>
          <w:iCs w:val="1"/>
          <w:lang w:val="en-US"/>
        </w:rPr>
        <w:t>; a blanket,</w:t>
      </w:r>
      <w:r w:rsidRPr="73B0064D" w:rsidR="419DEF98">
        <w:rPr>
          <w:lang w:val="en-US"/>
        </w:rPr>
        <w:t xml:space="preserve"> </w:t>
      </w:r>
      <w:r w:rsidRPr="73B0064D" w:rsidR="450D3AFF">
        <w:rPr>
          <w:lang w:val="en-US"/>
        </w:rPr>
        <w:t xml:space="preserve">audio </w:t>
      </w:r>
      <w:r w:rsidRPr="73B0064D" w:rsidR="258D20D1">
        <w:rPr>
          <w:lang w:val="en-US"/>
        </w:rPr>
        <w:t>t</w:t>
      </w:r>
      <w:r w:rsidRPr="73B0064D" w:rsidR="75F0182C">
        <w:rPr>
          <w:lang w:val="en-US"/>
        </w:rPr>
        <w:t>rack</w:t>
      </w:r>
      <w:r w:rsidRPr="73B0064D" w:rsidR="51248B5C">
        <w:rPr>
          <w:lang w:val="en-US"/>
        </w:rPr>
        <w:t>s</w:t>
      </w:r>
      <w:r w:rsidRPr="73B0064D" w:rsidR="23120BF0">
        <w:rPr>
          <w:lang w:val="en-US"/>
        </w:rPr>
        <w:t xml:space="preserve"> 6.10-6.11</w:t>
      </w:r>
      <w:r w:rsidRPr="73B0064D" w:rsidR="6F61CCD0">
        <w:rPr>
          <w:lang w:val="en-US"/>
        </w:rPr>
        <w:t>, Ruby finger puppet</w:t>
      </w:r>
      <w:r w:rsidRPr="73B0064D" w:rsidR="7DC2041D">
        <w:rPr>
          <w:lang w:val="en-US"/>
        </w:rPr>
        <w:t xml:space="preserve">, two real or toy </w:t>
      </w:r>
      <w:r w:rsidRPr="73B0064D" w:rsidR="330C99A3">
        <w:rPr>
          <w:lang w:val="en-US"/>
        </w:rPr>
        <w:t xml:space="preserve">fruits (one clean and one </w:t>
      </w:r>
      <w:r w:rsidRPr="73B0064D" w:rsidR="6469310E">
        <w:rPr>
          <w:lang w:val="en-US"/>
        </w:rPr>
        <w:t xml:space="preserve">with some </w:t>
      </w:r>
      <w:r w:rsidRPr="73B0064D" w:rsidR="0D140E33">
        <w:rPr>
          <w:lang w:val="en-US"/>
        </w:rPr>
        <w:t>dirt)</w:t>
      </w:r>
      <w:r w:rsidRPr="73B0064D" w:rsidR="276C9749">
        <w:rPr>
          <w:lang w:val="en-US"/>
        </w:rPr>
        <w:t xml:space="preserve">, sponge, </w:t>
      </w:r>
      <w:r w:rsidRPr="73B0064D" w:rsidR="3DABC619">
        <w:rPr>
          <w:lang w:val="en-US"/>
        </w:rPr>
        <w:t>Ruby puppet</w:t>
      </w:r>
    </w:p>
    <w:p w:rsidRPr="00EA21CF" w:rsidR="00EA21CF" w:rsidP="00EA21CF" w:rsidRDefault="00EA21CF" w14:paraId="03883E3F" w14:textId="77777777">
      <w:pPr>
        <w:pStyle w:val="LessonStep"/>
        <w:rPr>
          <w:b/>
          <w:bCs/>
        </w:rPr>
      </w:pPr>
      <w:r>
        <w:rPr>
          <w:b/>
          <w:bCs/>
        </w:rPr>
        <w:t>BEFORE</w:t>
      </w:r>
      <w:r w:rsidRPr="384BA6CC">
        <w:rPr>
          <w:b/>
          <w:bCs/>
        </w:rPr>
        <w:t xml:space="preserve"> THE PAGE</w:t>
      </w:r>
    </w:p>
    <w:p w:rsidR="7A9755EA" w:rsidP="0A31CAFA" w:rsidRDefault="7A9755EA" w14:paraId="4CD3EAEB" w14:textId="0624CB9D">
      <w:pPr>
        <w:pStyle w:val="LessonStep"/>
      </w:pPr>
      <w:r w:rsidRPr="00750813">
        <w:t>Hello</w:t>
      </w:r>
      <w:r>
        <w:t xml:space="preserve"> </w:t>
      </w:r>
      <w:r w:rsidR="00E67E8E">
        <w:t>Routine</w:t>
      </w:r>
    </w:p>
    <w:p w:rsidR="7A9755EA" w:rsidRDefault="0062590B" w14:paraId="725EC05E" w14:textId="52D2B14C">
      <w:r>
        <w:t>Follow the Hello Routine. See TB p. 40</w:t>
      </w:r>
      <w:r w:rsidR="7A9755EA">
        <w:t>.</w:t>
      </w:r>
    </w:p>
    <w:p w:rsidR="41A5FFEB" w:rsidP="0A31CAFA" w:rsidRDefault="3CFAE2A6" w14:paraId="723572F9" w14:textId="23FD01CA">
      <w:pPr>
        <w:pStyle w:val="LessonStep"/>
      </w:pPr>
      <w:r>
        <w:t>Warm Up</w:t>
      </w:r>
    </w:p>
    <w:p w:rsidR="00DB52CD" w:rsidP="00DB52CD" w:rsidRDefault="00DB52CD" w14:paraId="6ED34660" w14:textId="4D9E7F45">
      <w:pPr>
        <w:rPr>
          <w:b/>
          <w:bCs/>
          <w:lang w:val="en-US"/>
        </w:rPr>
      </w:pPr>
      <w:r>
        <w:t xml:space="preserve">Do the </w:t>
      </w:r>
      <w:r w:rsidR="00507668">
        <w:t>Blanket</w:t>
      </w:r>
      <w:r>
        <w:t xml:space="preserve"> activity in TB p.65. Or choose another activity from the </w:t>
      </w:r>
      <w:r w:rsidRPr="00787119">
        <w:rPr>
          <w:i/>
          <w:iCs/>
        </w:rPr>
        <w:t>Vocabulary and Language Activity Bank</w:t>
      </w:r>
      <w:r w:rsidRPr="05623BD1" w:rsidR="67A617CC">
        <w:rPr>
          <w:i/>
          <w:iCs/>
        </w:rPr>
        <w:t xml:space="preserve"> </w:t>
      </w:r>
      <w:r w:rsidRPr="0463A883" w:rsidR="67A617CC">
        <w:rPr>
          <w:rFonts w:ascii="Aptos" w:hAnsi="Aptos" w:eastAsia="Aptos" w:cs="Aptos"/>
        </w:rPr>
        <w:t>to review lesson vocabulary</w:t>
      </w:r>
      <w:r>
        <w:t>. See TB p. 64</w:t>
      </w:r>
      <w:r w:rsidR="00E46B86">
        <w:t>-65</w:t>
      </w:r>
      <w:r>
        <w:t>.</w:t>
      </w:r>
    </w:p>
    <w:p w:rsidR="00AE25BF" w:rsidP="00AE25BF" w:rsidRDefault="00AE25BF" w14:paraId="20A27156" w14:textId="77777777">
      <w:pPr>
        <w:pStyle w:val="LessonStep"/>
        <w:rPr>
          <w:b/>
          <w:bCs/>
          <w:lang w:val="en-US"/>
        </w:rPr>
      </w:pPr>
      <w:r w:rsidRPr="00D01CD4">
        <w:rPr>
          <w:b/>
          <w:bCs/>
          <w:lang w:val="en-US"/>
        </w:rPr>
        <w:t>WITH THE PAGE</w:t>
      </w:r>
    </w:p>
    <w:p w:rsidR="41A5FFEB" w:rsidP="00785821" w:rsidRDefault="41A5FFEB" w14:paraId="231BF2D4" w14:textId="3585376B">
      <w:pPr>
        <w:pStyle w:val="LessonStep"/>
      </w:pPr>
      <w:r w:rsidRPr="0A31CAFA">
        <w:rPr>
          <w:lang w:val="en-US"/>
        </w:rPr>
        <w:t xml:space="preserve">1 Sing </w:t>
      </w:r>
      <w:proofErr w:type="gramStart"/>
      <w:r w:rsidRPr="002437F7" w:rsidR="48781EBB">
        <w:rPr>
          <w:i/>
          <w:iCs/>
          <w:lang w:val="en-US"/>
        </w:rPr>
        <w:t>T</w:t>
      </w:r>
      <w:r w:rsidRPr="002437F7">
        <w:rPr>
          <w:i/>
          <w:iCs/>
          <w:lang w:val="en-US"/>
        </w:rPr>
        <w:t>he</w:t>
      </w:r>
      <w:proofErr w:type="gramEnd"/>
      <w:r w:rsidRPr="002437F7">
        <w:rPr>
          <w:i/>
          <w:iCs/>
          <w:lang w:val="en-US"/>
        </w:rPr>
        <w:t xml:space="preserve"> </w:t>
      </w:r>
      <w:r w:rsidRPr="002437F7" w:rsidR="00327426">
        <w:rPr>
          <w:i/>
          <w:iCs/>
          <w:lang w:val="en-US"/>
        </w:rPr>
        <w:t>Storytime</w:t>
      </w:r>
      <w:r w:rsidRPr="002437F7" w:rsidR="0106ACAD">
        <w:rPr>
          <w:i/>
          <w:iCs/>
          <w:lang w:val="en-US"/>
        </w:rPr>
        <w:t xml:space="preserve"> </w:t>
      </w:r>
      <w:r w:rsidRPr="002437F7" w:rsidR="0106ACAD">
        <w:rPr>
          <w:i/>
          <w:iCs/>
        </w:rPr>
        <w:t>Song</w:t>
      </w:r>
      <w:r w:rsidRPr="0A31CAFA" w:rsidR="0106ACAD">
        <w:rPr>
          <w:lang w:val="en-US"/>
        </w:rPr>
        <w:t>.</w:t>
      </w:r>
    </w:p>
    <w:p w:rsidR="41A5FFEB" w:rsidP="00D01CD4" w:rsidRDefault="1DE73B2C" w14:paraId="62B65A2E" w14:textId="2A1307E4">
      <w:pPr>
        <w:rPr>
          <w:rFonts w:cs="Arial"/>
        </w:rPr>
      </w:pPr>
      <w:r w:rsidR="44B46E22">
        <w:rPr/>
        <w:t xml:space="preserve">Play </w:t>
      </w:r>
      <w:r w:rsidRPr="73B0064D" w:rsidR="44B46E22">
        <w:rPr>
          <w:i w:val="1"/>
          <w:iCs w:val="1"/>
        </w:rPr>
        <w:t>The Storytime Song</w:t>
      </w:r>
      <w:r w:rsidRPr="73B0064D" w:rsidR="6E28437F">
        <w:rPr>
          <w:i w:val="1"/>
          <w:iCs w:val="1"/>
        </w:rPr>
        <w:t xml:space="preserve"> </w:t>
      </w:r>
      <w:r w:rsidRPr="73B0064D" w:rsidR="6E28437F">
        <w:rPr>
          <w:i w:val="0"/>
          <w:iCs w:val="0"/>
        </w:rPr>
        <w:t>audio or video</w:t>
      </w:r>
      <w:r w:rsidR="44B46E22">
        <w:rPr/>
        <w:t>.</w:t>
      </w:r>
      <w:r w:rsidR="026D6C58">
        <w:rPr/>
        <w:t xml:space="preserve"> </w:t>
      </w:r>
      <w:r w:rsidR="44B46E22">
        <w:rPr/>
        <w:t>Encourage students to sing along</w:t>
      </w:r>
      <w:r w:rsidR="4BCE79BF">
        <w:rPr/>
        <w:t>.</w:t>
      </w:r>
      <w:r w:rsidR="49D4670E">
        <w:rPr/>
        <w:t xml:space="preserve"> Follow the Storytime Routine. See TB p. 41.</w:t>
      </w:r>
    </w:p>
    <w:p w:rsidR="41A5FFEB" w:rsidP="0A31CAFA" w:rsidRDefault="41A5FFEB" w14:paraId="207BADF9" w14:textId="246E7065">
      <w:pPr>
        <w:pStyle w:val="LessonStep"/>
      </w:pPr>
      <w:r w:rsidR="7A294219">
        <w:rPr/>
        <w:t xml:space="preserve">2 </w:t>
      </w:r>
      <w:r w:rsidR="55D08A9D">
        <w:rPr/>
        <w:t>Preview and predict with a Picture Walk</w:t>
      </w:r>
      <w:r w:rsidR="0223E0CF">
        <w:rPr/>
        <w:t>.</w:t>
      </w:r>
    </w:p>
    <w:p w:rsidR="006927E1" w:rsidP="73B0064D" w:rsidRDefault="00C72BAE" w14:paraId="5B9CDBAC" w14:textId="14A178EC">
      <w:pPr>
        <w:pStyle w:val="Normal"/>
        <w:rPr>
          <w:lang w:val="en-US"/>
        </w:rPr>
      </w:pPr>
      <w:r w:rsidR="338B6651">
        <w:rPr/>
        <w:t>Show or project the page.</w:t>
      </w:r>
      <w:r w:rsidR="323C5222">
        <w:rPr/>
        <w:t xml:space="preserve"> Point and read the title </w:t>
      </w:r>
      <w:r w:rsidRPr="73B0064D" w:rsidR="323C5222">
        <w:rPr>
          <w:i w:val="1"/>
          <w:iCs w:val="1"/>
        </w:rPr>
        <w:t xml:space="preserve">Ruby </w:t>
      </w:r>
      <w:r w:rsidRPr="73B0064D" w:rsidR="323C5222">
        <w:rPr>
          <w:i w:val="1"/>
          <w:iCs w:val="1"/>
        </w:rPr>
        <w:t>Doesn’t</w:t>
      </w:r>
      <w:r w:rsidRPr="73B0064D" w:rsidR="323C5222">
        <w:rPr>
          <w:i w:val="1"/>
          <w:iCs w:val="1"/>
        </w:rPr>
        <w:t xml:space="preserve"> Waste Food.</w:t>
      </w:r>
      <w:r w:rsidRPr="73B0064D" w:rsidR="323C5222">
        <w:rPr>
          <w:lang w:val="en-US"/>
        </w:rPr>
        <w:t xml:space="preserve"> </w:t>
      </w:r>
      <w:r w:rsidR="4CA25F89">
        <w:rPr/>
        <w:t>Preview and predict the story with a Picture Walk. Ask students what they think is happening in the scenes and who the characters are.</w:t>
      </w:r>
    </w:p>
    <w:p w:rsidR="41A5FFEB" w:rsidP="0A31CAFA" w:rsidRDefault="41A5FFEB" w14:paraId="7968C71E" w14:textId="7AF19CF7">
      <w:pPr>
        <w:pStyle w:val="LessonStep"/>
      </w:pPr>
      <w:r w:rsidRPr="0A31CAFA">
        <w:rPr>
          <w:color w:val="000000" w:themeColor="text1"/>
          <w:lang w:val="en-US"/>
        </w:rPr>
        <w:t xml:space="preserve">3 </w:t>
      </w:r>
      <w:r w:rsidR="00224B4F">
        <w:rPr>
          <w:color w:val="000000" w:themeColor="text1"/>
          <w:lang w:val="en-US"/>
        </w:rPr>
        <w:t>Listen and enjoy the story</w:t>
      </w:r>
      <w:r w:rsidRPr="0A31CAFA" w:rsidR="07BA3D2A">
        <w:rPr>
          <w:color w:val="000000" w:themeColor="text1"/>
          <w:lang w:val="en-US"/>
        </w:rPr>
        <w:t>.</w:t>
      </w:r>
    </w:p>
    <w:p w:rsidR="00082363" w:rsidP="6833ABC4" w:rsidRDefault="7F90835F" w14:paraId="61DC4600" w14:textId="244CE436">
      <w:pPr>
        <w:rPr>
          <w:lang w:val="en-US"/>
        </w:rPr>
      </w:pPr>
      <w:r>
        <w:t xml:space="preserve">Play </w:t>
      </w:r>
      <w:r w:rsidR="00F05E61">
        <w:t>track</w:t>
      </w:r>
      <w:r>
        <w:t xml:space="preserve"> 6.1</w:t>
      </w:r>
      <w:r w:rsidR="38A714E8">
        <w:t>0</w:t>
      </w:r>
      <w:r w:rsidR="7E4D5495">
        <w:t xml:space="preserve"> or the </w:t>
      </w:r>
      <w:r w:rsidRPr="1C2D11D2" w:rsidR="7E4D5495">
        <w:rPr>
          <w:lang w:val="en-US"/>
        </w:rPr>
        <w:t>video</w:t>
      </w:r>
      <w:r w:rsidR="00A32EB3">
        <w:rPr>
          <w:lang w:val="en-US"/>
        </w:rPr>
        <w:t xml:space="preserve"> </w:t>
      </w:r>
      <w:r w:rsidRPr="009366B8" w:rsidR="00A32EB3">
        <w:rPr>
          <w:i/>
          <w:iCs/>
          <w:lang w:val="en-US"/>
        </w:rPr>
        <w:t>Ruby Doesn’t Waste Food</w:t>
      </w:r>
      <w:r w:rsidRPr="1C2D11D2">
        <w:rPr>
          <w:lang w:val="en-US"/>
        </w:rPr>
        <w:t>. Check students’ comprehension of the story by having them hover over one scene to another using the Ruby finger puppet while they listen to it.</w:t>
      </w:r>
    </w:p>
    <w:p w:rsidRPr="009A02F0" w:rsidR="005E58CA" w:rsidP="6833ABC4" w:rsidRDefault="005C1966" w14:paraId="245FD17D" w14:textId="5FE29193">
      <w:pPr>
        <w:rPr>
          <w:lang w:val="en-US"/>
        </w:rPr>
      </w:pPr>
      <w:r w:rsidRPr="73B0064D" w:rsidR="07C8648E">
        <w:rPr>
          <w:lang w:val="en-US"/>
        </w:rPr>
        <w:t>After the story finishes, f</w:t>
      </w:r>
      <w:r w:rsidRPr="73B0064D" w:rsidR="1C8384C1">
        <w:rPr>
          <w:lang w:val="en-US"/>
        </w:rPr>
        <w:t xml:space="preserve">ocus </w:t>
      </w:r>
      <w:r w:rsidRPr="73B0064D" w:rsidR="764155B1">
        <w:rPr>
          <w:lang w:val="en-US"/>
        </w:rPr>
        <w:t>students'</w:t>
      </w:r>
      <w:r w:rsidRPr="73B0064D" w:rsidR="1C8384C1">
        <w:rPr>
          <w:lang w:val="en-US"/>
        </w:rPr>
        <w:t xml:space="preserve"> attention on frame </w:t>
      </w:r>
      <w:r w:rsidRPr="73B0064D" w:rsidR="6A71BB57">
        <w:rPr>
          <w:lang w:val="en-US"/>
        </w:rPr>
        <w:t>three</w:t>
      </w:r>
      <w:r w:rsidRPr="73B0064D" w:rsidR="1C8384C1">
        <w:rPr>
          <w:lang w:val="en-US"/>
        </w:rPr>
        <w:t xml:space="preserve"> and elicit </w:t>
      </w:r>
      <w:r w:rsidRPr="73B0064D" w:rsidR="6A71BB57">
        <w:rPr>
          <w:lang w:val="en-US"/>
        </w:rPr>
        <w:t>how</w:t>
      </w:r>
      <w:r w:rsidRPr="73B0064D" w:rsidR="1C8384C1">
        <w:rPr>
          <w:lang w:val="en-US"/>
        </w:rPr>
        <w:t xml:space="preserve"> Ruby </w:t>
      </w:r>
      <w:r w:rsidRPr="73B0064D" w:rsidR="6A71BB57">
        <w:rPr>
          <w:lang w:val="en-US"/>
        </w:rPr>
        <w:t>is feeling and why.</w:t>
      </w:r>
      <w:r w:rsidRPr="73B0064D" w:rsidR="4F394573">
        <w:rPr>
          <w:lang w:val="en-US"/>
        </w:rPr>
        <w:t xml:space="preserve"> Explain that sometimes food gets dirty, but that </w:t>
      </w:r>
      <w:r w:rsidRPr="73B0064D" w:rsidR="2B33E26D">
        <w:rPr>
          <w:lang w:val="en-US"/>
        </w:rPr>
        <w:t>doesn’t</w:t>
      </w:r>
      <w:r w:rsidRPr="73B0064D" w:rsidR="2B33E26D">
        <w:rPr>
          <w:lang w:val="en-US"/>
        </w:rPr>
        <w:t xml:space="preserve"> mean </w:t>
      </w:r>
      <w:r w:rsidRPr="73B0064D" w:rsidR="00D8986F">
        <w:rPr>
          <w:lang w:val="en-US"/>
        </w:rPr>
        <w:t xml:space="preserve">we should throw it away. </w:t>
      </w:r>
      <w:r w:rsidRPr="73B0064D" w:rsidR="59094F07">
        <w:rPr>
          <w:lang w:val="en-US"/>
        </w:rPr>
        <w:t xml:space="preserve">To explore the value further, show two real or toy fruits (one clean and one with some dirt on </w:t>
      </w:r>
      <w:r w:rsidRPr="73B0064D" w:rsidR="59094F07">
        <w:rPr>
          <w:lang w:val="en-US"/>
        </w:rPr>
        <w:t>it</w:t>
      </w:r>
      <w:r w:rsidRPr="73B0064D" w:rsidR="59094F07">
        <w:rPr>
          <w:lang w:val="en-US"/>
        </w:rPr>
        <w:t xml:space="preserve">). </w:t>
      </w:r>
      <w:r w:rsidRPr="73B0064D" w:rsidR="59094F07">
        <w:rPr>
          <w:lang w:val="en-US"/>
        </w:rPr>
        <w:t xml:space="preserve">Ask </w:t>
      </w:r>
      <w:r w:rsidRPr="73B0064D" w:rsidR="59094F07">
        <w:rPr>
          <w:i w:val="1"/>
          <w:iCs w:val="1"/>
          <w:lang w:val="en-US"/>
        </w:rPr>
        <w:t>What can you eat</w:t>
      </w:r>
      <w:r w:rsidRPr="73B0064D" w:rsidR="59094F07">
        <w:rPr>
          <w:lang w:val="en-US"/>
        </w:rPr>
        <w:t>?</w:t>
      </w:r>
      <w:r w:rsidRPr="73B0064D" w:rsidR="59094F07">
        <w:rPr>
          <w:lang w:val="en-US"/>
        </w:rPr>
        <w:t xml:space="preserve"> Let students share their thoughts. </w:t>
      </w:r>
      <w:r w:rsidRPr="73B0064D" w:rsidR="10181DB0">
        <w:rPr>
          <w:lang w:val="en-US"/>
        </w:rPr>
        <w:t>Foc</w:t>
      </w:r>
      <w:r w:rsidRPr="73B0064D" w:rsidR="79334CA2">
        <w:rPr>
          <w:lang w:val="en-US"/>
        </w:rPr>
        <w:t xml:space="preserve">us on frame </w:t>
      </w:r>
      <w:r w:rsidRPr="73B0064D" w:rsidR="31ED8C8A">
        <w:rPr>
          <w:lang w:val="en-US"/>
        </w:rPr>
        <w:t xml:space="preserve">4 and elicit what </w:t>
      </w:r>
      <w:r w:rsidRPr="73B0064D" w:rsidR="696EB856">
        <w:rPr>
          <w:lang w:val="en-US"/>
        </w:rPr>
        <w:t>Chen is doing.</w:t>
      </w:r>
      <w:r w:rsidRPr="73B0064D" w:rsidR="16BD1824">
        <w:rPr>
          <w:lang w:val="en-US"/>
        </w:rPr>
        <w:t xml:space="preserve"> </w:t>
      </w:r>
      <w:r w:rsidRPr="73B0064D" w:rsidR="59094F07">
        <w:rPr>
          <w:lang w:val="en-US"/>
        </w:rPr>
        <w:t xml:space="preserve">Then wipe </w:t>
      </w:r>
      <w:r w:rsidRPr="73B0064D" w:rsidR="02A24DF8">
        <w:rPr>
          <w:lang w:val="en-US"/>
        </w:rPr>
        <w:t>the dirty food with a sponge</w:t>
      </w:r>
      <w:r w:rsidRPr="73B0064D" w:rsidR="1273B1E8">
        <w:rPr>
          <w:lang w:val="en-US"/>
        </w:rPr>
        <w:t xml:space="preserve"> and explain that </w:t>
      </w:r>
      <w:r w:rsidRPr="73B0064D" w:rsidR="12566473">
        <w:rPr>
          <w:lang w:val="en-US"/>
        </w:rPr>
        <w:t xml:space="preserve">we can clean </w:t>
      </w:r>
      <w:r w:rsidRPr="73B0064D" w:rsidR="12566473">
        <w:rPr>
          <w:lang w:val="en-US"/>
        </w:rPr>
        <w:t>fruit</w:t>
      </w:r>
      <w:r w:rsidRPr="73B0064D" w:rsidR="7505E69E">
        <w:rPr>
          <w:lang w:val="en-US"/>
        </w:rPr>
        <w:t>.</w:t>
      </w:r>
    </w:p>
    <w:p w:rsidR="4370CD29" w:rsidP="73B0064D" w:rsidRDefault="4370CD29" w14:paraId="499D9FE3" w14:textId="2CBDE01E">
      <w:pPr>
        <w:pStyle w:val="LessonStepFeatureBox"/>
      </w:pPr>
      <w:r w:rsidR="4370CD29">
        <w:rPr/>
        <w:t>UDL Tip</w:t>
      </w:r>
    </w:p>
    <w:p w:rsidR="4370CD29" w:rsidP="73B0064D" w:rsidRDefault="4370CD29" w14:paraId="19513FEB" w14:textId="33FB5095">
      <w:pPr>
        <w:pStyle w:val="LessonStepFeatureBoxText"/>
        <w:rPr>
          <w:rFonts w:ascii="Aptos" w:hAnsi="Aptos" w:eastAsia="Aptos" w:cs="Aptos"/>
          <w:noProof w:val="0"/>
          <w:sz w:val="22"/>
          <w:szCs w:val="22"/>
          <w:lang w:val="en-US"/>
        </w:rPr>
      </w:pPr>
      <w:r w:rsidRPr="73B0064D" w:rsidR="4370CD29">
        <w:rPr>
          <w:noProof w:val="0"/>
          <w:lang w:val="en-GB"/>
        </w:rPr>
        <w:t xml:space="preserve">Building Background Knowledge: Share both examples and non-examples of ways foods can still be edible vs. thrown out. For example, A banana with some brown spots on its peel can still be fresh on the inside. A banana that has turned brown can be used to bake banana bread. An empty banana peel or very </w:t>
      </w:r>
      <w:r w:rsidRPr="73B0064D" w:rsidR="4370CD29">
        <w:rPr>
          <w:noProof w:val="0"/>
          <w:lang w:val="en-GB"/>
        </w:rPr>
        <w:t>very</w:t>
      </w:r>
      <w:r w:rsidRPr="73B0064D" w:rsidR="4370CD29">
        <w:rPr>
          <w:noProof w:val="0"/>
          <w:lang w:val="en-GB"/>
        </w:rPr>
        <w:t xml:space="preserve"> old banana would not be good for eating.</w:t>
      </w:r>
    </w:p>
    <w:p w:rsidR="41A5FFEB" w:rsidP="6833ABC4" w:rsidRDefault="41A5FFEB" w14:paraId="68FF8FF4" w14:textId="7968D8A0">
      <w:pPr>
        <w:pStyle w:val="LessonStep"/>
        <w:rPr>
          <w:color w:val="000000" w:themeColor="text1"/>
          <w:lang w:val="en-US"/>
        </w:rPr>
      </w:pPr>
      <w:r w:rsidRPr="6833ABC4">
        <w:rPr>
          <w:color w:val="000000" w:themeColor="text1"/>
          <w:lang w:val="en-US"/>
        </w:rPr>
        <w:t xml:space="preserve">4 </w:t>
      </w:r>
      <w:r w:rsidRPr="6833ABC4" w:rsidR="00224B4F">
        <w:rPr>
          <w:color w:val="000000" w:themeColor="text1"/>
          <w:lang w:val="en-US"/>
        </w:rPr>
        <w:t xml:space="preserve">Listen, point, and </w:t>
      </w:r>
      <w:proofErr w:type="gramStart"/>
      <w:r w:rsidRPr="6833ABC4" w:rsidR="00224B4F">
        <w:rPr>
          <w:color w:val="000000" w:themeColor="text1"/>
          <w:lang w:val="en-US"/>
        </w:rPr>
        <w:t>say</w:t>
      </w:r>
      <w:proofErr w:type="gramEnd"/>
      <w:r w:rsidRPr="6833ABC4" w:rsidR="00224B4F">
        <w:rPr>
          <w:color w:val="000000" w:themeColor="text1"/>
          <w:lang w:val="en-US"/>
        </w:rPr>
        <w:t>. Then act out</w:t>
      </w:r>
      <w:r w:rsidRPr="6833ABC4" w:rsidR="631F21F2">
        <w:rPr>
          <w:color w:val="000000" w:themeColor="text1"/>
          <w:lang w:val="en-US"/>
        </w:rPr>
        <w:t>.</w:t>
      </w:r>
    </w:p>
    <w:p w:rsidR="00EF09DF" w:rsidP="73B0064D" w:rsidRDefault="30626204" w14:paraId="0F5A0C71" w14:textId="61113ADD">
      <w:pPr>
        <w:pBdr>
          <w:bottom w:val="none" w:color="000000" w:sz="0" w:space="0"/>
        </w:pBdr>
        <w:rPr>
          <w:rFonts w:ascii="Aptos" w:hAnsi="Aptos" w:eastAsia="Aptos" w:cs="Aptos"/>
        </w:rPr>
      </w:pPr>
      <w:r w:rsidRPr="73B0064D" w:rsidR="16B31FC2">
        <w:rPr>
          <w:rFonts w:ascii="Aptos" w:hAnsi="Aptos" w:eastAsia="Aptos" w:cs="Aptos"/>
        </w:rPr>
        <w:t xml:space="preserve">Play </w:t>
      </w:r>
      <w:r w:rsidRPr="73B0064D" w:rsidR="4AD76D71">
        <w:rPr>
          <w:rFonts w:ascii="Aptos" w:hAnsi="Aptos" w:eastAsia="Aptos" w:cs="Aptos"/>
        </w:rPr>
        <w:t xml:space="preserve">track 6.11 </w:t>
      </w:r>
      <w:r w:rsidRPr="73B0064D" w:rsidR="19B1ACFB">
        <w:rPr>
          <w:rFonts w:ascii="Aptos" w:hAnsi="Aptos" w:eastAsia="Aptos" w:cs="Aptos"/>
        </w:rPr>
        <w:t>and have students follow the speech bubbles along with their finger</w:t>
      </w:r>
      <w:r w:rsidRPr="73B0064D" w:rsidR="16B31FC2">
        <w:rPr>
          <w:rFonts w:ascii="Aptos" w:hAnsi="Aptos" w:eastAsia="Aptos" w:cs="Aptos"/>
        </w:rPr>
        <w:t>.</w:t>
      </w:r>
      <w:r w:rsidRPr="73B0064D" w:rsidR="6BDE3CED">
        <w:rPr>
          <w:rFonts w:ascii="Aptos" w:hAnsi="Aptos" w:eastAsia="Aptos" w:cs="Aptos"/>
        </w:rPr>
        <w:t xml:space="preserve"> </w:t>
      </w:r>
      <w:r w:rsidRPr="73B0064D" w:rsidR="639F9A70">
        <w:rPr>
          <w:rFonts w:ascii="Aptos" w:hAnsi="Aptos" w:eastAsia="Aptos" w:cs="Aptos"/>
        </w:rPr>
        <w:t xml:space="preserve">Play the track again for them to repeat. </w:t>
      </w:r>
      <w:r w:rsidRPr="73B0064D" w:rsidR="6BDE3CED">
        <w:rPr>
          <w:rFonts w:ascii="Aptos" w:hAnsi="Aptos" w:eastAsia="Aptos" w:cs="Aptos"/>
        </w:rPr>
        <w:t>Then, h</w:t>
      </w:r>
      <w:r w:rsidRPr="73B0064D" w:rsidR="16B31FC2">
        <w:rPr>
          <w:rFonts w:ascii="Aptos" w:hAnsi="Aptos" w:eastAsia="Aptos" w:cs="Aptos"/>
        </w:rPr>
        <w:t xml:space="preserve">ave students act out the story. Allow students who </w:t>
      </w:r>
      <w:r w:rsidRPr="73B0064D" w:rsidR="16B31FC2">
        <w:rPr>
          <w:rFonts w:ascii="Aptos" w:hAnsi="Aptos" w:eastAsia="Aptos" w:cs="Aptos"/>
        </w:rPr>
        <w:t>don’t</w:t>
      </w:r>
      <w:r w:rsidRPr="73B0064D" w:rsidR="16B31FC2">
        <w:rPr>
          <w:rFonts w:ascii="Aptos" w:hAnsi="Aptos" w:eastAsia="Aptos" w:cs="Aptos"/>
        </w:rPr>
        <w:t xml:space="preserve"> feel comfortable acting out to draw or communicate their </w:t>
      </w:r>
      <w:r w:rsidRPr="73B0064D" w:rsidR="16B31FC2">
        <w:rPr>
          <w:rFonts w:ascii="Aptos" w:hAnsi="Aptos" w:eastAsia="Aptos" w:cs="Aptos"/>
        </w:rPr>
        <w:t>favorite</w:t>
      </w:r>
      <w:r w:rsidRPr="73B0064D" w:rsidR="16B31FC2">
        <w:rPr>
          <w:rFonts w:ascii="Aptos" w:hAnsi="Aptos" w:eastAsia="Aptos" w:cs="Aptos"/>
        </w:rPr>
        <w:t xml:space="preserve"> part of their story</w:t>
      </w:r>
      <w:r w:rsidRPr="73B0064D" w:rsidR="7ADC2964">
        <w:rPr>
          <w:rFonts w:ascii="Aptos" w:hAnsi="Aptos" w:eastAsia="Aptos" w:cs="Aptos"/>
        </w:rPr>
        <w:t xml:space="preserve"> in another way</w:t>
      </w:r>
      <w:r w:rsidRPr="73B0064D" w:rsidR="16B31FC2">
        <w:rPr>
          <w:rFonts w:ascii="Aptos" w:hAnsi="Aptos" w:eastAsia="Aptos" w:cs="Aptos"/>
        </w:rPr>
        <w:t>. If students want to listen to the story or watch the video again, allow them to do so as well.</w:t>
      </w:r>
    </w:p>
    <w:p w:rsidR="002E4E45" w:rsidP="002E4E45" w:rsidRDefault="002E4E45" w14:paraId="0F5674B3" w14:textId="13386C07">
      <w:pPr>
        <w:pStyle w:val="LessonStepFeatureBox"/>
      </w:pPr>
      <w:r>
        <w:t>Phonics Tip</w:t>
      </w:r>
    </w:p>
    <w:p w:rsidR="002E4E45" w:rsidP="002E4E45" w:rsidRDefault="002E4E45" w14:paraId="4EF73A57" w14:textId="7055316F">
      <w:pPr>
        <w:pStyle w:val="LessonStepFeatureBoxText"/>
      </w:pPr>
      <w:r w:rsidRPr="002E4E45">
        <w:t xml:space="preserve">Letter </w:t>
      </w:r>
      <w:proofErr w:type="spellStart"/>
      <w:r w:rsidRPr="002E4E45">
        <w:t>Yy</w:t>
      </w:r>
      <w:proofErr w:type="spellEnd"/>
      <w:r w:rsidRPr="002E4E45">
        <w:t xml:space="preserve">: After the story, tell students that Ruby says a word that starts with the letter Y and ask if they can find it on the page. If they need a hint, point them to frame 6 of the </w:t>
      </w:r>
      <w:proofErr w:type="gramStart"/>
      <w:r w:rsidRPr="002E4E45">
        <w:t>story</w:t>
      </w:r>
      <w:proofErr w:type="gramEnd"/>
      <w:r w:rsidRPr="002E4E45">
        <w:t xml:space="preserve"> (</w:t>
      </w:r>
      <w:r w:rsidRPr="002E4E45">
        <w:rPr>
          <w:i/>
          <w:iCs/>
        </w:rPr>
        <w:t>Yum!</w:t>
      </w:r>
      <w:r w:rsidRPr="002E4E45">
        <w:t xml:space="preserve">). Write the word on the board and circle or underline the first letter while having students repeat </w:t>
      </w:r>
      <w:r w:rsidRPr="002E4E45">
        <w:rPr>
          <w:i/>
          <w:iCs/>
        </w:rPr>
        <w:t>/y/, /y/, yum!</w:t>
      </w:r>
      <w:r w:rsidRPr="002E4E45">
        <w:t> </w:t>
      </w:r>
    </w:p>
    <w:p w:rsidRPr="00EF09DF" w:rsidR="5AA95709" w:rsidP="00EF09DF" w:rsidRDefault="5AA95709" w14:paraId="54D758BB" w14:textId="5E702576">
      <w:pPr>
        <w:pStyle w:val="LessonStep"/>
        <w:rPr>
          <w:b/>
          <w:bCs/>
        </w:rPr>
      </w:pPr>
      <w:r w:rsidRPr="00EF09DF">
        <w:rPr>
          <w:b/>
          <w:bCs/>
        </w:rPr>
        <w:t>AFTER THE PAGE</w:t>
      </w:r>
    </w:p>
    <w:p w:rsidR="00CA6001" w:rsidP="0A31CAFA" w:rsidRDefault="00CA6001" w14:paraId="01A911F5" w14:textId="558A133B">
      <w:pPr>
        <w:pStyle w:val="LessonStep"/>
      </w:pPr>
      <w:r>
        <w:t>Cooldown</w:t>
      </w:r>
    </w:p>
    <w:p w:rsidR="5AA95709" w:rsidP="00BB76D0" w:rsidRDefault="00FD4BB4" w14:paraId="42D9860F" w14:textId="43B4B72E">
      <w:pPr>
        <w:rPr>
          <w:rFonts w:ascii="Aptos" w:hAnsi="Aptos" w:eastAsia="Aptos" w:cs="Aptos"/>
        </w:rPr>
      </w:pPr>
      <w:r w:rsidRPr="73B0064D" w:rsidR="10B84418">
        <w:rPr>
          <w:rFonts w:ascii="Aptos" w:hAnsi="Aptos" w:eastAsia="Aptos" w:cs="Aptos"/>
        </w:rPr>
        <w:t xml:space="preserve">Play the </w:t>
      </w:r>
      <w:r w:rsidRPr="73B0064D" w:rsidR="10B84418">
        <w:rPr>
          <w:rFonts w:ascii="Aptos" w:hAnsi="Aptos" w:eastAsia="Aptos" w:cs="Aptos"/>
          <w:i w:val="1"/>
          <w:iCs w:val="1"/>
        </w:rPr>
        <w:t>Storytime Song</w:t>
      </w:r>
      <w:r w:rsidRPr="73B0064D" w:rsidR="79DE1D6A">
        <w:rPr>
          <w:rFonts w:ascii="Aptos" w:hAnsi="Aptos" w:eastAsia="Aptos" w:cs="Aptos"/>
        </w:rPr>
        <w:t>.</w:t>
      </w:r>
      <w:r w:rsidRPr="73B0064D" w:rsidR="79DE1D6A">
        <w:rPr>
          <w:rFonts w:ascii="Aptos" w:hAnsi="Aptos" w:eastAsia="Aptos" w:cs="Aptos"/>
        </w:rPr>
        <w:t xml:space="preserve"> </w:t>
      </w:r>
      <w:r w:rsidRPr="73B0064D" w:rsidR="4DD61C6E">
        <w:rPr>
          <w:rFonts w:ascii="Aptos" w:hAnsi="Aptos" w:eastAsia="Aptos" w:cs="Aptos"/>
        </w:rPr>
        <w:t xml:space="preserve">Have students pass </w:t>
      </w:r>
      <w:r w:rsidRPr="73B0064D" w:rsidR="6E58A683">
        <w:rPr>
          <w:rFonts w:ascii="Aptos" w:hAnsi="Aptos" w:eastAsia="Aptos" w:cs="Aptos"/>
        </w:rPr>
        <w:t xml:space="preserve">the Ruby puppet or another object around. Stop the track at </w:t>
      </w:r>
      <w:r w:rsidRPr="73B0064D" w:rsidR="0692A5F7">
        <w:rPr>
          <w:rFonts w:ascii="Aptos" w:hAnsi="Aptos" w:eastAsia="Aptos" w:cs="Aptos"/>
        </w:rPr>
        <w:t>any moment</w:t>
      </w:r>
      <w:r w:rsidRPr="73B0064D" w:rsidR="352A621E">
        <w:rPr>
          <w:rFonts w:ascii="Aptos" w:hAnsi="Aptos" w:eastAsia="Aptos" w:cs="Aptos"/>
        </w:rPr>
        <w:t>. Ask the</w:t>
      </w:r>
      <w:r w:rsidRPr="73B0064D" w:rsidR="0692A5F7">
        <w:rPr>
          <w:rFonts w:ascii="Aptos" w:hAnsi="Aptos" w:eastAsia="Aptos" w:cs="Aptos"/>
        </w:rPr>
        <w:t xml:space="preserve"> student holding the puppet or object </w:t>
      </w:r>
      <w:r w:rsidRPr="73B0064D" w:rsidR="352A621E">
        <w:rPr>
          <w:rFonts w:ascii="Aptos" w:hAnsi="Aptos" w:eastAsia="Aptos" w:cs="Aptos"/>
        </w:rPr>
        <w:t xml:space="preserve">to say what their </w:t>
      </w:r>
      <w:r w:rsidRPr="73B0064D" w:rsidR="352A621E">
        <w:rPr>
          <w:rFonts w:ascii="Aptos" w:hAnsi="Aptos" w:eastAsia="Aptos" w:cs="Aptos"/>
        </w:rPr>
        <w:t>favorite</w:t>
      </w:r>
      <w:r w:rsidRPr="73B0064D" w:rsidR="352A621E">
        <w:rPr>
          <w:rFonts w:ascii="Aptos" w:hAnsi="Aptos" w:eastAsia="Aptos" w:cs="Aptos"/>
        </w:rPr>
        <w:t xml:space="preserve"> part of the story was.</w:t>
      </w:r>
    </w:p>
    <w:p w:rsidR="00AD084D" w:rsidP="00AD084D" w:rsidRDefault="00AD084D" w14:paraId="00378856" w14:textId="1A2B4ECD">
      <w:pPr>
        <w:pStyle w:val="LessonStepFeatureBox"/>
      </w:pPr>
      <w:r w:rsidR="269AF679">
        <w:rPr/>
        <w:t>UDL Tip:</w:t>
      </w:r>
    </w:p>
    <w:p w:rsidR="00AD084D" w:rsidP="73B0064D" w:rsidRDefault="00AD084D" w14:paraId="259434BD" w14:textId="07477E30">
      <w:pPr>
        <w:pStyle w:val="LessonStepFeatureBoxText"/>
      </w:pPr>
      <w:r w:rsidRPr="73B0064D" w:rsidR="4ED4CB11">
        <w:rPr>
          <w:noProof w:val="0"/>
          <w:lang w:val="en-GB"/>
        </w:rPr>
        <w:t xml:space="preserve">Delivering Information Multiple Ways: </w:t>
      </w:r>
      <w:r w:rsidR="269AF679">
        <w:rPr/>
        <w:t>Children can act out a moment, make a sound, or say a word that reminds them of the story.</w:t>
      </w:r>
    </w:p>
    <w:p w:rsidR="5AA95709" w:rsidP="001208B1" w:rsidRDefault="5AA95709" w14:paraId="0D057553" w14:textId="0C47C41E">
      <w:pPr>
        <w:pStyle w:val="LessonStep"/>
        <w:rPr>
          <w:i/>
          <w:iCs/>
        </w:rPr>
      </w:pPr>
      <w:r>
        <w:t xml:space="preserve">Activity </w:t>
      </w:r>
      <w:r w:rsidRPr="00D01CD4">
        <w:t>Book</w:t>
      </w:r>
      <w:r>
        <w:t xml:space="preserve"> p. </w:t>
      </w:r>
      <w:r w:rsidR="00485899">
        <w:t>4</w:t>
      </w:r>
      <w:r w:rsidR="00E7608A">
        <w:t>0</w:t>
      </w:r>
      <w:r>
        <w:t xml:space="preserve"> </w:t>
      </w:r>
    </w:p>
    <w:p w:rsidR="5AA95709" w:rsidP="001208B1" w:rsidRDefault="5AA95709" w14:paraId="5611BC44" w14:textId="66AE91FC">
      <w:pPr>
        <w:rPr>
          <w:lang w:val="en-US"/>
        </w:rPr>
      </w:pPr>
      <w:r w:rsidRPr="0A31CAFA">
        <w:rPr>
          <w:lang w:val="en-US"/>
        </w:rPr>
        <w:t xml:space="preserve">1 </w:t>
      </w:r>
      <w:r w:rsidR="009D034E">
        <w:rPr>
          <w:lang w:val="en-US"/>
        </w:rPr>
        <w:t>Look at the pictures. 2 Color the numbers to order the story.</w:t>
      </w:r>
    </w:p>
    <w:p w:rsidR="5AA95709" w:rsidP="0A31CAFA" w:rsidRDefault="5AA95709" w14:paraId="1C9A57BB" w14:textId="5FFD3514">
      <w:pPr>
        <w:pStyle w:val="LessonStep"/>
      </w:pPr>
      <w:r>
        <w:t>Literacy and SEL Pad</w:t>
      </w:r>
      <w:r w:rsidR="00FF6CCC">
        <w:t xml:space="preserve"> p. </w:t>
      </w:r>
      <w:r w:rsidR="00B06F23">
        <w:t>56</w:t>
      </w:r>
    </w:p>
    <w:p w:rsidRPr="00236176" w:rsidR="0017012C" w:rsidP="0017012C" w:rsidRDefault="008E4E03" w14:paraId="37E513D8" w14:textId="6B0698C7">
      <w:pPr>
        <w:rPr>
          <w:rFonts w:ascii="Aptos" w:hAnsi="Aptos" w:eastAsia="Aptos" w:cs="Aptos"/>
          <w:color w:val="000000" w:themeColor="text1"/>
        </w:rPr>
      </w:pPr>
      <w:r>
        <w:rPr>
          <w:rFonts w:ascii="Aptos" w:hAnsi="Aptos" w:eastAsia="Aptos" w:cs="Aptos"/>
          <w:color w:val="000000" w:themeColor="text1"/>
        </w:rPr>
        <w:t>1 Read and trace the words. Circle.</w:t>
      </w:r>
    </w:p>
    <w:p w:rsidR="41A5FFEB" w:rsidP="0A31CAFA" w:rsidRDefault="00F05E61" w14:paraId="471B4B7D" w14:textId="7D4F8A67">
      <w:pPr>
        <w:pStyle w:val="AudioscriptHead"/>
        <w:spacing w:after="0" w:line="240" w:lineRule="auto"/>
        <w:rPr>
          <w:b/>
          <w:bCs/>
          <w:lang w:val="en-US"/>
        </w:rPr>
      </w:pPr>
      <w:r w:rsidR="75F0182C">
        <w:rPr/>
        <w:t>Audioscripts</w:t>
      </w:r>
    </w:p>
    <w:p w:rsidR="73B0064D" w:rsidP="73B0064D" w:rsidRDefault="73B0064D" w14:paraId="0B12EE02" w14:textId="6C8A76F3">
      <w:pPr>
        <w:pStyle w:val="AudioscriptTrack"/>
      </w:pPr>
    </w:p>
    <w:p w:rsidR="41A5FFEB" w:rsidP="0A31CAFA" w:rsidRDefault="41A5FFEB" w14:paraId="5A93AC4D" w14:textId="32E3939B">
      <w:pPr>
        <w:pStyle w:val="AudioscriptTrack"/>
      </w:pPr>
      <w:r>
        <w:t xml:space="preserve">Track </w:t>
      </w:r>
      <w:r w:rsidR="00BA7A1F">
        <w:t>6.</w:t>
      </w:r>
      <w:r w:rsidR="001325CC">
        <w:t>10</w:t>
      </w:r>
    </w:p>
    <w:p w:rsidRPr="008300DC" w:rsidR="00722349" w:rsidP="00722349" w:rsidRDefault="00722349" w14:paraId="65136627" w14:textId="77777777">
      <w:pPr>
        <w:pStyle w:val="AudioscriptDialogue"/>
        <w:rPr>
          <w:b/>
          <w:bCs/>
          <w:lang w:val="en-US"/>
        </w:rPr>
      </w:pPr>
      <w:r w:rsidRPr="008300DC">
        <w:rPr>
          <w:b/>
          <w:bCs/>
        </w:rPr>
        <w:t xml:space="preserve">Ruby </w:t>
      </w:r>
      <w:proofErr w:type="spellStart"/>
      <w:r w:rsidRPr="008300DC">
        <w:rPr>
          <w:b/>
          <w:bCs/>
        </w:rPr>
        <w:t>Doesn’t</w:t>
      </w:r>
      <w:proofErr w:type="spellEnd"/>
      <w:r w:rsidRPr="008300DC">
        <w:rPr>
          <w:b/>
          <w:bCs/>
        </w:rPr>
        <w:t xml:space="preserve"> Waste Food</w:t>
      </w:r>
      <w:r w:rsidRPr="008300DC">
        <w:rPr>
          <w:b/>
          <w:bCs/>
          <w:lang w:val="en-US"/>
        </w:rPr>
        <w:t> </w:t>
      </w:r>
    </w:p>
    <w:p w:rsidRPr="00722349" w:rsidR="00722349" w:rsidP="00722349" w:rsidRDefault="00722349" w14:paraId="7D245B0A" w14:textId="7CDF5259">
      <w:pPr>
        <w:pStyle w:val="AudioscriptDialogue"/>
        <w:rPr>
          <w:lang w:val="en-US"/>
        </w:rPr>
      </w:pPr>
      <w:proofErr w:type="spellStart"/>
      <w:proofErr w:type="gramStart"/>
      <w:r w:rsidRPr="00027886">
        <w:rPr>
          <w:b/>
          <w:bCs/>
        </w:rPr>
        <w:t>Narrator</w:t>
      </w:r>
      <w:proofErr w:type="spellEnd"/>
      <w:r w:rsidRPr="00027886">
        <w:rPr>
          <w:b/>
          <w:bCs/>
        </w:rPr>
        <w:t>:</w:t>
      </w:r>
      <w:proofErr w:type="gramEnd"/>
      <w:r w:rsidRPr="00722349">
        <w:t xml:space="preserve"> Ruby </w:t>
      </w:r>
      <w:proofErr w:type="spellStart"/>
      <w:r w:rsidRPr="00722349">
        <w:t>is</w:t>
      </w:r>
      <w:proofErr w:type="spellEnd"/>
      <w:r w:rsidRPr="00722349">
        <w:t xml:space="preserve"> at </w:t>
      </w:r>
      <w:proofErr w:type="spellStart"/>
      <w:r w:rsidRPr="00722349">
        <w:t>Chen's</w:t>
      </w:r>
      <w:proofErr w:type="spellEnd"/>
      <w:r w:rsidRPr="00722349">
        <w:t xml:space="preserve"> </w:t>
      </w:r>
      <w:proofErr w:type="spellStart"/>
      <w:r w:rsidRPr="00722349">
        <w:t>treehouse</w:t>
      </w:r>
      <w:proofErr w:type="spellEnd"/>
      <w:r w:rsidRPr="00722349">
        <w:t>.</w:t>
      </w:r>
    </w:p>
    <w:p w:rsidRPr="00722349" w:rsidR="00722349" w:rsidP="00722349" w:rsidRDefault="00722349" w14:paraId="76C57D13" w14:textId="3C1651C1">
      <w:pPr>
        <w:pStyle w:val="AudioscriptDialogue"/>
        <w:rPr>
          <w:lang w:val="en-US"/>
        </w:rPr>
      </w:pPr>
      <w:proofErr w:type="gramStart"/>
      <w:r w:rsidRPr="00027886">
        <w:rPr>
          <w:b/>
          <w:bCs/>
        </w:rPr>
        <w:t>Ruby:</w:t>
      </w:r>
      <w:proofErr w:type="gramEnd"/>
      <w:r w:rsidRPr="00722349">
        <w:t xml:space="preserve"> Hello, </w:t>
      </w:r>
      <w:proofErr w:type="gramStart"/>
      <w:r w:rsidRPr="00722349">
        <w:t>Chen!</w:t>
      </w:r>
      <w:proofErr w:type="gramEnd"/>
    </w:p>
    <w:p w:rsidRPr="00722349" w:rsidR="00722349" w:rsidP="00722349" w:rsidRDefault="00722349" w14:paraId="115C439B" w14:textId="1E67154C">
      <w:pPr>
        <w:pStyle w:val="AudioscriptDialogue"/>
        <w:rPr>
          <w:lang w:val="en-US"/>
        </w:rPr>
      </w:pPr>
      <w:proofErr w:type="gramStart"/>
      <w:r w:rsidRPr="00027886">
        <w:rPr>
          <w:b/>
          <w:bCs/>
        </w:rPr>
        <w:t>Chen:</w:t>
      </w:r>
      <w:proofErr w:type="gramEnd"/>
      <w:r w:rsidRPr="00722349">
        <w:t xml:space="preserve"> Hi, </w:t>
      </w:r>
      <w:proofErr w:type="gramStart"/>
      <w:r w:rsidRPr="00722349">
        <w:t>Ruby!</w:t>
      </w:r>
      <w:proofErr w:type="gramEnd"/>
      <w:r w:rsidRPr="00722349">
        <w:t xml:space="preserve"> Are </w:t>
      </w:r>
      <w:proofErr w:type="spellStart"/>
      <w:r w:rsidRPr="00722349">
        <w:t>you</w:t>
      </w:r>
      <w:proofErr w:type="spellEnd"/>
      <w:r w:rsidRPr="00722349">
        <w:t xml:space="preserve"> </w:t>
      </w:r>
      <w:proofErr w:type="spellStart"/>
      <w:proofErr w:type="gramStart"/>
      <w:r w:rsidRPr="00722349">
        <w:t>hungry</w:t>
      </w:r>
      <w:proofErr w:type="spellEnd"/>
      <w:r w:rsidRPr="00722349">
        <w:t>?</w:t>
      </w:r>
      <w:proofErr w:type="gramEnd"/>
    </w:p>
    <w:p w:rsidRPr="00722349" w:rsidR="00722349" w:rsidP="00722349" w:rsidRDefault="00722349" w14:paraId="1B9A54F9" w14:textId="2DCA11B6">
      <w:pPr>
        <w:pStyle w:val="AudioscriptDialogue"/>
        <w:rPr>
          <w:lang w:val="en-US"/>
        </w:rPr>
      </w:pPr>
      <w:proofErr w:type="gramStart"/>
      <w:r w:rsidRPr="00027886">
        <w:rPr>
          <w:b/>
          <w:bCs/>
        </w:rPr>
        <w:t>Ruby:</w:t>
      </w:r>
      <w:proofErr w:type="gramEnd"/>
      <w:r w:rsidRPr="00722349">
        <w:t xml:space="preserve"> Yes, </w:t>
      </w:r>
      <w:proofErr w:type="spellStart"/>
      <w:r w:rsidRPr="00722349">
        <w:t>I’m</w:t>
      </w:r>
      <w:proofErr w:type="spellEnd"/>
      <w:r w:rsidRPr="00722349">
        <w:t xml:space="preserve"> </w:t>
      </w:r>
      <w:proofErr w:type="spellStart"/>
      <w:proofErr w:type="gramStart"/>
      <w:r w:rsidRPr="00722349">
        <w:t>hungry</w:t>
      </w:r>
      <w:proofErr w:type="spellEnd"/>
      <w:r w:rsidRPr="00722349">
        <w:t>!</w:t>
      </w:r>
      <w:proofErr w:type="gramEnd"/>
      <w:r w:rsidRPr="00722349">
        <w:t xml:space="preserve"> </w:t>
      </w:r>
      <w:proofErr w:type="spellStart"/>
      <w:r w:rsidRPr="00722349">
        <w:t>Thank</w:t>
      </w:r>
      <w:proofErr w:type="spellEnd"/>
      <w:r w:rsidRPr="00722349">
        <w:t xml:space="preserve"> </w:t>
      </w:r>
      <w:proofErr w:type="spellStart"/>
      <w:proofErr w:type="gramStart"/>
      <w:r w:rsidRPr="00722349">
        <w:t>you</w:t>
      </w:r>
      <w:proofErr w:type="spellEnd"/>
      <w:r w:rsidRPr="00722349">
        <w:t>!</w:t>
      </w:r>
      <w:proofErr w:type="gramEnd"/>
    </w:p>
    <w:p w:rsidRPr="00722349" w:rsidR="00722349" w:rsidP="00722349" w:rsidRDefault="00722349" w14:paraId="0ABA88C3" w14:textId="73A8CCEA">
      <w:pPr>
        <w:pStyle w:val="AudioscriptDialogue"/>
        <w:rPr>
          <w:lang w:val="en-US"/>
        </w:rPr>
      </w:pPr>
      <w:proofErr w:type="gramStart"/>
      <w:r w:rsidRPr="00027886">
        <w:rPr>
          <w:b/>
          <w:bCs/>
        </w:rPr>
        <w:t>Chen:</w:t>
      </w:r>
      <w:proofErr w:type="gramEnd"/>
      <w:r w:rsidRPr="00722349">
        <w:t xml:space="preserve"> I have </w:t>
      </w:r>
      <w:proofErr w:type="spellStart"/>
      <w:r w:rsidRPr="00722349">
        <w:t>cucumbers</w:t>
      </w:r>
      <w:proofErr w:type="spellEnd"/>
      <w:r w:rsidRPr="00722349">
        <w:t xml:space="preserve">, </w:t>
      </w:r>
      <w:proofErr w:type="spellStart"/>
      <w:r w:rsidRPr="00722349">
        <w:t>carrots</w:t>
      </w:r>
      <w:proofErr w:type="spellEnd"/>
      <w:r w:rsidRPr="00722349">
        <w:t xml:space="preserve">, </w:t>
      </w:r>
      <w:proofErr w:type="spellStart"/>
      <w:r w:rsidRPr="00722349">
        <w:t>grapes</w:t>
      </w:r>
      <w:proofErr w:type="spellEnd"/>
      <w:r w:rsidRPr="00722349">
        <w:t>, and oranges.</w:t>
      </w:r>
    </w:p>
    <w:p w:rsidRPr="00722349" w:rsidR="00722349" w:rsidP="00722349" w:rsidRDefault="00722349" w14:paraId="311D4C13" w14:textId="3B03E43F">
      <w:pPr>
        <w:pStyle w:val="AudioscriptDialogue"/>
        <w:rPr>
          <w:lang w:val="en-US"/>
        </w:rPr>
      </w:pPr>
      <w:proofErr w:type="gramStart"/>
      <w:r w:rsidRPr="00027886">
        <w:rPr>
          <w:b/>
          <w:bCs/>
        </w:rPr>
        <w:t>Ruby:</w:t>
      </w:r>
      <w:proofErr w:type="gramEnd"/>
      <w:r w:rsidRPr="00722349">
        <w:t xml:space="preserve"> I </w:t>
      </w:r>
      <w:proofErr w:type="spellStart"/>
      <w:r w:rsidRPr="00722349">
        <w:t>don’t</w:t>
      </w:r>
      <w:proofErr w:type="spellEnd"/>
      <w:r w:rsidRPr="00722349">
        <w:t xml:space="preserve"> like </w:t>
      </w:r>
      <w:proofErr w:type="spellStart"/>
      <w:proofErr w:type="gramStart"/>
      <w:r w:rsidRPr="00722349">
        <w:t>cucumbers</w:t>
      </w:r>
      <w:proofErr w:type="spellEnd"/>
      <w:r w:rsidRPr="00722349">
        <w:t>!</w:t>
      </w:r>
      <w:proofErr w:type="gramEnd"/>
      <w:r w:rsidRPr="00722349">
        <w:t xml:space="preserve"> But I like </w:t>
      </w:r>
      <w:proofErr w:type="spellStart"/>
      <w:r w:rsidRPr="00722349">
        <w:t>carrots</w:t>
      </w:r>
      <w:proofErr w:type="spellEnd"/>
      <w:r w:rsidRPr="00722349">
        <w:t xml:space="preserve">. And I like </w:t>
      </w:r>
      <w:proofErr w:type="gramStart"/>
      <w:r w:rsidRPr="00722349">
        <w:t>oranges</w:t>
      </w:r>
      <w:proofErr w:type="gramEnd"/>
      <w:r w:rsidRPr="00722349">
        <w:t xml:space="preserve"> and </w:t>
      </w:r>
      <w:proofErr w:type="spellStart"/>
      <w:r w:rsidRPr="00722349">
        <w:t>grapes</w:t>
      </w:r>
      <w:proofErr w:type="spellEnd"/>
      <w:r w:rsidRPr="00722349">
        <w:t xml:space="preserve">. </w:t>
      </w:r>
      <w:proofErr w:type="spellStart"/>
      <w:proofErr w:type="gramStart"/>
      <w:r w:rsidRPr="00722349">
        <w:t>Yummy</w:t>
      </w:r>
      <w:proofErr w:type="spellEnd"/>
      <w:r w:rsidRPr="00722349">
        <w:t>!</w:t>
      </w:r>
      <w:proofErr w:type="gramEnd"/>
    </w:p>
    <w:p w:rsidR="00C13CB5" w:rsidP="00722349" w:rsidRDefault="00C13CB5" w14:paraId="568EF044" w14:textId="77777777">
      <w:pPr>
        <w:pStyle w:val="AudioscriptDialogue"/>
      </w:pPr>
    </w:p>
    <w:p w:rsidRPr="00722349" w:rsidR="00722349" w:rsidP="00722349" w:rsidRDefault="00722349" w14:paraId="1597B2E1" w14:textId="3865FB15">
      <w:pPr>
        <w:pStyle w:val="AudioscriptDialogue"/>
        <w:rPr>
          <w:lang w:val="en-US"/>
        </w:rPr>
      </w:pPr>
      <w:proofErr w:type="spellStart"/>
      <w:proofErr w:type="gramStart"/>
      <w:r w:rsidRPr="00027886">
        <w:rPr>
          <w:b/>
          <w:bCs/>
        </w:rPr>
        <w:t>Narrator</w:t>
      </w:r>
      <w:proofErr w:type="spellEnd"/>
      <w:r w:rsidRPr="00027886">
        <w:rPr>
          <w:b/>
          <w:bCs/>
        </w:rPr>
        <w:t>:</w:t>
      </w:r>
      <w:proofErr w:type="gramEnd"/>
      <w:r w:rsidRPr="00722349">
        <w:t xml:space="preserve"> Ruby </w:t>
      </w:r>
      <w:proofErr w:type="spellStart"/>
      <w:r w:rsidRPr="00722349">
        <w:t>is</w:t>
      </w:r>
      <w:proofErr w:type="spellEnd"/>
      <w:r w:rsidRPr="00722349">
        <w:t xml:space="preserve"> </w:t>
      </w:r>
      <w:proofErr w:type="spellStart"/>
      <w:r w:rsidRPr="00722349">
        <w:t>excited</w:t>
      </w:r>
      <w:proofErr w:type="spellEnd"/>
      <w:r w:rsidRPr="00722349">
        <w:t xml:space="preserve">. </w:t>
      </w:r>
      <w:proofErr w:type="spellStart"/>
      <w:r w:rsidRPr="00722349">
        <w:t>She</w:t>
      </w:r>
      <w:proofErr w:type="spellEnd"/>
      <w:r w:rsidRPr="00722349">
        <w:t xml:space="preserve"> </w:t>
      </w:r>
      <w:proofErr w:type="spellStart"/>
      <w:r w:rsidRPr="00722349">
        <w:t>wants</w:t>
      </w:r>
      <w:proofErr w:type="spellEnd"/>
      <w:r w:rsidRPr="00722349">
        <w:t xml:space="preserve"> </w:t>
      </w:r>
      <w:proofErr w:type="spellStart"/>
      <w:r w:rsidRPr="00722349">
        <w:t>some</w:t>
      </w:r>
      <w:proofErr w:type="spellEnd"/>
      <w:r w:rsidRPr="00722349">
        <w:t xml:space="preserve"> oranges and </w:t>
      </w:r>
      <w:proofErr w:type="spellStart"/>
      <w:r w:rsidRPr="00722349">
        <w:t>grapes</w:t>
      </w:r>
      <w:proofErr w:type="spellEnd"/>
      <w:r w:rsidRPr="00722349">
        <w:t>.</w:t>
      </w:r>
    </w:p>
    <w:p w:rsidRPr="00722349" w:rsidR="00722349" w:rsidP="00722349" w:rsidRDefault="00722349" w14:paraId="77B6313C" w14:textId="3B5E3211">
      <w:pPr>
        <w:pStyle w:val="AudioscriptDialogue"/>
        <w:rPr>
          <w:lang w:val="en-US"/>
        </w:rPr>
      </w:pPr>
      <w:proofErr w:type="gramStart"/>
      <w:r w:rsidRPr="00027886">
        <w:rPr>
          <w:b/>
          <w:bCs/>
        </w:rPr>
        <w:t>Chen:</w:t>
      </w:r>
      <w:proofErr w:type="gramEnd"/>
      <w:r w:rsidRPr="00722349">
        <w:t xml:space="preserve"> Oh, </w:t>
      </w:r>
      <w:proofErr w:type="gramStart"/>
      <w:r w:rsidRPr="00722349">
        <w:t>no!</w:t>
      </w:r>
      <w:proofErr w:type="gramEnd"/>
    </w:p>
    <w:p w:rsidRPr="00722349" w:rsidR="00722349" w:rsidP="00722349" w:rsidRDefault="00722349" w14:paraId="238BC049" w14:textId="27B37D0F">
      <w:pPr>
        <w:pStyle w:val="AudioscriptDialogue"/>
        <w:rPr>
          <w:lang w:val="en-US"/>
        </w:rPr>
      </w:pPr>
      <w:proofErr w:type="gramStart"/>
      <w:r w:rsidRPr="00027886">
        <w:rPr>
          <w:b/>
          <w:bCs/>
        </w:rPr>
        <w:t>Ruby:</w:t>
      </w:r>
      <w:proofErr w:type="gramEnd"/>
      <w:r w:rsidRPr="00722349">
        <w:t xml:space="preserve"> </w:t>
      </w:r>
      <w:proofErr w:type="spellStart"/>
      <w:r w:rsidRPr="00722349">
        <w:t>I’m</w:t>
      </w:r>
      <w:proofErr w:type="spellEnd"/>
      <w:r w:rsidRPr="00722349">
        <w:t xml:space="preserve"> </w:t>
      </w:r>
      <w:proofErr w:type="spellStart"/>
      <w:r w:rsidRPr="00722349">
        <w:t>sorry</w:t>
      </w:r>
      <w:proofErr w:type="spellEnd"/>
      <w:r w:rsidRPr="00722349">
        <w:t xml:space="preserve">, </w:t>
      </w:r>
      <w:proofErr w:type="gramStart"/>
      <w:r w:rsidRPr="00722349">
        <w:t>Chen!</w:t>
      </w:r>
      <w:proofErr w:type="gramEnd"/>
    </w:p>
    <w:p w:rsidRPr="00722349" w:rsidR="00722349" w:rsidP="00722349" w:rsidRDefault="00722349" w14:paraId="435C832A" w14:textId="2BD17BD9">
      <w:pPr>
        <w:pStyle w:val="AudioscriptDialogue"/>
        <w:rPr>
          <w:lang w:val="en-US"/>
        </w:rPr>
      </w:pPr>
      <w:proofErr w:type="gramStart"/>
      <w:r w:rsidRPr="00027886">
        <w:rPr>
          <w:b/>
          <w:bCs/>
        </w:rPr>
        <w:t>Chen:</w:t>
      </w:r>
      <w:proofErr w:type="gramEnd"/>
      <w:r w:rsidRPr="00722349">
        <w:t xml:space="preserve"> </w:t>
      </w:r>
      <w:proofErr w:type="spellStart"/>
      <w:r w:rsidRPr="00722349">
        <w:t>It’s</w:t>
      </w:r>
      <w:proofErr w:type="spellEnd"/>
      <w:r w:rsidRPr="00722349">
        <w:t xml:space="preserve"> OK. Don’t </w:t>
      </w:r>
      <w:proofErr w:type="spellStart"/>
      <w:r w:rsidRPr="00722349">
        <w:t>worry</w:t>
      </w:r>
      <w:proofErr w:type="spellEnd"/>
      <w:r w:rsidRPr="00722349">
        <w:t>.</w:t>
      </w:r>
    </w:p>
    <w:p w:rsidRPr="00722349" w:rsidR="00722349" w:rsidP="00722349" w:rsidRDefault="00722349" w14:paraId="37DF659B" w14:textId="44A43898">
      <w:pPr>
        <w:pStyle w:val="AudioscriptDialogue"/>
        <w:rPr>
          <w:lang w:val="en-US"/>
        </w:rPr>
      </w:pPr>
      <w:r w:rsidRPr="00722349">
        <w:rPr>
          <w:lang w:val="en-US"/>
        </w:rPr>
        <w:t> </w:t>
      </w:r>
    </w:p>
    <w:p w:rsidRPr="00722349" w:rsidR="00722349" w:rsidP="00722349" w:rsidRDefault="00722349" w14:paraId="1049BBEF" w14:textId="1E88EDAE">
      <w:pPr>
        <w:pStyle w:val="AudioscriptDialogue"/>
        <w:rPr>
          <w:lang w:val="en-US"/>
        </w:rPr>
      </w:pPr>
      <w:proofErr w:type="spellStart"/>
      <w:proofErr w:type="gramStart"/>
      <w:r w:rsidRPr="00027886">
        <w:rPr>
          <w:b/>
          <w:bCs/>
        </w:rPr>
        <w:t>Narrator</w:t>
      </w:r>
      <w:proofErr w:type="spellEnd"/>
      <w:r w:rsidRPr="00027886">
        <w:rPr>
          <w:b/>
          <w:bCs/>
        </w:rPr>
        <w:t>:</w:t>
      </w:r>
      <w:proofErr w:type="gramEnd"/>
      <w:r w:rsidRPr="00722349">
        <w:t xml:space="preserve"> The </w:t>
      </w:r>
      <w:proofErr w:type="spellStart"/>
      <w:r w:rsidRPr="00722349">
        <w:t>grapes</w:t>
      </w:r>
      <w:proofErr w:type="spellEnd"/>
      <w:r w:rsidRPr="00722349">
        <w:t xml:space="preserve"> are </w:t>
      </w:r>
      <w:proofErr w:type="spellStart"/>
      <w:r w:rsidRPr="00722349">
        <w:t>dirty</w:t>
      </w:r>
      <w:proofErr w:type="spellEnd"/>
      <w:r w:rsidRPr="00722349">
        <w:t xml:space="preserve"> </w:t>
      </w:r>
      <w:proofErr w:type="spellStart"/>
      <w:r w:rsidRPr="00722349">
        <w:t>now</w:t>
      </w:r>
      <w:proofErr w:type="spellEnd"/>
      <w:r w:rsidRPr="00722349">
        <w:t xml:space="preserve">. Ruby </w:t>
      </w:r>
      <w:proofErr w:type="spellStart"/>
      <w:r w:rsidRPr="00722349">
        <w:t>isn't</w:t>
      </w:r>
      <w:proofErr w:type="spellEnd"/>
      <w:r w:rsidRPr="00722349">
        <w:t xml:space="preserve"> happy.</w:t>
      </w:r>
    </w:p>
    <w:p w:rsidRPr="00722349" w:rsidR="00722349" w:rsidP="00722349" w:rsidRDefault="00722349" w14:paraId="77BB8461" w14:textId="0612E862">
      <w:pPr>
        <w:pStyle w:val="AudioscriptDialogue"/>
        <w:rPr>
          <w:lang w:val="en-US"/>
        </w:rPr>
      </w:pPr>
      <w:proofErr w:type="gramStart"/>
      <w:r w:rsidRPr="00027886">
        <w:rPr>
          <w:b/>
          <w:bCs/>
        </w:rPr>
        <w:t>Ruby:</w:t>
      </w:r>
      <w:proofErr w:type="gramEnd"/>
      <w:r w:rsidRPr="00722349">
        <w:t xml:space="preserve"> </w:t>
      </w:r>
      <w:proofErr w:type="spellStart"/>
      <w:proofErr w:type="gramStart"/>
      <w:r w:rsidRPr="00722349">
        <w:t>Yuck</w:t>
      </w:r>
      <w:proofErr w:type="spellEnd"/>
      <w:r w:rsidRPr="00722349">
        <w:t>!</w:t>
      </w:r>
      <w:proofErr w:type="gramEnd"/>
      <w:r w:rsidRPr="00722349">
        <w:t xml:space="preserve"> I </w:t>
      </w:r>
      <w:proofErr w:type="spellStart"/>
      <w:r w:rsidRPr="00722349">
        <w:t>don’t</w:t>
      </w:r>
      <w:proofErr w:type="spellEnd"/>
      <w:r w:rsidRPr="00722349">
        <w:t xml:space="preserve"> like </w:t>
      </w:r>
      <w:proofErr w:type="spellStart"/>
      <w:r w:rsidRPr="00722349">
        <w:t>these</w:t>
      </w:r>
      <w:proofErr w:type="spellEnd"/>
      <w:r w:rsidRPr="00722349">
        <w:t xml:space="preserve"> </w:t>
      </w:r>
      <w:proofErr w:type="spellStart"/>
      <w:r w:rsidRPr="00722349">
        <w:t>grapes</w:t>
      </w:r>
      <w:proofErr w:type="spellEnd"/>
      <w:r w:rsidRPr="00722349">
        <w:t xml:space="preserve"> </w:t>
      </w:r>
      <w:proofErr w:type="spellStart"/>
      <w:proofErr w:type="gramStart"/>
      <w:r w:rsidRPr="00722349">
        <w:t>now</w:t>
      </w:r>
      <w:proofErr w:type="spellEnd"/>
      <w:r w:rsidRPr="00722349">
        <w:t>!</w:t>
      </w:r>
      <w:proofErr w:type="gramEnd"/>
      <w:r w:rsidRPr="00722349">
        <w:t xml:space="preserve"> </w:t>
      </w:r>
      <w:proofErr w:type="spellStart"/>
      <w:r w:rsidRPr="00722349">
        <w:t>Let’s</w:t>
      </w:r>
      <w:proofErr w:type="spellEnd"/>
      <w:r w:rsidRPr="00722349">
        <w:t xml:space="preserve"> put </w:t>
      </w:r>
      <w:proofErr w:type="spellStart"/>
      <w:r w:rsidRPr="00722349">
        <w:t>them</w:t>
      </w:r>
      <w:proofErr w:type="spellEnd"/>
      <w:r w:rsidRPr="00722349">
        <w:t xml:space="preserve"> in the trash.</w:t>
      </w:r>
    </w:p>
    <w:p w:rsidR="00C13CB5" w:rsidP="00722349" w:rsidRDefault="00C13CB5" w14:paraId="30830775" w14:textId="77777777">
      <w:pPr>
        <w:pStyle w:val="AudioscriptDialogue"/>
      </w:pPr>
    </w:p>
    <w:p w:rsidRPr="00722349" w:rsidR="00722349" w:rsidP="00722349" w:rsidRDefault="00722349" w14:paraId="335ED227" w14:textId="1E69A59C">
      <w:pPr>
        <w:pStyle w:val="AudioscriptDialogue"/>
        <w:rPr>
          <w:lang w:val="en-US"/>
        </w:rPr>
      </w:pPr>
      <w:proofErr w:type="spellStart"/>
      <w:proofErr w:type="gramStart"/>
      <w:r w:rsidRPr="00027886">
        <w:rPr>
          <w:b/>
          <w:bCs/>
        </w:rPr>
        <w:t>Narrator</w:t>
      </w:r>
      <w:proofErr w:type="spellEnd"/>
      <w:r w:rsidRPr="00027886">
        <w:rPr>
          <w:b/>
          <w:bCs/>
        </w:rPr>
        <w:t>:</w:t>
      </w:r>
      <w:proofErr w:type="gramEnd"/>
      <w:r w:rsidRPr="00722349">
        <w:t xml:space="preserve"> Chen has a </w:t>
      </w:r>
      <w:proofErr w:type="spellStart"/>
      <w:r w:rsidRPr="00722349">
        <w:t>better</w:t>
      </w:r>
      <w:proofErr w:type="spellEnd"/>
      <w:r w:rsidRPr="00722349">
        <w:t xml:space="preserve"> </w:t>
      </w:r>
      <w:proofErr w:type="spellStart"/>
      <w:proofErr w:type="gramStart"/>
      <w:r w:rsidRPr="00722349">
        <w:t>idea</w:t>
      </w:r>
      <w:proofErr w:type="spellEnd"/>
      <w:r w:rsidRPr="00722349">
        <w:t>!</w:t>
      </w:r>
      <w:proofErr w:type="gramEnd"/>
    </w:p>
    <w:p w:rsidRPr="00722349" w:rsidR="00722349" w:rsidP="00722349" w:rsidRDefault="00722349" w14:paraId="57B0EF6B" w14:textId="4FF1718F">
      <w:pPr>
        <w:pStyle w:val="AudioscriptDialogue"/>
        <w:rPr>
          <w:lang w:val="en-US"/>
        </w:rPr>
      </w:pPr>
      <w:proofErr w:type="gramStart"/>
      <w:r w:rsidRPr="00027886">
        <w:rPr>
          <w:b/>
          <w:bCs/>
        </w:rPr>
        <w:t>Chen:</w:t>
      </w:r>
      <w:proofErr w:type="gramEnd"/>
      <w:r w:rsidRPr="00722349">
        <w:t xml:space="preserve"> Stop, </w:t>
      </w:r>
      <w:proofErr w:type="gramStart"/>
      <w:r w:rsidRPr="00722349">
        <w:t>Ruby!</w:t>
      </w:r>
      <w:proofErr w:type="gramEnd"/>
      <w:r w:rsidRPr="00722349">
        <w:t xml:space="preserve"> Don’t </w:t>
      </w:r>
      <w:proofErr w:type="spellStart"/>
      <w:r w:rsidRPr="00722349">
        <w:t>waste</w:t>
      </w:r>
      <w:proofErr w:type="spellEnd"/>
      <w:r w:rsidRPr="00722349">
        <w:t xml:space="preserve"> </w:t>
      </w:r>
      <w:proofErr w:type="spellStart"/>
      <w:proofErr w:type="gramStart"/>
      <w:r w:rsidRPr="00722349">
        <w:t>food</w:t>
      </w:r>
      <w:proofErr w:type="spellEnd"/>
      <w:r w:rsidRPr="00722349">
        <w:t>!</w:t>
      </w:r>
      <w:proofErr w:type="gramEnd"/>
      <w:r w:rsidRPr="00722349">
        <w:t xml:space="preserve"> </w:t>
      </w:r>
      <w:proofErr w:type="spellStart"/>
      <w:r w:rsidRPr="00722349">
        <w:t>Let’s</w:t>
      </w:r>
      <w:proofErr w:type="spellEnd"/>
      <w:r w:rsidRPr="00722349">
        <w:t xml:space="preserve"> </w:t>
      </w:r>
      <w:proofErr w:type="spellStart"/>
      <w:r w:rsidRPr="00722349">
        <w:t>wash</w:t>
      </w:r>
      <w:proofErr w:type="spellEnd"/>
      <w:r w:rsidRPr="00722349">
        <w:t xml:space="preserve"> the </w:t>
      </w:r>
      <w:proofErr w:type="gramStart"/>
      <w:r w:rsidRPr="00722349">
        <w:t>fruit!</w:t>
      </w:r>
      <w:proofErr w:type="gramEnd"/>
    </w:p>
    <w:p w:rsidRPr="00722349" w:rsidR="00722349" w:rsidP="00722349" w:rsidRDefault="00722349" w14:paraId="39DDC020" w14:textId="7C9E542F">
      <w:pPr>
        <w:pStyle w:val="AudioscriptDialogue"/>
        <w:rPr>
          <w:lang w:val="en-US"/>
        </w:rPr>
      </w:pPr>
      <w:proofErr w:type="gramStart"/>
      <w:r w:rsidRPr="00027886">
        <w:rPr>
          <w:b/>
          <w:bCs/>
        </w:rPr>
        <w:t>Ruby:</w:t>
      </w:r>
      <w:proofErr w:type="gramEnd"/>
      <w:r w:rsidRPr="00722349">
        <w:t xml:space="preserve"> Wash the </w:t>
      </w:r>
      <w:proofErr w:type="gramStart"/>
      <w:r w:rsidRPr="00722349">
        <w:t>fruit?</w:t>
      </w:r>
      <w:proofErr w:type="gramEnd"/>
    </w:p>
    <w:p w:rsidRPr="00722349" w:rsidR="00722349" w:rsidP="00722349" w:rsidRDefault="00722349" w14:paraId="0B2066D1" w14:textId="5540F280">
      <w:pPr>
        <w:pStyle w:val="AudioscriptDialogue"/>
        <w:rPr>
          <w:lang w:val="en-US"/>
        </w:rPr>
      </w:pPr>
      <w:proofErr w:type="gramStart"/>
      <w:r w:rsidRPr="00027886">
        <w:rPr>
          <w:b/>
          <w:bCs/>
        </w:rPr>
        <w:t>Chen:</w:t>
      </w:r>
      <w:proofErr w:type="gramEnd"/>
      <w:r w:rsidRPr="00722349">
        <w:t xml:space="preserve"> </w:t>
      </w:r>
      <w:proofErr w:type="gramStart"/>
      <w:r w:rsidRPr="00722349">
        <w:t>Yes!</w:t>
      </w:r>
      <w:proofErr w:type="gramEnd"/>
      <w:r w:rsidRPr="00722349">
        <w:t xml:space="preserve"> Look, </w:t>
      </w:r>
      <w:proofErr w:type="gramStart"/>
      <w:r w:rsidRPr="00722349">
        <w:t>Ruby!</w:t>
      </w:r>
      <w:proofErr w:type="gramEnd"/>
      <w:r w:rsidRPr="00722349">
        <w:t xml:space="preserve"> I can show </w:t>
      </w:r>
      <w:proofErr w:type="spellStart"/>
      <w:r w:rsidRPr="00722349">
        <w:t>you</w:t>
      </w:r>
      <w:proofErr w:type="spellEnd"/>
      <w:r w:rsidRPr="00722349">
        <w:t xml:space="preserve">. Come </w:t>
      </w:r>
      <w:proofErr w:type="spellStart"/>
      <w:r w:rsidRPr="00722349">
        <w:t>here</w:t>
      </w:r>
      <w:proofErr w:type="spellEnd"/>
      <w:r w:rsidRPr="00722349">
        <w:t xml:space="preserve">. </w:t>
      </w:r>
      <w:proofErr w:type="spellStart"/>
      <w:proofErr w:type="gramStart"/>
      <w:r w:rsidRPr="00722349">
        <w:t>See</w:t>
      </w:r>
      <w:proofErr w:type="spellEnd"/>
      <w:r w:rsidRPr="00722349">
        <w:t>?</w:t>
      </w:r>
      <w:proofErr w:type="gramEnd"/>
    </w:p>
    <w:p w:rsidR="00C13CB5" w:rsidP="00722349" w:rsidRDefault="00C13CB5" w14:paraId="2902CA02" w14:textId="77777777">
      <w:pPr>
        <w:pStyle w:val="AudioscriptDialogue"/>
      </w:pPr>
    </w:p>
    <w:p w:rsidRPr="00722349" w:rsidR="00722349" w:rsidP="00722349" w:rsidRDefault="00722349" w14:paraId="4D86D2A6" w14:textId="37A3F1AA">
      <w:pPr>
        <w:pStyle w:val="AudioscriptDialogue"/>
        <w:rPr>
          <w:lang w:val="en-US"/>
        </w:rPr>
      </w:pPr>
      <w:proofErr w:type="spellStart"/>
      <w:proofErr w:type="gramStart"/>
      <w:r w:rsidRPr="00027886">
        <w:rPr>
          <w:b/>
          <w:bCs/>
        </w:rPr>
        <w:t>Narrator</w:t>
      </w:r>
      <w:proofErr w:type="spellEnd"/>
      <w:r w:rsidRPr="00027886">
        <w:rPr>
          <w:b/>
          <w:bCs/>
        </w:rPr>
        <w:t>:</w:t>
      </w:r>
      <w:proofErr w:type="gramEnd"/>
      <w:r w:rsidRPr="00722349">
        <w:t xml:space="preserve"> Ruby tries to </w:t>
      </w:r>
      <w:proofErr w:type="spellStart"/>
      <w:r w:rsidRPr="00722349">
        <w:t>wash</w:t>
      </w:r>
      <w:proofErr w:type="spellEnd"/>
      <w:r w:rsidRPr="00722349">
        <w:t xml:space="preserve"> the </w:t>
      </w:r>
      <w:proofErr w:type="spellStart"/>
      <w:r w:rsidRPr="00722349">
        <w:t>grapes</w:t>
      </w:r>
      <w:proofErr w:type="spellEnd"/>
      <w:r w:rsidRPr="00722349">
        <w:t xml:space="preserve">, </w:t>
      </w:r>
      <w:proofErr w:type="spellStart"/>
      <w:r w:rsidRPr="00722349">
        <w:t>too</w:t>
      </w:r>
      <w:proofErr w:type="spellEnd"/>
      <w:r w:rsidRPr="00722349">
        <w:t>.</w:t>
      </w:r>
    </w:p>
    <w:p w:rsidRPr="00722349" w:rsidR="00722349" w:rsidP="00722349" w:rsidRDefault="00722349" w14:paraId="484C0A5D" w14:textId="277AE671">
      <w:pPr>
        <w:pStyle w:val="AudioscriptDialogue"/>
        <w:rPr>
          <w:lang w:val="en-US"/>
        </w:rPr>
      </w:pPr>
      <w:proofErr w:type="gramStart"/>
      <w:r w:rsidRPr="00027886">
        <w:rPr>
          <w:b/>
          <w:bCs/>
        </w:rPr>
        <w:t>Chen:</w:t>
      </w:r>
      <w:proofErr w:type="gramEnd"/>
      <w:r w:rsidRPr="00722349">
        <w:t xml:space="preserve"> OK. </w:t>
      </w:r>
      <w:proofErr w:type="spellStart"/>
      <w:r w:rsidRPr="00722349">
        <w:t>Now</w:t>
      </w:r>
      <w:proofErr w:type="spellEnd"/>
      <w:r w:rsidRPr="00722349">
        <w:t xml:space="preserve">, </w:t>
      </w:r>
      <w:proofErr w:type="spellStart"/>
      <w:r w:rsidRPr="00722349">
        <w:t>let’s</w:t>
      </w:r>
      <w:proofErr w:type="spellEnd"/>
      <w:r w:rsidRPr="00722349">
        <w:t xml:space="preserve"> </w:t>
      </w:r>
      <w:proofErr w:type="spellStart"/>
      <w:r w:rsidRPr="00722349">
        <w:t>wash</w:t>
      </w:r>
      <w:proofErr w:type="spellEnd"/>
      <w:r w:rsidRPr="00722349">
        <w:t xml:space="preserve"> the </w:t>
      </w:r>
      <w:proofErr w:type="spellStart"/>
      <w:r w:rsidRPr="00722349">
        <w:t>grapes</w:t>
      </w:r>
      <w:proofErr w:type="spellEnd"/>
      <w:r w:rsidRPr="00722349">
        <w:t>.</w:t>
      </w:r>
    </w:p>
    <w:p w:rsidRPr="00722349" w:rsidR="00722349" w:rsidP="00722349" w:rsidRDefault="00722349" w14:paraId="28366662" w14:textId="35BB1D7A">
      <w:pPr>
        <w:pStyle w:val="AudioscriptDialogue"/>
        <w:rPr>
          <w:lang w:val="en-US"/>
        </w:rPr>
      </w:pPr>
      <w:proofErr w:type="gramStart"/>
      <w:r w:rsidRPr="00027886">
        <w:rPr>
          <w:b/>
          <w:bCs/>
        </w:rPr>
        <w:t>Ruby:</w:t>
      </w:r>
      <w:proofErr w:type="gramEnd"/>
      <w:r w:rsidRPr="00722349">
        <w:t xml:space="preserve"> OK. Like </w:t>
      </w:r>
      <w:proofErr w:type="spellStart"/>
      <w:r w:rsidRPr="00722349">
        <w:t>this</w:t>
      </w:r>
      <w:proofErr w:type="spellEnd"/>
      <w:r w:rsidRPr="00722349">
        <w:t xml:space="preserve">, </w:t>
      </w:r>
      <w:proofErr w:type="gramStart"/>
      <w:r w:rsidRPr="00722349">
        <w:t>Chen?</w:t>
      </w:r>
      <w:proofErr w:type="gramEnd"/>
    </w:p>
    <w:p w:rsidRPr="00722349" w:rsidR="00722349" w:rsidP="00722349" w:rsidRDefault="00722349" w14:paraId="4A0273D9" w14:textId="66669667">
      <w:pPr>
        <w:pStyle w:val="AudioscriptDialogue"/>
        <w:rPr>
          <w:lang w:val="en-US"/>
        </w:rPr>
      </w:pPr>
      <w:proofErr w:type="gramStart"/>
      <w:r w:rsidRPr="00027886">
        <w:rPr>
          <w:b/>
          <w:bCs/>
        </w:rPr>
        <w:t>Chen:</w:t>
      </w:r>
      <w:proofErr w:type="gramEnd"/>
      <w:r w:rsidRPr="00722349">
        <w:t xml:space="preserve"> Oh, no </w:t>
      </w:r>
      <w:proofErr w:type="gramStart"/>
      <w:r w:rsidRPr="00722349">
        <w:t>Ruby!</w:t>
      </w:r>
      <w:proofErr w:type="gramEnd"/>
      <w:r w:rsidRPr="00722349">
        <w:t xml:space="preserve"> Not like </w:t>
      </w:r>
      <w:proofErr w:type="spellStart"/>
      <w:proofErr w:type="gramStart"/>
      <w:r w:rsidRPr="00722349">
        <w:t>that</w:t>
      </w:r>
      <w:proofErr w:type="spellEnd"/>
      <w:r w:rsidRPr="00722349">
        <w:t>!</w:t>
      </w:r>
      <w:proofErr w:type="gramEnd"/>
      <w:r w:rsidRPr="00722349">
        <w:t xml:space="preserve"> </w:t>
      </w:r>
      <w:proofErr w:type="gramStart"/>
      <w:r w:rsidRPr="00722349">
        <w:t>Look!</w:t>
      </w:r>
      <w:proofErr w:type="gramEnd"/>
    </w:p>
    <w:p w:rsidRPr="00C13CB5" w:rsidR="00C13CB5" w:rsidP="00C13CB5" w:rsidRDefault="00C13CB5" w14:paraId="37A18C3F" w14:textId="583A1BBD">
      <w:pPr>
        <w:pStyle w:val="AudioscriptDialogue"/>
      </w:pPr>
    </w:p>
    <w:p w:rsidRPr="00722349" w:rsidR="00722349" w:rsidP="00722349" w:rsidRDefault="00722349" w14:paraId="4E14A87E" w14:textId="08A4D965">
      <w:pPr>
        <w:pStyle w:val="AudioscriptDialogue"/>
        <w:rPr>
          <w:lang w:val="en-US"/>
        </w:rPr>
      </w:pPr>
      <w:proofErr w:type="spellStart"/>
      <w:proofErr w:type="gramStart"/>
      <w:r w:rsidRPr="00027886">
        <w:rPr>
          <w:b/>
          <w:bCs/>
        </w:rPr>
        <w:t>Narrator</w:t>
      </w:r>
      <w:proofErr w:type="spellEnd"/>
      <w:r w:rsidRPr="00027886">
        <w:rPr>
          <w:b/>
          <w:bCs/>
        </w:rPr>
        <w:t>:</w:t>
      </w:r>
      <w:proofErr w:type="gramEnd"/>
      <w:r w:rsidRPr="00722349">
        <w:t xml:space="preserve"> The fruit </w:t>
      </w:r>
      <w:proofErr w:type="spellStart"/>
      <w:r w:rsidRPr="00722349">
        <w:t>is</w:t>
      </w:r>
      <w:proofErr w:type="spellEnd"/>
      <w:r w:rsidRPr="00722349">
        <w:t xml:space="preserve"> clean. </w:t>
      </w:r>
      <w:proofErr w:type="spellStart"/>
      <w:r w:rsidRPr="00722349">
        <w:t>It's</w:t>
      </w:r>
      <w:proofErr w:type="spellEnd"/>
      <w:r w:rsidRPr="00722349">
        <w:t xml:space="preserve"> snack </w:t>
      </w:r>
      <w:proofErr w:type="gramStart"/>
      <w:r w:rsidRPr="00722349">
        <w:t>time!</w:t>
      </w:r>
      <w:proofErr w:type="gramEnd"/>
    </w:p>
    <w:p w:rsidRPr="00722349" w:rsidR="00722349" w:rsidP="00722349" w:rsidRDefault="00722349" w14:paraId="0990CCC2" w14:textId="3734A15A">
      <w:pPr>
        <w:pStyle w:val="AudioscriptDialogue"/>
        <w:rPr>
          <w:lang w:val="en-US"/>
        </w:rPr>
      </w:pPr>
      <w:proofErr w:type="gramStart"/>
      <w:r w:rsidRPr="00027886">
        <w:rPr>
          <w:b/>
          <w:bCs/>
        </w:rPr>
        <w:t>Ruby:</w:t>
      </w:r>
      <w:proofErr w:type="gramEnd"/>
      <w:r w:rsidRPr="00722349">
        <w:t xml:space="preserve"> Like </w:t>
      </w:r>
      <w:proofErr w:type="spellStart"/>
      <w:proofErr w:type="gramStart"/>
      <w:r w:rsidRPr="00722349">
        <w:t>this</w:t>
      </w:r>
      <w:proofErr w:type="spellEnd"/>
      <w:r w:rsidRPr="00722349">
        <w:t>?</w:t>
      </w:r>
      <w:proofErr w:type="gramEnd"/>
    </w:p>
    <w:p w:rsidRPr="008300DC" w:rsidR="00722349" w:rsidP="00722349" w:rsidRDefault="00722349" w14:paraId="130BDFEF" w14:textId="791ED33B">
      <w:pPr>
        <w:pStyle w:val="AudioscriptDialogue"/>
        <w:rPr>
          <w:lang w:val="en-US"/>
        </w:rPr>
      </w:pPr>
      <w:proofErr w:type="gramStart"/>
      <w:r w:rsidRPr="00027886">
        <w:rPr>
          <w:b/>
          <w:bCs/>
        </w:rPr>
        <w:t>Chen:</w:t>
      </w:r>
      <w:proofErr w:type="gramEnd"/>
      <w:r w:rsidRPr="00722349">
        <w:t xml:space="preserve"> Yes, </w:t>
      </w:r>
      <w:proofErr w:type="spellStart"/>
      <w:r w:rsidRPr="00722349">
        <w:t>that’s</w:t>
      </w:r>
      <w:proofErr w:type="spellEnd"/>
      <w:r w:rsidRPr="00722349">
        <w:t xml:space="preserve"> </w:t>
      </w:r>
      <w:proofErr w:type="gramStart"/>
      <w:r w:rsidRPr="00722349">
        <w:t>right!</w:t>
      </w:r>
      <w:proofErr w:type="gramEnd"/>
      <w:r w:rsidRPr="00722349">
        <w:t xml:space="preserve"> </w:t>
      </w:r>
      <w:proofErr w:type="spellStart"/>
      <w:r w:rsidRPr="00722349">
        <w:t>Now</w:t>
      </w:r>
      <w:proofErr w:type="spellEnd"/>
      <w:r w:rsidRPr="00722349">
        <w:t xml:space="preserve">, </w:t>
      </w:r>
      <w:proofErr w:type="spellStart"/>
      <w:r w:rsidRPr="00722349">
        <w:t>they’re</w:t>
      </w:r>
      <w:proofErr w:type="spellEnd"/>
      <w:r w:rsidRPr="00722349">
        <w:t xml:space="preserve"> clean. </w:t>
      </w:r>
      <w:proofErr w:type="spellStart"/>
      <w:r w:rsidRPr="00722349">
        <w:t>Let’s</w:t>
      </w:r>
      <w:proofErr w:type="spellEnd"/>
      <w:r w:rsidRPr="00722349">
        <w:t xml:space="preserve"> </w:t>
      </w:r>
      <w:proofErr w:type="spellStart"/>
      <w:proofErr w:type="gramStart"/>
      <w:r w:rsidRPr="00722349">
        <w:t>eat</w:t>
      </w:r>
      <w:proofErr w:type="spellEnd"/>
      <w:r w:rsidRPr="00722349">
        <w:t>!</w:t>
      </w:r>
      <w:proofErr w:type="gramEnd"/>
    </w:p>
    <w:p w:rsidRPr="008300DC" w:rsidR="00722349" w:rsidP="00722349" w:rsidRDefault="00722349" w14:paraId="499A82CE" w14:textId="2E9A80F6">
      <w:pPr>
        <w:pStyle w:val="AudioscriptDialogue"/>
        <w:rPr>
          <w:lang w:val="en-US"/>
        </w:rPr>
      </w:pPr>
      <w:proofErr w:type="gramStart"/>
      <w:r w:rsidRPr="00027886">
        <w:rPr>
          <w:b/>
          <w:bCs/>
        </w:rPr>
        <w:t>Ruby:</w:t>
      </w:r>
      <w:proofErr w:type="gramEnd"/>
      <w:r w:rsidRPr="00722349">
        <w:t xml:space="preserve"> </w:t>
      </w:r>
      <w:proofErr w:type="spellStart"/>
      <w:proofErr w:type="gramStart"/>
      <w:r w:rsidRPr="00722349">
        <w:t>Yum</w:t>
      </w:r>
      <w:proofErr w:type="spellEnd"/>
      <w:r w:rsidRPr="00722349">
        <w:t>!</w:t>
      </w:r>
      <w:proofErr w:type="gramEnd"/>
      <w:r w:rsidRPr="00722349">
        <w:t xml:space="preserve"> I like </w:t>
      </w:r>
      <w:proofErr w:type="spellStart"/>
      <w:r w:rsidRPr="00722349">
        <w:t>carrots</w:t>
      </w:r>
      <w:proofErr w:type="spellEnd"/>
      <w:r w:rsidRPr="00722349">
        <w:t xml:space="preserve">. And I like </w:t>
      </w:r>
      <w:proofErr w:type="gramStart"/>
      <w:r w:rsidRPr="00722349">
        <w:t>oranges!</w:t>
      </w:r>
      <w:proofErr w:type="gramEnd"/>
      <w:r w:rsidRPr="00722349">
        <w:t xml:space="preserve"> And I like </w:t>
      </w:r>
      <w:proofErr w:type="spellStart"/>
      <w:proofErr w:type="gramStart"/>
      <w:r w:rsidRPr="00722349">
        <w:t>grapes</w:t>
      </w:r>
      <w:proofErr w:type="spellEnd"/>
      <w:r w:rsidRPr="00722349">
        <w:t>!</w:t>
      </w:r>
      <w:proofErr w:type="gramEnd"/>
      <w:r w:rsidRPr="00722349">
        <w:t xml:space="preserve"> </w:t>
      </w:r>
      <w:proofErr w:type="spellStart"/>
      <w:r w:rsidRPr="00722349">
        <w:t>Thank</w:t>
      </w:r>
      <w:proofErr w:type="spellEnd"/>
      <w:r w:rsidRPr="00722349">
        <w:t xml:space="preserve"> </w:t>
      </w:r>
      <w:proofErr w:type="spellStart"/>
      <w:r w:rsidRPr="00722349">
        <w:t>you</w:t>
      </w:r>
      <w:proofErr w:type="spellEnd"/>
      <w:r w:rsidRPr="00722349">
        <w:t xml:space="preserve">, </w:t>
      </w:r>
      <w:proofErr w:type="gramStart"/>
      <w:r w:rsidRPr="00722349">
        <w:t>Chen!</w:t>
      </w:r>
      <w:proofErr w:type="gramEnd"/>
    </w:p>
    <w:p w:rsidRPr="008300DC" w:rsidR="00722349" w:rsidP="00722349" w:rsidRDefault="00722349" w14:paraId="4798EE67" w14:textId="78522106">
      <w:pPr>
        <w:pStyle w:val="AudioscriptDialogue"/>
        <w:rPr>
          <w:lang w:val="en-US"/>
        </w:rPr>
      </w:pPr>
      <w:proofErr w:type="gramStart"/>
      <w:r w:rsidRPr="00027886">
        <w:rPr>
          <w:b/>
          <w:bCs/>
        </w:rPr>
        <w:t>Chen:</w:t>
      </w:r>
      <w:proofErr w:type="gramEnd"/>
      <w:r w:rsidRPr="00722349">
        <w:t xml:space="preserve"> </w:t>
      </w:r>
      <w:proofErr w:type="spellStart"/>
      <w:r w:rsidRPr="00722349">
        <w:t>You’re</w:t>
      </w:r>
      <w:proofErr w:type="spellEnd"/>
      <w:r w:rsidRPr="00722349">
        <w:t xml:space="preserve"> </w:t>
      </w:r>
      <w:proofErr w:type="spellStart"/>
      <w:r w:rsidRPr="00722349">
        <w:t>welcome</w:t>
      </w:r>
      <w:proofErr w:type="spellEnd"/>
      <w:r w:rsidRPr="00722349">
        <w:t>.</w:t>
      </w:r>
    </w:p>
    <w:p w:rsidRPr="008C7239" w:rsidR="008C7239" w:rsidP="008C7239" w:rsidRDefault="008C7239" w14:paraId="63FA4206" w14:textId="77777777">
      <w:pPr>
        <w:pStyle w:val="AudioscriptTrack"/>
        <w:rPr>
          <w:i w:val="0"/>
          <w:iCs w:val="0"/>
        </w:rPr>
      </w:pPr>
    </w:p>
    <w:p w:rsidRPr="008300DC" w:rsidR="00722349" w:rsidP="008C7239" w:rsidRDefault="008300DC" w14:paraId="5A7A3BF0" w14:textId="1DD6F9CF">
      <w:pPr>
        <w:pStyle w:val="AudioscriptTrack"/>
      </w:pPr>
      <w:r>
        <w:t>Track 6.11</w:t>
      </w:r>
    </w:p>
    <w:p w:rsidRPr="00CC2CD6" w:rsidR="00722349" w:rsidP="00CC2CD6" w:rsidRDefault="00722349" w14:paraId="1E5A456C" w14:textId="01C9E436">
      <w:pPr>
        <w:pStyle w:val="AudioscriptDialogue"/>
        <w:rPr>
          <w:b/>
          <w:bCs/>
          <w:lang w:val="en-US"/>
        </w:rPr>
      </w:pPr>
      <w:r w:rsidRPr="00CC2CD6">
        <w:rPr>
          <w:b/>
          <w:bCs/>
        </w:rPr>
        <w:t xml:space="preserve">Ruby </w:t>
      </w:r>
      <w:proofErr w:type="spellStart"/>
      <w:r w:rsidRPr="00CC2CD6">
        <w:rPr>
          <w:b/>
          <w:bCs/>
        </w:rPr>
        <w:t>Doesn’t</w:t>
      </w:r>
      <w:proofErr w:type="spellEnd"/>
      <w:r w:rsidRPr="00CC2CD6">
        <w:rPr>
          <w:b/>
          <w:bCs/>
        </w:rPr>
        <w:t xml:space="preserve"> Waste Food</w:t>
      </w:r>
    </w:p>
    <w:p w:rsidRPr="00CC2CD6" w:rsidR="00CC2CD6" w:rsidP="0083568A" w:rsidRDefault="00CC2CD6" w14:paraId="7468C1BC" w14:textId="39449700">
      <w:pPr>
        <w:pStyle w:val="AudioscriptDialogue"/>
      </w:pPr>
      <w:r w:rsidRPr="00027886">
        <w:rPr>
          <w:b/>
          <w:bCs/>
          <w:lang w:val="en-GB"/>
        </w:rPr>
        <w:t>Ruby:</w:t>
      </w:r>
      <w:r w:rsidRPr="00CC2CD6">
        <w:rPr>
          <w:lang w:val="en-GB"/>
        </w:rPr>
        <w:t xml:space="preserve"> I like oranges and grapes.</w:t>
      </w:r>
      <w:r w:rsidRPr="00CC2CD6">
        <w:t> </w:t>
      </w:r>
      <w:r w:rsidRPr="00CC2CD6">
        <w:rPr>
          <w:lang w:val="en-GB"/>
        </w:rPr>
        <w:t>I’m sorry!</w:t>
      </w:r>
      <w:r w:rsidRPr="00CC2CD6">
        <w:t> </w:t>
      </w:r>
      <w:r w:rsidRPr="00CC2CD6">
        <w:rPr>
          <w:lang w:val="en-GB"/>
        </w:rPr>
        <w:t>I don’t like these grapes now.</w:t>
      </w:r>
    </w:p>
    <w:p w:rsidRPr="00CC2CD6" w:rsidR="00CC2CD6" w:rsidP="0083568A" w:rsidRDefault="00CC2CD6" w14:paraId="6E4313C2" w14:textId="1761BB5D">
      <w:pPr>
        <w:pStyle w:val="AudioscriptDialogue"/>
      </w:pPr>
      <w:r w:rsidRPr="00027886">
        <w:rPr>
          <w:b/>
          <w:bCs/>
          <w:lang w:val="en-GB"/>
        </w:rPr>
        <w:t>Chen:</w:t>
      </w:r>
      <w:r w:rsidRPr="00CC2CD6">
        <w:rPr>
          <w:lang w:val="en-GB"/>
        </w:rPr>
        <w:t xml:space="preserve"> Don’t waste food! Let’s wash the fruit.</w:t>
      </w:r>
      <w:r w:rsidRPr="00CC2CD6">
        <w:t> </w:t>
      </w:r>
      <w:r w:rsidRPr="00CC2CD6">
        <w:rPr>
          <w:lang w:val="en-GB"/>
        </w:rPr>
        <w:t>Oh, no! Not like that!</w:t>
      </w:r>
      <w:r w:rsidRPr="00CC2CD6">
        <w:t> </w:t>
      </w:r>
      <w:r w:rsidRPr="00CC2CD6">
        <w:rPr>
          <w:lang w:val="en-GB"/>
        </w:rPr>
        <w:t xml:space="preserve"> Now, they’re clean. Let’s eat!</w:t>
      </w:r>
    </w:p>
    <w:p w:rsidRPr="00702A48" w:rsidR="00CC2CD6" w:rsidP="00CC2CD6" w:rsidRDefault="00CC2CD6" w14:paraId="1E59E587" w14:textId="0CB5392F">
      <w:pPr>
        <w:pStyle w:val="AudioscriptDialogue"/>
        <w:rPr>
          <w:lang w:val="en-US"/>
        </w:rPr>
      </w:pPr>
      <w:r w:rsidRPr="00027886">
        <w:rPr>
          <w:b/>
          <w:bCs/>
          <w:lang w:val="en-US"/>
        </w:rPr>
        <w:t>Ruby:</w:t>
      </w:r>
      <w:r w:rsidRPr="00702A48">
        <w:rPr>
          <w:lang w:val="en-US"/>
        </w:rPr>
        <w:t xml:space="preserve"> Yum!</w:t>
      </w:r>
    </w:p>
    <w:p w:rsidR="00DA4BDC" w:rsidRDefault="00DA4BDC" w14:paraId="397943FD" w14:textId="05974571">
      <w:pPr>
        <w:rPr>
          <w:lang w:val="en-US"/>
        </w:rPr>
      </w:pPr>
      <w:r w:rsidRPr="59DB35D3">
        <w:rPr>
          <w:lang w:val="en-US"/>
        </w:rPr>
        <w:br w:type="page"/>
      </w:r>
    </w:p>
    <w:p w:rsidR="6C122CF1" w:rsidP="59DB35D3" w:rsidRDefault="6C122CF1" w14:paraId="18E82C70" w14:textId="02373C4D">
      <w:pPr>
        <w:pStyle w:val="Body"/>
        <w:spacing w:after="0" w:line="240" w:lineRule="auto"/>
      </w:pPr>
      <w:r>
        <w:t>[Your school logo here]</w:t>
      </w:r>
    </w:p>
    <w:p w:rsidR="6C122CF1" w:rsidP="59DB35D3" w:rsidRDefault="6C122CF1" w14:paraId="60262421" w14:textId="6614C4BE">
      <w:pPr>
        <w:pStyle w:val="Body"/>
        <w:spacing w:after="0" w:line="240" w:lineRule="auto"/>
      </w:pPr>
      <w:r>
        <w:t>Teacher name:</w:t>
      </w:r>
      <w:r>
        <w:br/>
      </w:r>
      <w:r>
        <w:t>Grade/level:</w:t>
      </w:r>
    </w:p>
    <w:p w:rsidR="3EC36856" w:rsidP="384BA6CC" w:rsidRDefault="3EC36856" w14:paraId="0D46B751" w14:textId="091A45F5">
      <w:pPr>
        <w:pStyle w:val="LessonHead"/>
        <w:rPr>
          <w:sz w:val="36"/>
          <w:szCs w:val="36"/>
        </w:rPr>
      </w:pPr>
      <w:bookmarkStart w:name="Lesson_4" w:id="3"/>
      <w:r w:rsidRPr="21B13A2E">
        <w:rPr>
          <w:sz w:val="36"/>
          <w:szCs w:val="36"/>
        </w:rPr>
        <w:t xml:space="preserve">Unit 6 </w:t>
      </w:r>
      <w:r w:rsidRPr="21B13A2E">
        <w:rPr>
          <w:b/>
          <w:bCs/>
          <w:sz w:val="36"/>
          <w:szCs w:val="36"/>
        </w:rPr>
        <w:t xml:space="preserve">Let’s </w:t>
      </w:r>
      <w:r w:rsidRPr="21B13A2E" w:rsidR="638DFB8D">
        <w:rPr>
          <w:b/>
          <w:bCs/>
          <w:sz w:val="36"/>
          <w:szCs w:val="36"/>
        </w:rPr>
        <w:t>Eat!</w:t>
      </w:r>
      <w:r w:rsidRPr="21B13A2E">
        <w:rPr>
          <w:b/>
          <w:bCs/>
          <w:sz w:val="36"/>
          <w:szCs w:val="36"/>
        </w:rPr>
        <w:t xml:space="preserve"> </w:t>
      </w:r>
      <w:r w:rsidRPr="21B13A2E">
        <w:rPr>
          <w:sz w:val="36"/>
          <w:szCs w:val="36"/>
        </w:rPr>
        <w:t>Lesson 4</w:t>
      </w:r>
      <w:r w:rsidRPr="21B13A2E" w:rsidR="003B2093">
        <w:rPr>
          <w:sz w:val="36"/>
          <w:szCs w:val="36"/>
        </w:rPr>
        <w:t>: Feelings</w:t>
      </w:r>
      <w:r w:rsidRPr="21B13A2E">
        <w:rPr>
          <w:sz w:val="36"/>
          <w:szCs w:val="36"/>
        </w:rPr>
        <w:t>, page 57</w:t>
      </w:r>
    </w:p>
    <w:bookmarkEnd w:id="3"/>
    <w:p w:rsidR="3EC36856" w:rsidP="00261CD9" w:rsidRDefault="3EC36856" w14:paraId="3117B2E7" w14:textId="2DAA3EE5">
      <w:pPr>
        <w:pStyle w:val="ObjectivesBoxHead"/>
      </w:pPr>
      <w:r>
        <w:t xml:space="preserve">Lesson </w:t>
      </w:r>
      <w:r w:rsidRPr="00261CD9">
        <w:t>Objectives</w:t>
      </w:r>
    </w:p>
    <w:p w:rsidR="384BA6CC" w:rsidP="00F63F6E" w:rsidRDefault="345C7909" w14:paraId="7F358E16" w14:textId="07C8EEE3">
      <w:pPr>
        <w:pStyle w:val="ObjectivesBox"/>
      </w:pPr>
      <w:r>
        <w:t xml:space="preserve">Recognize another </w:t>
      </w:r>
      <w:r w:rsidR="00FC7037">
        <w:t>person’s</w:t>
      </w:r>
      <w:r>
        <w:t xml:space="preserve"> feelings</w:t>
      </w:r>
      <w:r w:rsidR="48096ACB">
        <w:t>; Practice a mindfulness technique;</w:t>
      </w:r>
      <w:r w:rsidR="66F900F3">
        <w:t xml:space="preserve"> </w:t>
      </w:r>
      <w:r>
        <w:t xml:space="preserve">Develop </w:t>
      </w:r>
      <w:r w:rsidR="002F728E">
        <w:t xml:space="preserve">responsible decision-making: impulse control and </w:t>
      </w:r>
      <w:proofErr w:type="gramStart"/>
      <w:r w:rsidR="002F728E">
        <w:t>empathy</w:t>
      </w:r>
      <w:r w:rsidR="66F900F3">
        <w:t xml:space="preserve">; </w:t>
      </w:r>
      <w:r w:rsidRPr="1C2D11D2" w:rsidR="6740C3FF">
        <w:rPr>
          <w:rStyle w:val="normaltextrun"/>
        </w:rPr>
        <w:t xml:space="preserve"> Explore</w:t>
      </w:r>
      <w:proofErr w:type="gramEnd"/>
      <w:r w:rsidRPr="1C2D11D2" w:rsidR="6740C3FF">
        <w:rPr>
          <w:rStyle w:val="normaltextrun"/>
        </w:rPr>
        <w:t xml:space="preserve"> the value</w:t>
      </w:r>
      <w:r w:rsidRPr="1C2D11D2" w:rsidR="6740C3FF">
        <w:rPr>
          <w:rStyle w:val="normaltextrun"/>
          <w:i/>
          <w:iCs/>
        </w:rPr>
        <w:t>: I don’t waste food;</w:t>
      </w:r>
      <w:r w:rsidRPr="1C2D11D2" w:rsidR="6740C3FF">
        <w:rPr>
          <w:rStyle w:val="normaltextrun"/>
        </w:rPr>
        <w:t xml:space="preserve"> </w:t>
      </w:r>
      <w:r w:rsidR="2EFF263D">
        <w:t xml:space="preserve">Make and share a </w:t>
      </w:r>
      <w:r w:rsidR="00411906">
        <w:t xml:space="preserve">feelings </w:t>
      </w:r>
      <w:r w:rsidR="2EFF263D">
        <w:t>poster</w:t>
      </w:r>
    </w:p>
    <w:p w:rsidR="00261CD9" w:rsidP="00261CD9" w:rsidRDefault="3EC36856" w14:paraId="61D2E13A" w14:textId="77777777">
      <w:pPr>
        <w:pStyle w:val="ObjectivesBoxHead"/>
      </w:pPr>
      <w:r>
        <w:t xml:space="preserve">Key </w:t>
      </w:r>
      <w:r w:rsidRPr="00261CD9">
        <w:t>Language</w:t>
      </w:r>
    </w:p>
    <w:p w:rsidRPr="00D26295" w:rsidR="3EC36856" w:rsidP="00261CD9" w:rsidRDefault="3EC36856" w14:paraId="7A3BB560" w14:textId="614CFEAB">
      <w:pPr>
        <w:pStyle w:val="ObjectivesBox"/>
        <w:rPr>
          <w:i/>
          <w:iCs/>
        </w:rPr>
      </w:pPr>
      <w:r w:rsidRPr="00D26295">
        <w:rPr>
          <w:i/>
          <w:iCs/>
        </w:rPr>
        <w:t>happy, sad, angry, scared, proud; I don’t waste food.</w:t>
      </w:r>
    </w:p>
    <w:p w:rsidRPr="00261CD9" w:rsidR="3EC36856" w:rsidP="00261CD9" w:rsidRDefault="3EC36856" w14:paraId="262F749C" w14:textId="1F8DB42F">
      <w:pPr>
        <w:pStyle w:val="ObjectivesBoxHead"/>
      </w:pPr>
      <w:r>
        <w:t>Materials</w:t>
      </w:r>
    </w:p>
    <w:p w:rsidRPr="00261CD9" w:rsidR="384BA6CC" w:rsidP="00261CD9" w:rsidRDefault="00323DFD" w14:paraId="74CA2CDC" w14:textId="0CB48F1F">
      <w:pPr>
        <w:pStyle w:val="ObjectivesBox"/>
      </w:pPr>
      <w:r w:rsidR="1039787E">
        <w:rPr/>
        <w:t xml:space="preserve">Hello song/video, Feelings </w:t>
      </w:r>
      <w:r w:rsidR="1F351977">
        <w:rPr/>
        <w:t xml:space="preserve">song/video, </w:t>
      </w:r>
      <w:r w:rsidR="1CEF4C4E">
        <w:rPr/>
        <w:t xml:space="preserve">audio tracks </w:t>
      </w:r>
      <w:r w:rsidR="6DEB1A6E">
        <w:rPr/>
        <w:t>6.1</w:t>
      </w:r>
      <w:r w:rsidR="3449C130">
        <w:rPr/>
        <w:t>2-6.13</w:t>
      </w:r>
      <w:r w:rsidR="036D6BD0">
        <w:rPr/>
        <w:t>,</w:t>
      </w:r>
      <w:r w:rsidR="6DEB1A6E">
        <w:rPr/>
        <w:t xml:space="preserve"> </w:t>
      </w:r>
      <w:r w:rsidR="46B7AB2D">
        <w:rPr/>
        <w:t>Ruby puppet</w:t>
      </w:r>
      <w:r w:rsidR="4671FF94">
        <w:rPr/>
        <w:t xml:space="preserve"> or stuffed animal, flashcard: </w:t>
      </w:r>
      <w:r w:rsidRPr="73B0064D" w:rsidR="4671FF94">
        <w:rPr>
          <w:i w:val="1"/>
          <w:iCs w:val="1"/>
        </w:rPr>
        <w:t>tomatoes</w:t>
      </w:r>
      <w:r w:rsidR="4671FF94">
        <w:rPr/>
        <w:t xml:space="preserve">, </w:t>
      </w:r>
      <w:r w:rsidR="34BC5125">
        <w:rPr/>
        <w:t>ball</w:t>
      </w:r>
    </w:p>
    <w:p w:rsidRPr="00EA21CF" w:rsidR="00EA21CF" w:rsidP="384BA6CC" w:rsidRDefault="00EA21CF" w14:paraId="76063E02" w14:textId="511F0610">
      <w:pPr>
        <w:pStyle w:val="LessonStep"/>
        <w:rPr>
          <w:b/>
          <w:bCs/>
        </w:rPr>
      </w:pPr>
      <w:r>
        <w:rPr>
          <w:b/>
          <w:bCs/>
        </w:rPr>
        <w:t>BEFORE</w:t>
      </w:r>
      <w:r w:rsidRPr="384BA6CC">
        <w:rPr>
          <w:b/>
          <w:bCs/>
        </w:rPr>
        <w:t xml:space="preserve"> THE PAGE</w:t>
      </w:r>
    </w:p>
    <w:p w:rsidR="3EC36856" w:rsidP="384BA6CC" w:rsidRDefault="3EC36856" w14:paraId="3F9B987B" w14:textId="4CA3F311">
      <w:pPr>
        <w:pStyle w:val="LessonStep"/>
      </w:pPr>
      <w:r w:rsidRPr="00750813">
        <w:t>Hello</w:t>
      </w:r>
      <w:r>
        <w:t xml:space="preserve"> </w:t>
      </w:r>
      <w:r w:rsidR="00E67E8E">
        <w:t>Routine</w:t>
      </w:r>
    </w:p>
    <w:p w:rsidR="3EC36856" w:rsidRDefault="0062590B" w14:paraId="28341D56" w14:textId="3DBF60E2">
      <w:r>
        <w:t>Follow the Hello Routine. See TB p. 40</w:t>
      </w:r>
      <w:r w:rsidR="3EC36856">
        <w:t>.</w:t>
      </w:r>
    </w:p>
    <w:p w:rsidR="3EC36856" w:rsidP="384BA6CC" w:rsidRDefault="3EC36856" w14:paraId="52D4BA32" w14:textId="23FD01CA">
      <w:pPr>
        <w:pStyle w:val="LessonStep"/>
      </w:pPr>
      <w:r>
        <w:t>Warm Up</w:t>
      </w:r>
    </w:p>
    <w:p w:rsidR="3EC36856" w:rsidP="00EA4BA2" w:rsidRDefault="00392F7C" w14:paraId="1D47EC4E" w14:textId="6DBE0684">
      <w:r w:rsidR="4283EDEE">
        <w:rPr/>
        <w:t>Play</w:t>
      </w:r>
      <w:r w:rsidR="7937B5D0">
        <w:rPr/>
        <w:t xml:space="preserve"> the Feelings Mirror game. </w:t>
      </w:r>
      <w:r w:rsidR="12E4B16F">
        <w:rPr/>
        <w:t xml:space="preserve">Have children stand in a circle. </w:t>
      </w:r>
      <w:r w:rsidR="2770E559">
        <w:rPr/>
        <w:t>Say a feeling and model it with your face and body</w:t>
      </w:r>
      <w:r w:rsidR="417A1FB6">
        <w:rPr/>
        <w:t>.</w:t>
      </w:r>
      <w:r w:rsidR="2770E559">
        <w:rPr/>
        <w:t xml:space="preserve"> </w:t>
      </w:r>
      <w:r w:rsidR="3E7C3A92">
        <w:rPr/>
        <w:t xml:space="preserve">Students copy you like in a mirror. </w:t>
      </w:r>
      <w:r w:rsidR="21427F5C">
        <w:rPr/>
        <w:t xml:space="preserve">Say a few more </w:t>
      </w:r>
      <w:r w:rsidR="38D7454A">
        <w:rPr/>
        <w:t>feelings and</w:t>
      </w:r>
      <w:r w:rsidR="21427F5C">
        <w:rPr/>
        <w:t xml:space="preserve"> then call on students to</w:t>
      </w:r>
      <w:r w:rsidR="38D7454A">
        <w:rPr/>
        <w:t xml:space="preserve"> be the feelings leader.</w:t>
      </w:r>
      <w:r w:rsidR="5E561895">
        <w:rPr/>
        <w:t xml:space="preserve"> Or choose an activity from the </w:t>
      </w:r>
      <w:r w:rsidRPr="73B0064D" w:rsidR="5E561895">
        <w:rPr>
          <w:i w:val="1"/>
          <w:iCs w:val="1"/>
        </w:rPr>
        <w:t>SEL Activity</w:t>
      </w:r>
      <w:r w:rsidRPr="73B0064D" w:rsidR="5E561895">
        <w:rPr>
          <w:i w:val="1"/>
          <w:iCs w:val="1"/>
        </w:rPr>
        <w:t xml:space="preserve"> Bank</w:t>
      </w:r>
      <w:r w:rsidR="5E561895">
        <w:rPr/>
        <w:t>. See TB p. 70.</w:t>
      </w:r>
    </w:p>
    <w:p w:rsidRPr="00EA21CF" w:rsidR="00EA21CF" w:rsidP="384BA6CC" w:rsidRDefault="00EA21CF" w14:paraId="4793DD2A" w14:textId="55398420">
      <w:pPr>
        <w:pStyle w:val="LessonStep"/>
        <w:rPr>
          <w:b/>
          <w:bCs/>
        </w:rPr>
      </w:pPr>
      <w:r>
        <w:rPr>
          <w:b/>
          <w:bCs/>
        </w:rPr>
        <w:t>WITH</w:t>
      </w:r>
      <w:r w:rsidRPr="384BA6CC">
        <w:rPr>
          <w:b/>
          <w:bCs/>
        </w:rPr>
        <w:t xml:space="preserve"> THE PAGE</w:t>
      </w:r>
    </w:p>
    <w:p w:rsidR="3EC36856" w:rsidP="384BA6CC" w:rsidRDefault="3EC36856" w14:paraId="429C8FD1" w14:textId="256CAF38">
      <w:pPr>
        <w:pStyle w:val="LessonStep"/>
      </w:pPr>
      <w:r w:rsidRPr="384BA6CC">
        <w:rPr>
          <w:lang w:val="en-US"/>
        </w:rPr>
        <w:t xml:space="preserve">1 Sing </w:t>
      </w:r>
      <w:proofErr w:type="gramStart"/>
      <w:r w:rsidRPr="384BA6CC">
        <w:rPr>
          <w:i/>
          <w:iCs/>
          <w:lang w:val="en-US"/>
        </w:rPr>
        <w:t>The</w:t>
      </w:r>
      <w:proofErr w:type="gramEnd"/>
      <w:r w:rsidRPr="384BA6CC">
        <w:rPr>
          <w:i/>
          <w:iCs/>
          <w:lang w:val="en-US"/>
        </w:rPr>
        <w:t xml:space="preserve"> Feelings Song.</w:t>
      </w:r>
    </w:p>
    <w:p w:rsidR="3EC36856" w:rsidP="384BA6CC" w:rsidRDefault="00FB386C" w14:paraId="2EEBFDC6" w14:textId="5A3D8B32">
      <w:pPr>
        <w:rPr>
          <w:rFonts w:ascii="Aptos" w:hAnsi="Aptos" w:eastAsia="Aptos" w:cs="Arial"/>
        </w:rPr>
      </w:pPr>
      <w:r w:rsidRPr="73B0064D" w:rsidR="76CFCAAF">
        <w:rPr>
          <w:rFonts w:ascii="Aptos" w:hAnsi="Aptos" w:eastAsia="Aptos" w:cs="Aptos"/>
        </w:rPr>
        <w:t xml:space="preserve">Follow The Feelings Song Routine. See TB p. 41. </w:t>
      </w:r>
      <w:r w:rsidRPr="73B0064D" w:rsidR="37692B28">
        <w:rPr>
          <w:rFonts w:ascii="Aptos" w:hAnsi="Aptos" w:eastAsia="Aptos" w:cs="Aptos"/>
        </w:rPr>
        <w:t xml:space="preserve">Play </w:t>
      </w:r>
      <w:r w:rsidRPr="73B0064D" w:rsidR="13F1C59B">
        <w:rPr>
          <w:rFonts w:ascii="Aptos" w:hAnsi="Aptos" w:eastAsia="Aptos" w:cs="Aptos"/>
          <w:i w:val="1"/>
          <w:iCs w:val="1"/>
        </w:rPr>
        <w:t>T</w:t>
      </w:r>
      <w:r w:rsidRPr="73B0064D" w:rsidR="37692B28">
        <w:rPr>
          <w:rFonts w:ascii="Aptos" w:hAnsi="Aptos" w:eastAsia="Aptos" w:cs="Aptos"/>
          <w:i w:val="1"/>
          <w:iCs w:val="1"/>
        </w:rPr>
        <w:t xml:space="preserve">he </w:t>
      </w:r>
      <w:r w:rsidRPr="73B0064D" w:rsidR="043F61EE">
        <w:rPr>
          <w:rFonts w:ascii="Aptos" w:hAnsi="Aptos" w:eastAsia="Aptos" w:cs="Aptos"/>
          <w:i w:val="1"/>
          <w:iCs w:val="1"/>
        </w:rPr>
        <w:t>Feelings S</w:t>
      </w:r>
      <w:r w:rsidRPr="73B0064D" w:rsidR="37692B28">
        <w:rPr>
          <w:rFonts w:ascii="Aptos" w:hAnsi="Aptos" w:eastAsia="Aptos" w:cs="Aptos"/>
          <w:i w:val="1"/>
          <w:iCs w:val="1"/>
        </w:rPr>
        <w:t>ong</w:t>
      </w:r>
      <w:r w:rsidRPr="73B0064D" w:rsidR="37692B28">
        <w:rPr>
          <w:rFonts w:ascii="Aptos" w:hAnsi="Aptos" w:eastAsia="Aptos" w:cs="Aptos"/>
        </w:rPr>
        <w:t xml:space="preserve"> </w:t>
      </w:r>
      <w:r w:rsidRPr="73B0064D" w:rsidR="29039119">
        <w:rPr>
          <w:rFonts w:ascii="Aptos" w:hAnsi="Aptos" w:eastAsia="Aptos" w:cs="Aptos"/>
        </w:rPr>
        <w:t>audio or</w:t>
      </w:r>
      <w:r w:rsidRPr="73B0064D" w:rsidR="37692B28">
        <w:rPr>
          <w:rFonts w:ascii="Aptos" w:hAnsi="Aptos" w:eastAsia="Aptos" w:cs="Aptos"/>
        </w:rPr>
        <w:t xml:space="preserve"> video. Encourage students to sing along and use TPR or facial expression to show the emotions.</w:t>
      </w:r>
    </w:p>
    <w:p w:rsidR="3EC36856" w:rsidP="384BA6CC" w:rsidRDefault="3EC36856" w14:paraId="2810F812" w14:textId="68E6E9B3">
      <w:pPr>
        <w:pStyle w:val="LessonStep"/>
      </w:pPr>
      <w:r w:rsidR="46DCE647">
        <w:rPr/>
        <w:t xml:space="preserve">2 How does the </w:t>
      </w:r>
      <w:r w:rsidR="41819BBF">
        <w:rPr/>
        <w:t>child</w:t>
      </w:r>
      <w:r w:rsidR="46DCE647">
        <w:rPr/>
        <w:t xml:space="preserve"> feel? Look and listen. Then </w:t>
      </w:r>
      <w:proofErr w:type="spellStart"/>
      <w:r w:rsidR="46DCE647">
        <w:rPr/>
        <w:t>color</w:t>
      </w:r>
      <w:proofErr w:type="spellEnd"/>
      <w:r w:rsidR="46DCE647">
        <w:rPr/>
        <w:t>.</w:t>
      </w:r>
    </w:p>
    <w:p w:rsidR="004B2F89" w:rsidP="73B0064D" w:rsidRDefault="345C7909" w14:paraId="1CD99E42" w14:textId="13422B4D">
      <w:pPr>
        <w:pStyle w:val="Normal"/>
      </w:pPr>
      <w:r w:rsidR="36B8673D">
        <w:rPr/>
        <w:t xml:space="preserve">Show or project the page. </w:t>
      </w:r>
      <w:r w:rsidR="37692B28">
        <w:rPr/>
        <w:t xml:space="preserve">Point to the photo in the </w:t>
      </w:r>
      <w:r w:rsidRPr="73B0064D" w:rsidR="37692B28">
        <w:rPr>
          <w:i w:val="1"/>
          <w:iCs w:val="1"/>
        </w:rPr>
        <w:t>Feel It</w:t>
      </w:r>
      <w:r w:rsidR="37692B28">
        <w:rPr/>
        <w:t xml:space="preserve"> section. Elicit the situation in the picture and how the </w:t>
      </w:r>
      <w:r w:rsidR="40A76F52">
        <w:rPr/>
        <w:t>child</w:t>
      </w:r>
      <w:r w:rsidR="37692B28">
        <w:rPr/>
        <w:t xml:space="preserve"> may feel</w:t>
      </w:r>
      <w:r w:rsidR="37692B28">
        <w:rPr/>
        <w:t xml:space="preserve">. </w:t>
      </w:r>
      <w:r w:rsidR="37692B28">
        <w:rPr/>
        <w:t xml:space="preserve">Play </w:t>
      </w:r>
      <w:r w:rsidR="40A76F52">
        <w:rPr/>
        <w:t>track</w:t>
      </w:r>
      <w:r w:rsidR="37692B28">
        <w:rPr/>
        <w:t xml:space="preserve"> 6.12 and </w:t>
      </w:r>
      <w:r w:rsidR="2759E7A8">
        <w:rPr/>
        <w:t xml:space="preserve">elicit again </w:t>
      </w:r>
      <w:r w:rsidR="7DFFD925">
        <w:rPr/>
        <w:t>how</w:t>
      </w:r>
      <w:r w:rsidR="37692B28">
        <w:rPr/>
        <w:t xml:space="preserve"> the </w:t>
      </w:r>
      <w:r w:rsidR="47229EFD">
        <w:rPr/>
        <w:t>child</w:t>
      </w:r>
      <w:r w:rsidR="37692B28">
        <w:rPr/>
        <w:t xml:space="preserve"> </w:t>
      </w:r>
      <w:r w:rsidR="37692B28">
        <w:rPr/>
        <w:t xml:space="preserve">is </w:t>
      </w:r>
      <w:r w:rsidR="5EC374C2">
        <w:rPr/>
        <w:t xml:space="preserve">likely </w:t>
      </w:r>
      <w:r w:rsidR="37692B28">
        <w:rPr/>
        <w:t>feeling</w:t>
      </w:r>
      <w:r w:rsidR="37692B28">
        <w:rPr/>
        <w:t xml:space="preserve">. </w:t>
      </w:r>
      <w:r w:rsidR="70DF18BF">
        <w:rPr/>
        <w:t xml:space="preserve">Make sure they understand the scenario (a boy is angry because he </w:t>
      </w:r>
      <w:r w:rsidR="70DF18BF">
        <w:rPr/>
        <w:t>has to</w:t>
      </w:r>
      <w:r w:rsidR="70DF18BF">
        <w:rPr/>
        <w:t xml:space="preserve"> eat something he </w:t>
      </w:r>
      <w:r w:rsidR="70DF18BF">
        <w:rPr/>
        <w:t>doesn’t</w:t>
      </w:r>
      <w:r w:rsidR="70DF18BF">
        <w:rPr/>
        <w:t xml:space="preserve"> like). </w:t>
      </w:r>
      <w:r w:rsidR="37692B28">
        <w:rPr/>
        <w:t xml:space="preserve">Ask students to look and point to the correct emoji and say </w:t>
      </w:r>
      <w:r w:rsidR="379AC3DF">
        <w:rPr/>
        <w:t xml:space="preserve">how </w:t>
      </w:r>
      <w:r w:rsidR="37692B28">
        <w:rPr/>
        <w:t xml:space="preserve">the </w:t>
      </w:r>
      <w:r w:rsidR="40A76F52">
        <w:rPr/>
        <w:t>child is</w:t>
      </w:r>
      <w:r w:rsidR="37692B28">
        <w:rPr/>
        <w:t xml:space="preserve"> feeling</w:t>
      </w:r>
      <w:r w:rsidR="4FD14B51">
        <w:rPr/>
        <w:t xml:space="preserve">. Then have them </w:t>
      </w:r>
      <w:r w:rsidR="03EB6E28">
        <w:rPr/>
        <w:t>color</w:t>
      </w:r>
      <w:r w:rsidR="03EB6E28">
        <w:rPr/>
        <w:t xml:space="preserve"> that emoji. </w:t>
      </w:r>
      <w:r w:rsidR="49C7EF7A">
        <w:rPr/>
        <w:t>Guide students in relating to the</w:t>
      </w:r>
      <w:r w:rsidR="7765ED0D">
        <w:rPr/>
        <w:t xml:space="preserve"> boy in the picture and the scenario. Ask if they have been in </w:t>
      </w:r>
      <w:r w:rsidR="7765ED0D">
        <w:rPr/>
        <w:t>a similar situation</w:t>
      </w:r>
      <w:r w:rsidR="7765ED0D">
        <w:rPr/>
        <w:t xml:space="preserve"> and invite them to share </w:t>
      </w:r>
      <w:r w:rsidR="450AF09A">
        <w:rPr/>
        <w:t>their experiences and feelings</w:t>
      </w:r>
      <w:r w:rsidR="0C5DF8EE">
        <w:rPr/>
        <w:t>, us</w:t>
      </w:r>
      <w:r w:rsidR="5AF6B6DF">
        <w:rPr/>
        <w:t>ing</w:t>
      </w:r>
      <w:r w:rsidR="0C5DF8EE">
        <w:rPr/>
        <w:t xml:space="preserve"> L</w:t>
      </w:r>
      <w:r w:rsidR="450AF09A">
        <w:rPr/>
        <w:t>1</w:t>
      </w:r>
      <w:r w:rsidR="0C5DF8EE">
        <w:rPr/>
        <w:t xml:space="preserve"> if necessary</w:t>
      </w:r>
      <w:r w:rsidR="450AF09A">
        <w:rPr/>
        <w:t>.</w:t>
      </w:r>
    </w:p>
    <w:p w:rsidR="3EC36856" w:rsidP="06B886E3" w:rsidRDefault="3EC36856" w14:paraId="4653BCC3" w14:textId="5F1EC468">
      <w:pPr>
        <w:pStyle w:val="Answerkey"/>
        <w:spacing w:line="257" w:lineRule="auto"/>
        <w:rPr>
          <w:rFonts w:ascii="Aptos" w:hAnsi="Aptos" w:eastAsia="Aptos" w:cs="Aptos"/>
        </w:rPr>
      </w:pPr>
      <w:r>
        <w:t>Answer:</w:t>
      </w:r>
      <w:r w:rsidR="03AF95ED">
        <w:t xml:space="preserve"> </w:t>
      </w:r>
      <w:proofErr w:type="spellStart"/>
      <w:r w:rsidRPr="384BA6CC">
        <w:rPr>
          <w:rFonts w:ascii="Aptos" w:hAnsi="Aptos" w:eastAsia="Aptos" w:cs="Aptos"/>
        </w:rPr>
        <w:t>Color</w:t>
      </w:r>
      <w:proofErr w:type="spellEnd"/>
      <w:r w:rsidRPr="384BA6CC">
        <w:rPr>
          <w:rFonts w:ascii="Aptos" w:hAnsi="Aptos" w:eastAsia="Aptos" w:cs="Aptos"/>
        </w:rPr>
        <w:t xml:space="preserve"> the angry emoji red.</w:t>
      </w:r>
    </w:p>
    <w:p w:rsidR="00E700F6" w:rsidP="00E700F6" w:rsidRDefault="00E700F6" w14:paraId="513839C1" w14:textId="6E0A0EB9">
      <w:pPr>
        <w:pStyle w:val="LessonStepFeatureBox"/>
      </w:pPr>
      <w:r>
        <w:t>UDL Tip</w:t>
      </w:r>
    </w:p>
    <w:p w:rsidR="00E700F6" w:rsidP="00E700F6" w:rsidRDefault="00E700F6" w14:paraId="34FB9C43" w14:textId="664B4E5F">
      <w:pPr>
        <w:pStyle w:val="LessonStepFeatureBoxText"/>
      </w:pPr>
      <w:r w:rsidRPr="00E700F6">
        <w:t>Supporting and Developing Learner Agency: Start and end with self-reflection questions. At the beginning of class, ask students if there are any foods they don’t like. Then ask how they feel when they are given these foods. At the end of class, ask if they still feel the same way. Assure them that it’s OK if their feelings haven’t changed but follow up by asking if they have any new ideas about the foods they don’t like.</w:t>
      </w:r>
    </w:p>
    <w:p w:rsidR="3EC36856" w:rsidP="384BA6CC" w:rsidRDefault="3EC36856" w14:paraId="68338970" w14:textId="16F7EE6E">
      <w:pPr>
        <w:pStyle w:val="LessonStep"/>
      </w:pPr>
      <w:r w:rsidRPr="384BA6CC">
        <w:rPr>
          <w:color w:val="000000" w:themeColor="text1"/>
          <w:lang w:val="en-US"/>
        </w:rPr>
        <w:t>3 Listen to Ruby and try.</w:t>
      </w:r>
    </w:p>
    <w:p w:rsidR="3EC36856" w:rsidP="1C2D11D2" w:rsidRDefault="345C7909" w14:paraId="65F443C9" w14:textId="4ABD3A4E">
      <w:r>
        <w:t>Draw students’ attention to Ruby</w:t>
      </w:r>
      <w:r w:rsidR="009B11E3">
        <w:t xml:space="preserve"> and elicit what the mindfulness </w:t>
      </w:r>
      <w:r w:rsidR="00B54392">
        <w:t>moment is, breathe</w:t>
      </w:r>
      <w:r>
        <w:t xml:space="preserve">. Play </w:t>
      </w:r>
      <w:r w:rsidR="00E476D1">
        <w:t>track</w:t>
      </w:r>
      <w:r>
        <w:t xml:space="preserve"> 6.13 and ask students to listen and follow Ruby’s instructions. Demonstrate it, so they can watch you as well as following the </w:t>
      </w:r>
      <w:r w:rsidR="00F05E61">
        <w:t>track</w:t>
      </w:r>
      <w:r>
        <w:t>. After the activity, ask students how they feel.</w:t>
      </w:r>
      <w:r w:rsidR="2ED0BE14">
        <w:t xml:space="preserve"> Explain to students that whenever they have big feelings, they can breathe.</w:t>
      </w:r>
    </w:p>
    <w:p w:rsidR="00AC3B7E" w:rsidP="3FBBB549" w:rsidRDefault="5A8D6173" w14:paraId="14A25E80" w14:textId="4617DF99">
      <w:pPr>
        <w:pStyle w:val="LessonStepFeatureBox"/>
        <w:rPr>
          <w:rFonts w:cs="Arial"/>
        </w:rPr>
      </w:pPr>
      <w:r>
        <w:t>SEL Tip:</w:t>
      </w:r>
    </w:p>
    <w:p w:rsidRPr="00740DCA" w:rsidR="00740DCA" w:rsidP="00740DCA" w:rsidRDefault="00740DCA" w14:paraId="2C6C102C" w14:textId="77777777">
      <w:pPr>
        <w:pStyle w:val="LessonStepFeatureBoxText"/>
      </w:pPr>
      <w:r w:rsidRPr="00740DCA">
        <w:t xml:space="preserve">Responsible Decision-Making: Young children, in their quest for autonomy, often enter a phase of not trying new foods or being picky about what they will eat. Be mindful that this </w:t>
      </w:r>
      <w:proofErr w:type="spellStart"/>
      <w:r w:rsidRPr="00740DCA">
        <w:t>behavior</w:t>
      </w:r>
      <w:proofErr w:type="spellEnd"/>
      <w:r w:rsidRPr="00740DCA">
        <w:t xml:space="preserve"> is normal and try not to have a power struggle with the student around “finishing” their plate of food.  </w:t>
      </w:r>
    </w:p>
    <w:p w:rsidRPr="00740DCA" w:rsidR="00740DCA" w:rsidP="00740DCA" w:rsidRDefault="00740DCA" w14:paraId="48B526A0" w14:textId="6E0A51BC">
      <w:pPr>
        <w:pStyle w:val="LessonStepFeatureBoxText"/>
      </w:pPr>
      <w:r w:rsidRPr="00740DCA">
        <w:t>The division of responsibility in eating between children and adults is as follows:</w:t>
      </w:r>
      <w:r w:rsidRPr="00740DCA">
        <w:rPr>
          <w:rFonts w:ascii="Arial" w:hAnsi="Arial" w:cs="Arial"/>
        </w:rPr>
        <w:t> </w:t>
      </w:r>
      <w:r w:rsidRPr="00740DCA">
        <w:t> </w:t>
      </w:r>
      <w:r w:rsidRPr="00740DCA">
        <w:br/>
      </w:r>
      <w:r w:rsidRPr="00740DCA">
        <w:t>Adult says WHAT, WHEN, and WHERE a child eats. The child decides IF they eat and HOW much they eat. This way the child learns to regulate their hunger and satiety signals and builds positive habits with feeding.</w:t>
      </w:r>
    </w:p>
    <w:p w:rsidR="3EC36856" w:rsidP="384BA6CC" w:rsidRDefault="3EC36856" w14:paraId="24E0F3D5" w14:textId="37984E3C">
      <w:pPr>
        <w:pStyle w:val="LessonStep"/>
        <w:rPr>
          <w:color w:val="000000" w:themeColor="text1"/>
          <w:lang w:val="en-US"/>
        </w:rPr>
      </w:pPr>
      <w:r w:rsidRPr="384BA6CC">
        <w:rPr>
          <w:color w:val="000000" w:themeColor="text1"/>
          <w:lang w:val="en-US"/>
        </w:rPr>
        <w:t>4 What can you do instead of wasting food? Mark the boxes.</w:t>
      </w:r>
    </w:p>
    <w:p w:rsidR="3EC36856" w:rsidP="00CA39CA" w:rsidRDefault="00D83EDC" w14:paraId="356C2DD4" w14:textId="6DFA4274">
      <w:r>
        <w:rPr>
          <w:color w:val="000000" w:themeColor="text1"/>
        </w:rPr>
        <w:t>Use a puppet or stuffed animal</w:t>
      </w:r>
      <w:r w:rsidR="0048773E">
        <w:rPr>
          <w:color w:val="000000" w:themeColor="text1"/>
        </w:rPr>
        <w:t xml:space="preserve"> and the tomatoes flash card</w:t>
      </w:r>
      <w:r>
        <w:rPr>
          <w:color w:val="000000" w:themeColor="text1"/>
        </w:rPr>
        <w:t xml:space="preserve"> to </w:t>
      </w:r>
      <w:r w:rsidR="007C6322">
        <w:rPr>
          <w:color w:val="000000" w:themeColor="text1"/>
        </w:rPr>
        <w:t xml:space="preserve">model the scenario. </w:t>
      </w:r>
      <w:r w:rsidR="006A1B49">
        <w:rPr>
          <w:color w:val="000000" w:themeColor="text1"/>
        </w:rPr>
        <w:t xml:space="preserve">Cross the </w:t>
      </w:r>
      <w:proofErr w:type="gramStart"/>
      <w:r w:rsidR="006A1B49">
        <w:rPr>
          <w:color w:val="000000" w:themeColor="text1"/>
        </w:rPr>
        <w:t>puppet’s</w:t>
      </w:r>
      <w:proofErr w:type="gramEnd"/>
      <w:r w:rsidR="006A1B49">
        <w:rPr>
          <w:color w:val="000000" w:themeColor="text1"/>
        </w:rPr>
        <w:t xml:space="preserve"> or toy’s arms and say I don’t like this</w:t>
      </w:r>
      <w:r w:rsidR="00333EBA">
        <w:rPr>
          <w:color w:val="000000" w:themeColor="text1"/>
        </w:rPr>
        <w:t xml:space="preserve"> at the tomato flash card. </w:t>
      </w:r>
      <w:r w:rsidR="0006079C">
        <w:rPr>
          <w:color w:val="000000" w:themeColor="text1"/>
        </w:rPr>
        <w:t xml:space="preserve">Model the </w:t>
      </w:r>
      <w:proofErr w:type="gramStart"/>
      <w:r w:rsidR="0006079C">
        <w:rPr>
          <w:color w:val="000000" w:themeColor="text1"/>
        </w:rPr>
        <w:t>breathe</w:t>
      </w:r>
      <w:proofErr w:type="gramEnd"/>
      <w:r w:rsidR="0006079C">
        <w:rPr>
          <w:color w:val="000000" w:themeColor="text1"/>
        </w:rPr>
        <w:t xml:space="preserve"> technique with the puppet or toy and ask </w:t>
      </w:r>
      <w:r w:rsidRPr="00A9552E" w:rsidR="0006079C">
        <w:rPr>
          <w:i/>
          <w:iCs/>
          <w:color w:val="000000" w:themeColor="text1"/>
        </w:rPr>
        <w:t xml:space="preserve">What could the </w:t>
      </w:r>
      <w:r w:rsidRPr="00A9552E" w:rsidR="00CB3FE4">
        <w:rPr>
          <w:i/>
          <w:iCs/>
          <w:color w:val="000000" w:themeColor="text1"/>
        </w:rPr>
        <w:t>puppet/toy do?</w:t>
      </w:r>
      <w:r w:rsidR="00CB3FE4">
        <w:rPr>
          <w:color w:val="000000" w:themeColor="text1"/>
        </w:rPr>
        <w:t xml:space="preserve"> Let students share their ideas</w:t>
      </w:r>
      <w:r w:rsidR="00604C88">
        <w:rPr>
          <w:color w:val="000000" w:themeColor="text1"/>
        </w:rPr>
        <w:t>, use L1 if necessary. After, a</w:t>
      </w:r>
      <w:r w:rsidR="345C7909">
        <w:t xml:space="preserve">sk students to look at the photos and ask what they can see (make it fun, share with a friend, </w:t>
      </w:r>
      <w:r w:rsidR="576040B2">
        <w:t>try it a new way</w:t>
      </w:r>
      <w:r w:rsidR="345C7909">
        <w:t xml:space="preserve">). Discuss them as a class, using L1 if necessary. Have students mark the options that </w:t>
      </w:r>
      <w:r w:rsidR="7EEAFB1A">
        <w:t>they can try next time they receive a food they don’t want to eat</w:t>
      </w:r>
      <w:r w:rsidR="345C7909">
        <w:t>.</w:t>
      </w:r>
      <w:r w:rsidR="186B70CA">
        <w:t xml:space="preserve"> Ask students if they have any other ideas.</w:t>
      </w:r>
    </w:p>
    <w:p w:rsidR="00701115" w:rsidP="00701115" w:rsidRDefault="00701115" w14:paraId="77AA6B64" w14:textId="77777777">
      <w:pPr>
        <w:pStyle w:val="LessonStepFeatureBox"/>
        <w:rPr>
          <w:lang w:val="en-US"/>
        </w:rPr>
      </w:pPr>
      <w:r>
        <w:rPr>
          <w:lang w:val="en-US"/>
        </w:rPr>
        <w:t>Phonics Tip</w:t>
      </w:r>
    </w:p>
    <w:p w:rsidRPr="008659E0" w:rsidR="00701115" w:rsidP="00701115" w:rsidRDefault="00701115" w14:paraId="16C2D2BD" w14:textId="160EE6E5">
      <w:pPr>
        <w:pStyle w:val="LessonStepFeatureBoxText"/>
      </w:pPr>
      <w:r w:rsidRPr="00701115">
        <w:rPr>
          <w:lang w:val="en-US"/>
        </w:rPr>
        <w:t>Blending: Point out the tomatoes in the middle photo of the “Do it!” activity and ask students what color they are (</w:t>
      </w:r>
      <w:r w:rsidRPr="00701115">
        <w:rPr>
          <w:i/>
          <w:iCs/>
          <w:lang w:val="en-US"/>
        </w:rPr>
        <w:t>red</w:t>
      </w:r>
      <w:r w:rsidRPr="00701115">
        <w:rPr>
          <w:lang w:val="en-US"/>
        </w:rPr>
        <w:t>). Elicit the initial letter r by repeating the /r/ sound and write it on the left side of the board. Repeat with the final letter d and write it on the right side of the board. Then focus on the middle /e/ sound; elicit the letter e and write it in the center.</w:t>
      </w:r>
      <w:r>
        <w:rPr>
          <w:lang w:val="en-US"/>
        </w:rPr>
        <w:t xml:space="preserve"> </w:t>
      </w:r>
      <w:r w:rsidRPr="00701115">
        <w:t xml:space="preserve">Say the sounds individually and then blend them together, with students repeating after you: </w:t>
      </w:r>
      <w:r w:rsidRPr="00701115">
        <w:rPr>
          <w:i/>
          <w:iCs/>
        </w:rPr>
        <w:t>/r/-/e/-/d/, /re/-/d/, /r/-/ed/, /red/</w:t>
      </w:r>
      <w:r w:rsidRPr="00701115">
        <w:t>.</w:t>
      </w:r>
    </w:p>
    <w:p w:rsidR="3EC36856" w:rsidP="384BA6CC" w:rsidRDefault="3EC36856" w14:paraId="47B3DC95" w14:textId="6A10E9F7">
      <w:pPr>
        <w:pStyle w:val="LessonStep"/>
        <w:rPr>
          <w:color w:val="000000" w:themeColor="text1"/>
          <w:lang w:val="en-US"/>
        </w:rPr>
      </w:pPr>
      <w:r w:rsidRPr="73B0064D" w:rsidR="46DCE647">
        <w:rPr>
          <w:color w:val="000000" w:themeColor="text1" w:themeTint="FF" w:themeShade="FF"/>
          <w:lang w:val="en-US"/>
        </w:rPr>
        <w:t xml:space="preserve">5 Make your </w:t>
      </w:r>
      <w:r w:rsidRPr="73B0064D" w:rsidR="72805DD9">
        <w:rPr>
          <w:color w:val="000000" w:themeColor="text1" w:themeTint="FF" w:themeShade="FF"/>
          <w:lang w:val="en-US"/>
        </w:rPr>
        <w:t>F</w:t>
      </w:r>
      <w:r w:rsidRPr="73B0064D" w:rsidR="0C68DA3B">
        <w:rPr>
          <w:color w:val="000000" w:themeColor="text1" w:themeTint="FF" w:themeShade="FF"/>
          <w:lang w:val="en-US"/>
        </w:rPr>
        <w:t xml:space="preserve">eelings </w:t>
      </w:r>
      <w:r w:rsidRPr="73B0064D" w:rsidR="12840DE7">
        <w:rPr>
          <w:color w:val="000000" w:themeColor="text1" w:themeTint="FF" w:themeShade="FF"/>
          <w:lang w:val="en-US"/>
        </w:rPr>
        <w:t>P</w:t>
      </w:r>
      <w:r w:rsidRPr="73B0064D" w:rsidR="6C0259DF">
        <w:rPr>
          <w:color w:val="000000" w:themeColor="text1" w:themeTint="FF" w:themeShade="FF"/>
          <w:lang w:val="en-US"/>
        </w:rPr>
        <w:t>oster</w:t>
      </w:r>
      <w:r w:rsidRPr="73B0064D" w:rsidR="46DCE647">
        <w:rPr>
          <w:color w:val="000000" w:themeColor="text1" w:themeTint="FF" w:themeShade="FF"/>
          <w:lang w:val="en-US"/>
        </w:rPr>
        <w:t>.</w:t>
      </w:r>
    </w:p>
    <w:p w:rsidR="00721B3B" w:rsidP="73B0064D" w:rsidRDefault="00721B3B" w14:paraId="6837BFE2" w14:textId="5A5C6C2B">
      <w:pPr>
        <w:pStyle w:val="Normal"/>
        <w:pBdr>
          <w:bottom w:val="none" w:color="000000" w:sz="0" w:space="0"/>
        </w:pBdr>
        <w:rPr>
          <w:rFonts w:ascii="Aptos" w:hAnsi="Aptos" w:eastAsia="Aptos" w:cs="Aptos"/>
          <w:color w:val="000000" w:themeColor="text1" w:themeTint="FF" w:themeShade="FF"/>
        </w:rPr>
      </w:pPr>
      <w:r w:rsidRPr="73B0064D" w:rsidR="0B4801AF">
        <w:rPr>
          <w:rFonts w:ascii="Aptos" w:hAnsi="Aptos" w:eastAsia="Aptos" w:cs="Aptos"/>
          <w:color w:val="000000" w:themeColor="text1" w:themeTint="FF" w:themeShade="FF"/>
        </w:rPr>
        <w:t xml:space="preserve">If using the </w:t>
      </w:r>
      <w:r w:rsidRPr="73B0064D" w:rsidR="0B4801AF">
        <w:rPr>
          <w:rFonts w:ascii="Aptos" w:hAnsi="Aptos" w:eastAsia="Aptos" w:cs="Aptos"/>
          <w:color w:val="000000" w:themeColor="text1" w:themeTint="FF" w:themeShade="FF"/>
        </w:rPr>
        <w:t>Actvity</w:t>
      </w:r>
      <w:r w:rsidRPr="73B0064D" w:rsidR="0B4801AF">
        <w:rPr>
          <w:rFonts w:ascii="Aptos" w:hAnsi="Aptos" w:eastAsia="Aptos" w:cs="Aptos"/>
          <w:color w:val="000000" w:themeColor="text1" w:themeTint="FF" w:themeShade="FF"/>
        </w:rPr>
        <w:t xml:space="preserve"> Book, go to AB p. 95. </w:t>
      </w:r>
      <w:r w:rsidR="0B4801AF">
        <w:rPr/>
        <w:t xml:space="preserve">Give students support to </w:t>
      </w:r>
      <w:r w:rsidR="0B4801AF">
        <w:rPr/>
        <w:t>write their names</w:t>
      </w:r>
      <w:r w:rsidR="0B4801AF">
        <w:rPr/>
        <w:t xml:space="preserve">. Have students draw a food they </w:t>
      </w:r>
      <w:r w:rsidR="0B4801AF">
        <w:rPr/>
        <w:t>don’t</w:t>
      </w:r>
      <w:r w:rsidR="0B4801AF">
        <w:rPr/>
        <w:t xml:space="preserve"> like and draw what they can do to avoid wasting it. Remind them of the options they selected or discussed in the Do it! Activity.</w:t>
      </w:r>
      <w:r w:rsidRPr="73B0064D" w:rsidR="0B4801AF">
        <w:rPr>
          <w:rFonts w:ascii="Aptos" w:hAnsi="Aptos" w:eastAsia="Aptos" w:cs="Aptos"/>
          <w:color w:val="000000" w:themeColor="text1" w:themeTint="FF" w:themeShade="FF"/>
        </w:rPr>
        <w:t xml:space="preserve"> </w:t>
      </w:r>
    </w:p>
    <w:p w:rsidR="00721B3B" w:rsidP="73B0064D" w:rsidRDefault="00721B3B" w14:paraId="7C335FEF" w14:textId="05131598">
      <w:pPr>
        <w:pStyle w:val="Normal"/>
        <w:pBdr>
          <w:bottom w:val="none" w:color="000000" w:sz="0" w:space="0"/>
        </w:pBdr>
        <w:rPr>
          <w:rFonts w:ascii="Aptos" w:hAnsi="Aptos" w:eastAsia="Aptos" w:cs="Aptos"/>
          <w:color w:val="000000" w:themeColor="text1"/>
        </w:rPr>
      </w:pPr>
      <w:r w:rsidRPr="73B0064D" w:rsidR="65DF0B89">
        <w:rPr>
          <w:rFonts w:ascii="Aptos" w:hAnsi="Aptos" w:eastAsia="Aptos" w:cs="Aptos"/>
          <w:color w:val="000000" w:themeColor="text1" w:themeTint="FF" w:themeShade="FF"/>
        </w:rPr>
        <w:t>Without the Activity Book, you can give</w:t>
      </w:r>
      <w:r w:rsidRPr="73B0064D" w:rsidR="07B7A4D7">
        <w:rPr>
          <w:rFonts w:ascii="Aptos" w:hAnsi="Aptos" w:eastAsia="Aptos" w:cs="Aptos"/>
          <w:color w:val="000000" w:themeColor="text1" w:themeTint="FF" w:themeShade="FF"/>
        </w:rPr>
        <w:t xml:space="preserve"> students a sheet of paper </w:t>
      </w:r>
      <w:r w:rsidRPr="73B0064D" w:rsidR="21805A4B">
        <w:rPr>
          <w:rFonts w:ascii="Aptos" w:hAnsi="Aptos" w:eastAsia="Aptos" w:cs="Aptos"/>
          <w:color w:val="000000" w:themeColor="text1" w:themeTint="FF" w:themeShade="FF"/>
        </w:rPr>
        <w:t>and help them fold it in half. Have them draw a line on the fold. Ask</w:t>
      </w:r>
      <w:r w:rsidRPr="73B0064D" w:rsidR="07B7A4D7">
        <w:rPr>
          <w:rFonts w:ascii="Aptos" w:hAnsi="Aptos" w:eastAsia="Aptos" w:cs="Aptos"/>
          <w:color w:val="000000" w:themeColor="text1" w:themeTint="FF" w:themeShade="FF"/>
        </w:rPr>
        <w:t xml:space="preserve"> them to draw a food they </w:t>
      </w:r>
      <w:r w:rsidRPr="73B0064D" w:rsidR="07B7A4D7">
        <w:rPr>
          <w:rFonts w:ascii="Aptos" w:hAnsi="Aptos" w:eastAsia="Aptos" w:cs="Aptos"/>
          <w:color w:val="000000" w:themeColor="text1" w:themeTint="FF" w:themeShade="FF"/>
        </w:rPr>
        <w:t>don’t</w:t>
      </w:r>
      <w:r w:rsidRPr="73B0064D" w:rsidR="07B7A4D7">
        <w:rPr>
          <w:rFonts w:ascii="Aptos" w:hAnsi="Aptos" w:eastAsia="Aptos" w:cs="Aptos"/>
          <w:color w:val="000000" w:themeColor="text1" w:themeTint="FF" w:themeShade="FF"/>
        </w:rPr>
        <w:t xml:space="preserve"> like</w:t>
      </w:r>
      <w:r w:rsidRPr="73B0064D" w:rsidR="21805A4B">
        <w:rPr>
          <w:rFonts w:ascii="Aptos" w:hAnsi="Aptos" w:eastAsia="Aptos" w:cs="Aptos"/>
          <w:color w:val="000000" w:themeColor="text1" w:themeTint="FF" w:themeShade="FF"/>
        </w:rPr>
        <w:t xml:space="preserve"> on the left.</w:t>
      </w:r>
      <w:r w:rsidRPr="73B0064D" w:rsidR="07B7A4D7">
        <w:rPr>
          <w:rFonts w:ascii="Aptos" w:hAnsi="Aptos" w:eastAsia="Aptos" w:cs="Aptos"/>
          <w:color w:val="000000" w:themeColor="text1" w:themeTint="FF" w:themeShade="FF"/>
        </w:rPr>
        <w:t xml:space="preserve"> Then</w:t>
      </w:r>
      <w:r w:rsidRPr="73B0064D" w:rsidR="1E994C16">
        <w:rPr>
          <w:rFonts w:ascii="Aptos" w:hAnsi="Aptos" w:eastAsia="Aptos" w:cs="Aptos"/>
          <w:color w:val="000000" w:themeColor="text1" w:themeTint="FF" w:themeShade="FF"/>
        </w:rPr>
        <w:t xml:space="preserve"> ask them to draw what they can do with that food to avoid wasting food</w:t>
      </w:r>
      <w:r w:rsidRPr="73B0064D" w:rsidR="3DF07E19">
        <w:rPr>
          <w:rFonts w:ascii="Aptos" w:hAnsi="Aptos" w:eastAsia="Aptos" w:cs="Aptos"/>
          <w:color w:val="000000" w:themeColor="text1" w:themeTint="FF" w:themeShade="FF"/>
        </w:rPr>
        <w:t>.</w:t>
      </w:r>
    </w:p>
    <w:p w:rsidR="3EC36856" w:rsidP="384BA6CC" w:rsidRDefault="345C7909" w14:paraId="598EB7EE" w14:textId="78B3992B">
      <w:pPr>
        <w:pStyle w:val="LessonStep"/>
        <w:rPr>
          <w:color w:val="000000" w:themeColor="text1"/>
          <w:lang w:val="en-US"/>
        </w:rPr>
      </w:pPr>
      <w:r w:rsidRPr="1C2D11D2">
        <w:rPr>
          <w:color w:val="000000" w:themeColor="text1"/>
          <w:lang w:val="en-US"/>
        </w:rPr>
        <w:t>6 Share.</w:t>
      </w:r>
    </w:p>
    <w:p w:rsidR="3EC36856" w:rsidP="00686D30" w:rsidRDefault="3EC36856" w14:paraId="4B038581" w14:textId="2BE94304">
      <w:pPr>
        <w:rPr>
          <w:lang w:val="en-US"/>
        </w:rPr>
      </w:pPr>
      <w:r w:rsidRPr="384BA6CC">
        <w:rPr>
          <w:lang w:val="en-US"/>
        </w:rPr>
        <w:t>Give students space to share their posters. Allow students to share using L1 if preferred.</w:t>
      </w:r>
      <w:r w:rsidR="00BC1402">
        <w:rPr>
          <w:lang w:val="en-US"/>
        </w:rPr>
        <w:t xml:space="preserve"> </w:t>
      </w:r>
      <w:r w:rsidR="009D78CA">
        <w:rPr>
          <w:lang w:val="en-US"/>
        </w:rPr>
        <w:t>Or</w:t>
      </w:r>
      <w:r w:rsidR="00BC1402">
        <w:rPr>
          <w:lang w:val="en-US"/>
        </w:rPr>
        <w:t xml:space="preserve"> </w:t>
      </w:r>
      <w:r w:rsidR="008C7F17">
        <w:rPr>
          <w:lang w:val="en-US"/>
        </w:rPr>
        <w:t xml:space="preserve">follow the This </w:t>
      </w:r>
      <w:r w:rsidR="00E72C19">
        <w:rPr>
          <w:lang w:val="en-US"/>
        </w:rPr>
        <w:t>I</w:t>
      </w:r>
      <w:r w:rsidR="008C7F17">
        <w:rPr>
          <w:lang w:val="en-US"/>
        </w:rPr>
        <w:t xml:space="preserve">s </w:t>
      </w:r>
      <w:r w:rsidR="000E6738">
        <w:rPr>
          <w:lang w:val="en-US"/>
        </w:rPr>
        <w:t>Me</w:t>
      </w:r>
      <w:r w:rsidR="008C7F17">
        <w:rPr>
          <w:lang w:val="en-US"/>
        </w:rPr>
        <w:t xml:space="preserve"> or This Is </w:t>
      </w:r>
      <w:r w:rsidR="000E6738">
        <w:rPr>
          <w:lang w:val="en-US"/>
        </w:rPr>
        <w:t xml:space="preserve">Us </w:t>
      </w:r>
      <w:r w:rsidR="003D1563">
        <w:rPr>
          <w:lang w:val="en-US"/>
        </w:rPr>
        <w:t>r</w:t>
      </w:r>
      <w:r w:rsidR="000E6738">
        <w:rPr>
          <w:lang w:val="en-US"/>
        </w:rPr>
        <w:t>outine</w:t>
      </w:r>
      <w:r w:rsidR="003D1563">
        <w:rPr>
          <w:lang w:val="en-US"/>
        </w:rPr>
        <w:t>. See TB p.</w:t>
      </w:r>
      <w:r w:rsidR="000E6738">
        <w:rPr>
          <w:lang w:val="en-US"/>
        </w:rPr>
        <w:t xml:space="preserve"> 42</w:t>
      </w:r>
    </w:p>
    <w:p w:rsidR="3EC36856" w:rsidP="384BA6CC" w:rsidRDefault="3EC36856" w14:paraId="5A60E609" w14:textId="3FF2E541">
      <w:pPr>
        <w:pStyle w:val="LessonStep"/>
        <w:rPr>
          <w:b/>
          <w:bCs/>
        </w:rPr>
      </w:pPr>
      <w:r w:rsidRPr="384BA6CC">
        <w:rPr>
          <w:b/>
          <w:bCs/>
        </w:rPr>
        <w:t>AFTER THE PAGE</w:t>
      </w:r>
    </w:p>
    <w:p w:rsidR="009D78CA" w:rsidP="009D78CA" w:rsidRDefault="009D78CA" w14:paraId="7DA01A20" w14:textId="77777777">
      <w:pPr>
        <w:pStyle w:val="LessonStep"/>
      </w:pPr>
      <w:r>
        <w:t>Cooldown</w:t>
      </w:r>
    </w:p>
    <w:p w:rsidRPr="00FF2FE9" w:rsidR="009D78CA" w:rsidP="009D78CA" w:rsidRDefault="009D78CA" w14:paraId="02173810" w14:textId="342D6028">
      <w:pPr>
        <w:rPr>
          <w:rFonts w:ascii="Aptos" w:hAnsi="Aptos" w:eastAsia="Aptos" w:cs="Aptos"/>
        </w:rPr>
      </w:pPr>
      <w:r w:rsidR="6FDCCE51">
        <w:rPr/>
        <w:t xml:space="preserve">Play </w:t>
      </w:r>
      <w:r w:rsidRPr="73B0064D" w:rsidR="6FDCCE51">
        <w:rPr>
          <w:i w:val="1"/>
          <w:iCs w:val="1"/>
        </w:rPr>
        <w:t>Hot Potato</w:t>
      </w:r>
      <w:r w:rsidR="6FDCCE51">
        <w:rPr/>
        <w:t>. Have students sit in a circle. Give a ball to one of them. Play the</w:t>
      </w:r>
      <w:r w:rsidRPr="73B0064D" w:rsidR="6FDCCE51">
        <w:rPr>
          <w:i w:val="1"/>
          <w:iCs w:val="1"/>
        </w:rPr>
        <w:t xml:space="preserve"> This </w:t>
      </w:r>
      <w:r w:rsidRPr="73B0064D" w:rsidR="311F8AA2">
        <w:rPr>
          <w:i w:val="1"/>
          <w:iCs w:val="1"/>
        </w:rPr>
        <w:t>I</w:t>
      </w:r>
      <w:r w:rsidRPr="73B0064D" w:rsidR="6FDCCE51">
        <w:rPr>
          <w:i w:val="1"/>
          <w:iCs w:val="1"/>
        </w:rPr>
        <w:t>s Us</w:t>
      </w:r>
      <w:r w:rsidR="6FDCCE51">
        <w:rPr/>
        <w:t xml:space="preserve"> song and ask them to pass the ball around. Stop the music. Point to one of the </w:t>
      </w:r>
      <w:r w:rsidR="67315998">
        <w:rPr/>
        <w:t>Feelings Poster</w:t>
      </w:r>
      <w:r w:rsidR="2112932F">
        <w:rPr/>
        <w:t>s</w:t>
      </w:r>
      <w:r w:rsidR="6FDCCE51">
        <w:rPr/>
        <w:t xml:space="preserve"> and have the student holding the ball say the name of the classmate who made it. Or choose an activity from the </w:t>
      </w:r>
      <w:r w:rsidRPr="73B0064D" w:rsidR="57C0C533">
        <w:rPr>
          <w:i w:val="1"/>
          <w:iCs w:val="1"/>
        </w:rPr>
        <w:t>SEL Activity</w:t>
      </w:r>
      <w:r w:rsidRPr="73B0064D" w:rsidR="6FDCCE51">
        <w:rPr>
          <w:i w:val="1"/>
          <w:iCs w:val="1"/>
        </w:rPr>
        <w:t xml:space="preserve"> Bank</w:t>
      </w:r>
      <w:r w:rsidR="6FDCCE51">
        <w:rPr/>
        <w:t xml:space="preserve">. See TB p. </w:t>
      </w:r>
      <w:r w:rsidR="57C0C533">
        <w:rPr/>
        <w:t>70</w:t>
      </w:r>
      <w:r w:rsidR="6FDCCE51">
        <w:rPr/>
        <w:t>.</w:t>
      </w:r>
    </w:p>
    <w:p w:rsidR="3EC36856" w:rsidP="384BA6CC" w:rsidRDefault="3EC36856" w14:paraId="52841AA2" w14:textId="67876964">
      <w:pPr>
        <w:pStyle w:val="LessonStep"/>
        <w:rPr>
          <w:i/>
          <w:iCs/>
        </w:rPr>
      </w:pPr>
      <w:r>
        <w:t>Activity Book p. 95 – Feelings Poster</w:t>
      </w:r>
    </w:p>
    <w:p w:rsidR="3EC36856" w:rsidP="00733656" w:rsidRDefault="3EC36856" w14:paraId="343D9E88" w14:textId="1EFDA7D7">
      <w:pPr>
        <w:rPr>
          <w:lang w:val="en-US"/>
        </w:rPr>
      </w:pPr>
      <w:r w:rsidRPr="384BA6CC">
        <w:rPr>
          <w:lang w:val="en-US"/>
        </w:rPr>
        <w:t xml:space="preserve">1 Write your name. 2 Draw </w:t>
      </w:r>
      <w:proofErr w:type="gramStart"/>
      <w:r w:rsidRPr="384BA6CC">
        <w:rPr>
          <w:lang w:val="en-US"/>
        </w:rPr>
        <w:t>a food</w:t>
      </w:r>
      <w:proofErr w:type="gramEnd"/>
      <w:r w:rsidRPr="384BA6CC">
        <w:rPr>
          <w:lang w:val="en-US"/>
        </w:rPr>
        <w:t xml:space="preserve"> you don’t like. What can you do to avoid wasting food? Draw. 3 Share and display your poster.</w:t>
      </w:r>
    </w:p>
    <w:p w:rsidR="3EC36856" w:rsidP="384BA6CC" w:rsidRDefault="3EC36856" w14:paraId="39A570CF" w14:textId="5E2B608A">
      <w:pPr>
        <w:pStyle w:val="LessonStep"/>
      </w:pPr>
      <w:r>
        <w:t>Literacy and SEL Pad</w:t>
      </w:r>
      <w:r w:rsidR="0002183A">
        <w:t xml:space="preserve"> p. </w:t>
      </w:r>
      <w:r w:rsidR="00D61BCC">
        <w:t>57-58</w:t>
      </w:r>
      <w:r w:rsidR="00F9406E">
        <w:t xml:space="preserve"> – </w:t>
      </w:r>
      <w:r w:rsidR="009D7BBA">
        <w:t xml:space="preserve">SEL Booklet: </w:t>
      </w:r>
      <w:r w:rsidRPr="00051555" w:rsidR="00F9406E">
        <w:rPr>
          <w:i/>
          <w:iCs/>
        </w:rPr>
        <w:t>Yuck! I Don’t Like It!</w:t>
      </w:r>
    </w:p>
    <w:p w:rsidR="3EC36856" w:rsidP="384BA6CC" w:rsidRDefault="00F9406E" w14:paraId="2E596FC2" w14:textId="0CB63774">
      <w:pPr>
        <w:rPr>
          <w:rFonts w:ascii="Aptos" w:hAnsi="Aptos" w:eastAsia="Aptos" w:cs="Aptos"/>
          <w:i/>
          <w:iCs/>
          <w:color w:val="000000" w:themeColor="text1"/>
        </w:rPr>
      </w:pPr>
      <w:r w:rsidRPr="009D7BBA">
        <w:t>1 Cut and fold. Write your name. 2 Look and read. 3 How do you feel when you don’t like the food? 4 What can you do? Think and share</w:t>
      </w:r>
      <w:r>
        <w:rPr>
          <w:rFonts w:ascii="Aptos" w:hAnsi="Aptos" w:eastAsia="Aptos" w:cs="Aptos"/>
          <w:i/>
          <w:iCs/>
          <w:color w:val="000000" w:themeColor="text1"/>
        </w:rPr>
        <w:t>.</w:t>
      </w:r>
    </w:p>
    <w:p w:rsidR="006761AB" w:rsidP="006761AB" w:rsidRDefault="006761AB" w14:paraId="535B74C8" w14:textId="77777777">
      <w:pPr>
        <w:pStyle w:val="LessonStepFeatureBox"/>
      </w:pPr>
      <w:r>
        <w:t>SEL Tip</w:t>
      </w:r>
    </w:p>
    <w:p w:rsidRPr="00534201" w:rsidR="006761AB" w:rsidP="73B0064D" w:rsidRDefault="006761AB" w14:paraId="769C04F4" w14:textId="64760940">
      <w:pPr>
        <w:pStyle w:val="LessonStepFeatureBoxText"/>
        <w:rPr>
          <w:i w:val="1"/>
          <w:iCs w:val="1"/>
        </w:rPr>
      </w:pPr>
      <w:r w:rsidR="5D697AE8">
        <w:rPr/>
        <w:t>Before responding</w:t>
      </w:r>
      <w:r w:rsidR="5D697AE8">
        <w:rPr/>
        <w:t xml:space="preserve"> to a child’s BIG emotion</w:t>
      </w:r>
      <w:r w:rsidR="5D697AE8">
        <w:rPr/>
        <w:t>, take a slow, deep breath in through your nose, hold for a moment, and exhale slowly. This helps calm your nervous system and gives you space to respond thoughtfully.</w:t>
      </w:r>
      <w:r w:rsidR="5D697AE8">
        <w:rPr/>
        <w:t xml:space="preserve"> Then, </w:t>
      </w:r>
      <w:r w:rsidR="5D697AE8">
        <w:rPr/>
        <w:t>v</w:t>
      </w:r>
      <w:r w:rsidR="5D697AE8">
        <w:rPr/>
        <w:t>alidate</w:t>
      </w:r>
      <w:r w:rsidR="5D697AE8">
        <w:rPr/>
        <w:t xml:space="preserve"> and </w:t>
      </w:r>
      <w:r w:rsidR="5D697AE8">
        <w:rPr/>
        <w:t>o</w:t>
      </w:r>
      <w:r w:rsidR="5D697AE8">
        <w:rPr/>
        <w:t>ffer</w:t>
      </w:r>
      <w:r w:rsidR="5D697AE8">
        <w:rPr/>
        <w:t xml:space="preserve"> the child a</w:t>
      </w:r>
      <w:r w:rsidR="5D697AE8">
        <w:rPr/>
        <w:t xml:space="preserve"> </w:t>
      </w:r>
      <w:r w:rsidR="5D697AE8">
        <w:rPr/>
        <w:t>c</w:t>
      </w:r>
      <w:r w:rsidR="5D697AE8">
        <w:rPr/>
        <w:t>hoice</w:t>
      </w:r>
      <w:r w:rsidR="5D697AE8">
        <w:rPr/>
        <w:t xml:space="preserve">, for example </w:t>
      </w:r>
      <w:r w:rsidRPr="73B0064D" w:rsidR="5D697AE8">
        <w:rPr>
          <w:i w:val="1"/>
          <w:iCs w:val="1"/>
        </w:rPr>
        <w:t>“</w:t>
      </w:r>
      <w:r w:rsidRPr="73B0064D" w:rsidR="5D697AE8">
        <w:rPr>
          <w:i w:val="1"/>
          <w:iCs w:val="1"/>
        </w:rPr>
        <w:t>It’s</w:t>
      </w:r>
      <w:r w:rsidRPr="73B0064D" w:rsidR="5D697AE8">
        <w:rPr>
          <w:i w:val="1"/>
          <w:iCs w:val="1"/>
        </w:rPr>
        <w:t xml:space="preserve"> okay not to like everything. </w:t>
      </w:r>
      <w:r w:rsidRPr="73B0064D" w:rsidR="5D697AE8">
        <w:rPr>
          <w:i w:val="1"/>
          <w:iCs w:val="1"/>
        </w:rPr>
        <w:t>W</w:t>
      </w:r>
      <w:r w:rsidRPr="73B0064D" w:rsidR="62CCB944">
        <w:rPr>
          <w:i w:val="1"/>
          <w:iCs w:val="1"/>
        </w:rPr>
        <w:t>ould you like carrots or tomatoes</w:t>
      </w:r>
      <w:r w:rsidRPr="73B0064D" w:rsidR="5D697AE8">
        <w:rPr>
          <w:i w:val="1"/>
          <w:iCs w:val="1"/>
        </w:rPr>
        <w:t>?</w:t>
      </w:r>
      <w:r w:rsidRPr="73B0064D" w:rsidR="5D697AE8">
        <w:rPr>
          <w:i w:val="1"/>
          <w:iCs w:val="1"/>
        </w:rPr>
        <w:t>”</w:t>
      </w:r>
      <w:r w:rsidRPr="73B0064D" w:rsidR="5D697AE8">
        <w:rPr>
          <w:i w:val="1"/>
          <w:iCs w:val="1"/>
        </w:rPr>
        <w:t xml:space="preserve"> </w:t>
      </w:r>
      <w:r w:rsidR="5D697AE8">
        <w:rPr/>
        <w:t>Giving children a sense of control helps reduce resistance and builds trust.</w:t>
      </w:r>
    </w:p>
    <w:p w:rsidR="3EC36856" w:rsidP="384BA6CC" w:rsidRDefault="00F05E61" w14:paraId="3BE6AC73" w14:textId="3D3775D8">
      <w:pPr>
        <w:pStyle w:val="AudioscriptHead"/>
        <w:spacing w:after="0" w:line="240" w:lineRule="auto"/>
        <w:rPr>
          <w:b/>
          <w:bCs/>
          <w:lang w:val="en-US"/>
        </w:rPr>
      </w:pPr>
      <w:r w:rsidR="75F0182C">
        <w:rPr/>
        <w:t>Audioscripts</w:t>
      </w:r>
    </w:p>
    <w:p w:rsidR="73B0064D" w:rsidP="73B0064D" w:rsidRDefault="73B0064D" w14:paraId="129E4D6F" w14:textId="4DBDF2F1">
      <w:pPr>
        <w:pStyle w:val="AudioscriptTrack"/>
      </w:pPr>
    </w:p>
    <w:p w:rsidR="3EC36856" w:rsidP="384BA6CC" w:rsidRDefault="3EC36856" w14:paraId="7FA4A0E5" w14:textId="5FDCFB5B">
      <w:pPr>
        <w:pStyle w:val="AudioscriptTrack"/>
      </w:pPr>
      <w:r>
        <w:t xml:space="preserve">Track </w:t>
      </w:r>
      <w:r w:rsidR="00FF2FE9">
        <w:t>6.12</w:t>
      </w:r>
    </w:p>
    <w:p w:rsidR="00DD4894" w:rsidP="00DD4894" w:rsidRDefault="00D10A39" w14:paraId="6BBFEAEA" w14:textId="4D1C0D05">
      <w:pPr>
        <w:pStyle w:val="AudioscriptDialogue"/>
      </w:pPr>
      <w:proofErr w:type="gramStart"/>
      <w:r>
        <w:rPr>
          <w:b/>
          <w:bCs/>
        </w:rPr>
        <w:t>Child</w:t>
      </w:r>
      <w:r w:rsidR="5C24C20A">
        <w:t>:</w:t>
      </w:r>
      <w:proofErr w:type="gramEnd"/>
      <w:r w:rsidR="5C24C20A">
        <w:t xml:space="preserve"> I </w:t>
      </w:r>
      <w:proofErr w:type="spellStart"/>
      <w:r w:rsidR="5C24C20A">
        <w:t>don’t</w:t>
      </w:r>
      <w:proofErr w:type="spellEnd"/>
      <w:r w:rsidR="5C24C20A">
        <w:t xml:space="preserve"> like </w:t>
      </w:r>
      <w:proofErr w:type="spellStart"/>
      <w:proofErr w:type="gramStart"/>
      <w:r w:rsidR="5C24C20A">
        <w:t>this</w:t>
      </w:r>
      <w:proofErr w:type="spellEnd"/>
      <w:r w:rsidR="5C24C20A">
        <w:t>!</w:t>
      </w:r>
      <w:proofErr w:type="gramEnd"/>
      <w:r w:rsidR="5C24C20A">
        <w:t> </w:t>
      </w:r>
    </w:p>
    <w:p w:rsidR="00DD4894" w:rsidP="00DD4894" w:rsidRDefault="00DD4894" w14:paraId="6ACB54B5" w14:textId="7E00BD06">
      <w:pPr>
        <w:pStyle w:val="AudioscriptTrack"/>
      </w:pPr>
      <w:r w:rsidRPr="00DD4894">
        <w:t>Track</w:t>
      </w:r>
      <w:r>
        <w:rPr>
          <w:lang w:val="en-GB"/>
        </w:rPr>
        <w:t xml:space="preserve"> 6</w:t>
      </w:r>
      <w:r w:rsidRPr="00DD4894">
        <w:t>.</w:t>
      </w:r>
      <w:r>
        <w:t>13</w:t>
      </w:r>
    </w:p>
    <w:p w:rsidR="00E75C42" w:rsidP="00BA0DC4" w:rsidRDefault="008705B8" w14:paraId="191B64DA" w14:textId="1247B2FD">
      <w:pPr>
        <w:pStyle w:val="AudioscriptBody"/>
      </w:pPr>
      <w:r w:rsidRPr="59DB35D3">
        <w:rPr>
          <w:b/>
          <w:bCs/>
        </w:rPr>
        <w:t>Ruby:</w:t>
      </w:r>
      <w:r>
        <w:t xml:space="preserve"> Let’s breathe! Put your hands on your belly. Breathe in. Feel your belly go up. Breathe out. Feel your belly go down. Great! Let’s try again. Breathe in. Breathe out. One more time. Breathe in. Breathe out. Great job!</w:t>
      </w:r>
      <w:r w:rsidRPr="59DB35D3">
        <w:rPr>
          <w:rFonts w:ascii="Arial" w:hAnsi="Arial" w:cs="Arial"/>
        </w:rPr>
        <w:t> </w:t>
      </w:r>
      <w:r>
        <w:br w:type="page"/>
      </w:r>
    </w:p>
    <w:p w:rsidR="6C087500" w:rsidP="59DB35D3" w:rsidRDefault="6C087500" w14:paraId="6629A53A" w14:textId="02373C4D">
      <w:pPr>
        <w:pStyle w:val="Body"/>
        <w:spacing w:after="0" w:line="240" w:lineRule="auto"/>
      </w:pPr>
      <w:r>
        <w:t>[Your school logo here]</w:t>
      </w:r>
    </w:p>
    <w:p w:rsidR="6C087500" w:rsidP="59DB35D3" w:rsidRDefault="6C087500" w14:paraId="7DFACDD3" w14:textId="6614C4BE">
      <w:pPr>
        <w:pStyle w:val="Body"/>
        <w:spacing w:after="0" w:line="240" w:lineRule="auto"/>
      </w:pPr>
      <w:r>
        <w:t>Teacher name:</w:t>
      </w:r>
      <w:r>
        <w:br/>
      </w:r>
      <w:r>
        <w:t>Grade/level:</w:t>
      </w:r>
    </w:p>
    <w:p w:rsidR="00E75C42" w:rsidP="00E75C42" w:rsidRDefault="00E75C42" w14:paraId="060A9F88" w14:textId="24EDAEF2">
      <w:pPr>
        <w:pStyle w:val="LessonHead"/>
        <w:rPr>
          <w:sz w:val="36"/>
          <w:szCs w:val="36"/>
        </w:rPr>
      </w:pPr>
      <w:bookmarkStart w:name="Lesson_5" w:id="4"/>
      <w:r w:rsidRPr="21B13A2E">
        <w:rPr>
          <w:sz w:val="36"/>
          <w:szCs w:val="36"/>
        </w:rPr>
        <w:t xml:space="preserve">Unit 6 </w:t>
      </w:r>
      <w:r w:rsidRPr="21B13A2E">
        <w:rPr>
          <w:b/>
          <w:bCs/>
          <w:sz w:val="36"/>
          <w:szCs w:val="36"/>
        </w:rPr>
        <w:t xml:space="preserve">Let’s </w:t>
      </w:r>
      <w:r w:rsidRPr="21B13A2E" w:rsidR="638DFB8D">
        <w:rPr>
          <w:b/>
          <w:bCs/>
          <w:sz w:val="36"/>
          <w:szCs w:val="36"/>
        </w:rPr>
        <w:t>Eat!</w:t>
      </w:r>
      <w:r w:rsidRPr="21B13A2E">
        <w:rPr>
          <w:b/>
          <w:bCs/>
          <w:sz w:val="36"/>
          <w:szCs w:val="36"/>
        </w:rPr>
        <w:t xml:space="preserve"> </w:t>
      </w:r>
      <w:r w:rsidRPr="21B13A2E">
        <w:rPr>
          <w:sz w:val="36"/>
          <w:szCs w:val="36"/>
        </w:rPr>
        <w:t>Lesson 5</w:t>
      </w:r>
      <w:r w:rsidRPr="21B13A2E" w:rsidR="003B2093">
        <w:rPr>
          <w:sz w:val="36"/>
          <w:szCs w:val="36"/>
        </w:rPr>
        <w:t>: Language</w:t>
      </w:r>
      <w:r w:rsidRPr="21B13A2E">
        <w:rPr>
          <w:sz w:val="36"/>
          <w:szCs w:val="36"/>
        </w:rPr>
        <w:t>, page 58</w:t>
      </w:r>
    </w:p>
    <w:bookmarkEnd w:id="4"/>
    <w:p w:rsidRPr="006D0767" w:rsidR="00E75C42" w:rsidP="006D0767" w:rsidRDefault="00E75C42" w14:paraId="6096D81B" w14:textId="77777777">
      <w:pPr>
        <w:pStyle w:val="ObjectivesBoxHead"/>
      </w:pPr>
      <w:r>
        <w:t>Lesson Objectives</w:t>
      </w:r>
    </w:p>
    <w:p w:rsidRPr="001210AF" w:rsidR="001210AF" w:rsidP="006D0767" w:rsidRDefault="0CBCD162" w14:paraId="7931DAD2" w14:textId="3896D302">
      <w:pPr>
        <w:pStyle w:val="ObjectivesBox"/>
      </w:pPr>
      <w:r>
        <w:t>Learn</w:t>
      </w:r>
      <w:r w:rsidRPr="1C2D11D2">
        <w:rPr>
          <w:b/>
          <w:bCs/>
        </w:rPr>
        <w:t xml:space="preserve"> </w:t>
      </w:r>
      <w:r w:rsidRPr="00D10A39" w:rsidR="494A83B5">
        <w:t>drink</w:t>
      </w:r>
      <w:r w:rsidRPr="00D10A39">
        <w:t xml:space="preserve"> vocabulary</w:t>
      </w:r>
      <w:r w:rsidRPr="00D10A39" w:rsidR="3FD972F8">
        <w:t>;</w:t>
      </w:r>
      <w:r w:rsidRPr="00D10A39">
        <w:t xml:space="preserve"> place vocabulary stickers</w:t>
      </w:r>
      <w:r w:rsidRPr="00D10A39" w:rsidR="3FD972F8">
        <w:t>;</w:t>
      </w:r>
      <w:r w:rsidRPr="00D10A39">
        <w:t xml:space="preserve"> sing a vocabulary song</w:t>
      </w:r>
      <w:r w:rsidRPr="00D10A39" w:rsidR="3FD972F8">
        <w:t>;</w:t>
      </w:r>
      <w:r w:rsidRPr="00D10A39">
        <w:t xml:space="preserve"> </w:t>
      </w:r>
      <w:r w:rsidRPr="00D10A39" w:rsidR="12490A1D">
        <w:t xml:space="preserve">Explore the value: </w:t>
      </w:r>
      <w:r w:rsidRPr="00D10A39" w:rsidR="12490A1D">
        <w:rPr>
          <w:i/>
          <w:iCs/>
        </w:rPr>
        <w:t xml:space="preserve">I don’t waster food; </w:t>
      </w:r>
      <w:r w:rsidRPr="00D10A39">
        <w:t xml:space="preserve">learn to </w:t>
      </w:r>
      <w:r w:rsidRPr="00D10A39" w:rsidR="42101088">
        <w:t>express</w:t>
      </w:r>
      <w:r w:rsidRPr="00D10A39">
        <w:t xml:space="preserve"> likes and dislikes</w:t>
      </w:r>
      <w:r w:rsidR="3FD972F8">
        <w:t>;</w:t>
      </w:r>
      <w:r>
        <w:t xml:space="preserve"> role-play a dialogue using key language</w:t>
      </w:r>
    </w:p>
    <w:p w:rsidR="006D0767" w:rsidP="006D0767" w:rsidRDefault="00E75C42" w14:paraId="25894125" w14:textId="77777777">
      <w:pPr>
        <w:pStyle w:val="ObjectivesBoxHead"/>
      </w:pPr>
      <w:r>
        <w:t>Key Language</w:t>
      </w:r>
    </w:p>
    <w:p w:rsidRPr="00BA0DC4" w:rsidR="00E75C42" w:rsidP="1C2D11D2" w:rsidRDefault="0B6996FE" w14:paraId="571DA7B7" w14:textId="5E7257B4">
      <w:pPr>
        <w:pStyle w:val="ObjectivesBox"/>
        <w:rPr>
          <w:i/>
          <w:iCs/>
        </w:rPr>
      </w:pPr>
      <w:r w:rsidRPr="1C2D11D2">
        <w:rPr>
          <w:i/>
          <w:iCs/>
        </w:rPr>
        <w:t xml:space="preserve">juice, smoothie, lemonade; </w:t>
      </w:r>
      <w:r w:rsidRPr="1C2D11D2" w:rsidR="0146A6FB">
        <w:rPr>
          <w:i/>
          <w:iCs/>
        </w:rPr>
        <w:t>Do you like (smoothies)? Yes, I do.</w:t>
      </w:r>
      <w:r w:rsidRPr="1C2D11D2" w:rsidR="4EFB1570">
        <w:rPr>
          <w:i/>
          <w:iCs/>
        </w:rPr>
        <w:t xml:space="preserve"> /</w:t>
      </w:r>
      <w:r w:rsidRPr="1C2D11D2" w:rsidR="0146A6FB">
        <w:rPr>
          <w:i/>
          <w:iCs/>
        </w:rPr>
        <w:t xml:space="preserve"> No, I don’t.</w:t>
      </w:r>
    </w:p>
    <w:p w:rsidRPr="006D0767" w:rsidR="006D0767" w:rsidP="006D0767" w:rsidRDefault="00E75C42" w14:paraId="6EAC6532" w14:textId="77777777">
      <w:pPr>
        <w:pStyle w:val="ObjectivesBoxHead"/>
      </w:pPr>
      <w:r>
        <w:t>Materials</w:t>
      </w:r>
    </w:p>
    <w:p w:rsidR="00E75C42" w:rsidP="006D0767" w:rsidRDefault="00A40FB6" w14:paraId="778C60F7" w14:textId="68292675">
      <w:pPr>
        <w:pStyle w:val="ObjectivesBox"/>
        <w:rPr>
          <w:lang w:val="en-US"/>
        </w:rPr>
      </w:pPr>
      <w:r w:rsidR="4B8E9ED2">
        <w:rPr/>
        <w:t>Hello song/video</w:t>
      </w:r>
      <w:r w:rsidRPr="73B0064D" w:rsidR="4B8E9ED2">
        <w:rPr>
          <w:lang w:val="en-US"/>
        </w:rPr>
        <w:t>,</w:t>
      </w:r>
      <w:r w:rsidRPr="73B0064D" w:rsidR="6EC64747">
        <w:rPr>
          <w:lang w:val="en-US"/>
        </w:rPr>
        <w:t xml:space="preserve"> food and drink </w:t>
      </w:r>
      <w:r w:rsidRPr="73B0064D" w:rsidR="32D93257">
        <w:rPr>
          <w:lang w:val="en-US"/>
        </w:rPr>
        <w:t xml:space="preserve">flash cards or </w:t>
      </w:r>
      <w:r w:rsidRPr="73B0064D" w:rsidR="7987F318">
        <w:rPr>
          <w:lang w:val="en-US"/>
        </w:rPr>
        <w:t>pictures,</w:t>
      </w:r>
      <w:r w:rsidRPr="73B0064D" w:rsidR="727B712A">
        <w:rPr>
          <w:lang w:val="en-US"/>
        </w:rPr>
        <w:t xml:space="preserve"> Unit 6 Lesson 5</w:t>
      </w:r>
      <w:r w:rsidRPr="73B0064D" w:rsidR="4B8E9ED2">
        <w:rPr>
          <w:lang w:val="en-US"/>
        </w:rPr>
        <w:t xml:space="preserve"> </w:t>
      </w:r>
      <w:r w:rsidRPr="73B0064D" w:rsidR="6345DF80">
        <w:rPr>
          <w:lang w:val="en-US"/>
        </w:rPr>
        <w:t>vocabulary stickers, flashcards</w:t>
      </w:r>
      <w:r w:rsidRPr="73B0064D" w:rsidR="6345DF80">
        <w:rPr>
          <w:lang w:val="en-US"/>
        </w:rPr>
        <w:t xml:space="preserve">: </w:t>
      </w:r>
      <w:r w:rsidRPr="73B0064D" w:rsidR="1A1DBB93">
        <w:rPr>
          <w:i w:val="1"/>
          <w:iCs w:val="1"/>
          <w:lang w:val="en-US"/>
        </w:rPr>
        <w:t>juice, smoothie, lemonade</w:t>
      </w:r>
      <w:r w:rsidRPr="73B0064D" w:rsidR="6345DF80">
        <w:rPr>
          <w:lang w:val="en-US"/>
        </w:rPr>
        <w:t>,</w:t>
      </w:r>
      <w:r w:rsidRPr="73B0064D" w:rsidR="47D1938D">
        <w:rPr>
          <w:lang w:val="en-US"/>
        </w:rPr>
        <w:t xml:space="preserve"> audio</w:t>
      </w:r>
      <w:r w:rsidRPr="73B0064D" w:rsidR="6345DF80">
        <w:rPr>
          <w:lang w:val="en-US"/>
        </w:rPr>
        <w:t xml:space="preserve"> </w:t>
      </w:r>
      <w:r w:rsidRPr="73B0064D" w:rsidR="6345DF80">
        <w:rPr>
          <w:lang w:val="en-US"/>
        </w:rPr>
        <w:t>tracks</w:t>
      </w:r>
      <w:r w:rsidRPr="73B0064D" w:rsidR="6345DF80">
        <w:rPr>
          <w:lang w:val="en-US"/>
        </w:rPr>
        <w:t xml:space="preserve"> 6.</w:t>
      </w:r>
      <w:r w:rsidRPr="73B0064D" w:rsidR="09D90009">
        <w:rPr>
          <w:lang w:val="en-US"/>
        </w:rPr>
        <w:t>1</w:t>
      </w:r>
      <w:r w:rsidRPr="73B0064D" w:rsidR="7B643032">
        <w:rPr>
          <w:lang w:val="en-US"/>
        </w:rPr>
        <w:t>4</w:t>
      </w:r>
      <w:r w:rsidRPr="73B0064D" w:rsidR="6345DF80">
        <w:rPr>
          <w:lang w:val="en-US"/>
        </w:rPr>
        <w:t>-6.</w:t>
      </w:r>
      <w:r w:rsidRPr="73B0064D" w:rsidR="09D90009">
        <w:rPr>
          <w:lang w:val="en-US"/>
        </w:rPr>
        <w:t>1</w:t>
      </w:r>
      <w:r w:rsidRPr="73B0064D" w:rsidR="7BC64A35">
        <w:rPr>
          <w:lang w:val="en-US"/>
        </w:rPr>
        <w:t>8</w:t>
      </w:r>
      <w:r w:rsidRPr="73B0064D" w:rsidR="6345DF80">
        <w:rPr>
          <w:lang w:val="en-US"/>
        </w:rPr>
        <w:t xml:space="preserve">, </w:t>
      </w:r>
      <w:r w:rsidRPr="73B0064D" w:rsidR="7891EE02">
        <w:rPr>
          <w:lang w:val="en-US"/>
        </w:rPr>
        <w:t>s</w:t>
      </w:r>
      <w:r w:rsidRPr="73B0064D" w:rsidR="6345DF80">
        <w:rPr>
          <w:lang w:val="en-US"/>
        </w:rPr>
        <w:t>ong</w:t>
      </w:r>
      <w:r w:rsidRPr="73B0064D" w:rsidR="6345DF80">
        <w:rPr>
          <w:lang w:val="en-US"/>
        </w:rPr>
        <w:t xml:space="preserve"> </w:t>
      </w:r>
      <w:r w:rsidRPr="73B0064D" w:rsidR="14816607">
        <w:rPr>
          <w:lang w:val="en-US"/>
        </w:rPr>
        <w:t>v</w:t>
      </w:r>
      <w:r w:rsidRPr="73B0064D" w:rsidR="6345DF80">
        <w:rPr>
          <w:lang w:val="en-US"/>
        </w:rPr>
        <w:t>ideo</w:t>
      </w:r>
      <w:r w:rsidRPr="73B0064D" w:rsidR="6345DF80">
        <w:rPr>
          <w:lang w:val="en-US"/>
        </w:rPr>
        <w:t xml:space="preserve">: </w:t>
      </w:r>
      <w:r w:rsidRPr="73B0064D" w:rsidR="746D6B25">
        <w:rPr>
          <w:i w:val="1"/>
          <w:iCs w:val="1"/>
          <w:lang w:val="en-US"/>
        </w:rPr>
        <w:t>Don't</w:t>
      </w:r>
      <w:r w:rsidRPr="73B0064D" w:rsidR="746D6B25">
        <w:rPr>
          <w:i w:val="1"/>
          <w:iCs w:val="1"/>
          <w:lang w:val="en-US"/>
        </w:rPr>
        <w:t xml:space="preserve"> Waste Food</w:t>
      </w:r>
      <w:r w:rsidRPr="73B0064D" w:rsidR="4E430EE9">
        <w:rPr>
          <w:i w:val="1"/>
          <w:iCs w:val="1"/>
          <w:lang w:val="en-US"/>
        </w:rPr>
        <w:t>,</w:t>
      </w:r>
      <w:r w:rsidRPr="73B0064D" w:rsidR="6345DF80">
        <w:rPr>
          <w:lang w:val="en-US"/>
        </w:rPr>
        <w:t xml:space="preserve"> Ruby puppet</w:t>
      </w:r>
    </w:p>
    <w:p w:rsidR="00002B63" w:rsidP="00002B63" w:rsidRDefault="00CB7916" w14:paraId="1A4F27F7" w14:textId="5017E5A0">
      <w:pPr>
        <w:pStyle w:val="LessonStep"/>
        <w:rPr>
          <w:b/>
          <w:bCs/>
        </w:rPr>
      </w:pPr>
      <w:r>
        <w:rPr>
          <w:b/>
          <w:bCs/>
        </w:rPr>
        <w:t>BEFORE</w:t>
      </w:r>
      <w:r w:rsidRPr="384BA6CC" w:rsidR="00002B63">
        <w:rPr>
          <w:b/>
          <w:bCs/>
        </w:rPr>
        <w:t xml:space="preserve"> THE PAGE</w:t>
      </w:r>
    </w:p>
    <w:p w:rsidR="00E75C42" w:rsidP="00E75C42" w:rsidRDefault="00E75C42" w14:paraId="05A65F06" w14:textId="353D2AF9">
      <w:pPr>
        <w:pStyle w:val="LessonStep"/>
      </w:pPr>
      <w:r w:rsidRPr="009D74B3">
        <w:t>Hello</w:t>
      </w:r>
      <w:r>
        <w:t xml:space="preserve"> </w:t>
      </w:r>
      <w:r w:rsidR="581B70C3">
        <w:t>Routine</w:t>
      </w:r>
    </w:p>
    <w:p w:rsidR="00E75C42" w:rsidP="00E75C42" w:rsidRDefault="0062590B" w14:paraId="5A982BDD" w14:textId="120BFF01">
      <w:r>
        <w:t>Follow the Hello Routine. See TB p. 40</w:t>
      </w:r>
      <w:r w:rsidR="00E75C42">
        <w:t>.</w:t>
      </w:r>
    </w:p>
    <w:p w:rsidR="00E75C42" w:rsidP="00E75C42" w:rsidRDefault="7B8BD296" w14:paraId="1AD7B074" w14:textId="77777777">
      <w:pPr>
        <w:pStyle w:val="LessonStep"/>
      </w:pPr>
      <w:r>
        <w:t>Warm Up</w:t>
      </w:r>
    </w:p>
    <w:p w:rsidR="00E75C42" w:rsidP="00AD6D51" w:rsidRDefault="00E41ED2" w14:paraId="5F990C95" w14:textId="35990170">
      <w:r w:rsidR="54F53440">
        <w:rPr/>
        <w:t>Draw</w:t>
      </w:r>
      <w:r w:rsidR="128F488A">
        <w:rPr/>
        <w:t xml:space="preserve"> or </w:t>
      </w:r>
      <w:r w:rsidR="48930016">
        <w:rPr/>
        <w:t xml:space="preserve">have </w:t>
      </w:r>
      <w:r w:rsidR="6C553C64">
        <w:rPr/>
        <w:t>picture</w:t>
      </w:r>
      <w:r w:rsidR="48930016">
        <w:rPr/>
        <w:t>s</w:t>
      </w:r>
      <w:r w:rsidR="6C553C64">
        <w:rPr/>
        <w:t xml:space="preserve"> of</w:t>
      </w:r>
      <w:r w:rsidR="142E41D6">
        <w:rPr/>
        <w:t xml:space="preserve"> different sorts of food and drinks. Draw a sad emoji face on the left side of the board and a smiley emoji face on the right. </w:t>
      </w:r>
      <w:r w:rsidR="5D28BCA5">
        <w:rPr/>
        <w:t>Tell</w:t>
      </w:r>
      <w:r w:rsidR="142E41D6">
        <w:rPr/>
        <w:t xml:space="preserve"> students</w:t>
      </w:r>
      <w:r w:rsidR="52CE2A66">
        <w:rPr/>
        <w:t xml:space="preserve"> the sad face means</w:t>
      </w:r>
      <w:r w:rsidRPr="73B0064D" w:rsidR="52CE2A66">
        <w:rPr>
          <w:i w:val="1"/>
          <w:iCs w:val="1"/>
        </w:rPr>
        <w:t xml:space="preserve"> I</w:t>
      </w:r>
      <w:r w:rsidRPr="73B0064D" w:rsidR="142E41D6">
        <w:rPr>
          <w:i w:val="1"/>
          <w:iCs w:val="1"/>
        </w:rPr>
        <w:t xml:space="preserve"> </w:t>
      </w:r>
      <w:r w:rsidRPr="73B0064D" w:rsidR="60CD142C">
        <w:rPr>
          <w:i w:val="1"/>
          <w:iCs w:val="1"/>
        </w:rPr>
        <w:t>don’t</w:t>
      </w:r>
      <w:r w:rsidRPr="73B0064D" w:rsidR="60CD142C">
        <w:rPr>
          <w:i w:val="1"/>
          <w:iCs w:val="1"/>
        </w:rPr>
        <w:t xml:space="preserve"> like </w:t>
      </w:r>
      <w:r w:rsidRPr="73B0064D" w:rsidR="6376B9CB">
        <w:rPr>
          <w:i w:val="1"/>
          <w:iCs w:val="1"/>
        </w:rPr>
        <w:t>it,</w:t>
      </w:r>
      <w:r w:rsidRPr="73B0064D" w:rsidR="60CD142C">
        <w:rPr>
          <w:i w:val="1"/>
          <w:iCs w:val="1"/>
        </w:rPr>
        <w:t xml:space="preserve"> </w:t>
      </w:r>
      <w:r w:rsidR="60CD142C">
        <w:rPr/>
        <w:t xml:space="preserve">and the happy face means </w:t>
      </w:r>
      <w:r w:rsidRPr="73B0064D" w:rsidR="60CD142C">
        <w:rPr>
          <w:i w:val="1"/>
          <w:iCs w:val="1"/>
        </w:rPr>
        <w:t>I like it</w:t>
      </w:r>
      <w:r w:rsidRPr="73B0064D" w:rsidR="1155D627">
        <w:rPr>
          <w:i w:val="1"/>
          <w:iCs w:val="1"/>
        </w:rPr>
        <w:t>.</w:t>
      </w:r>
      <w:r w:rsidR="60CD142C">
        <w:rPr/>
        <w:t xml:space="preserve"> </w:t>
      </w:r>
      <w:r w:rsidRPr="73B0064D" w:rsidR="60CD142C">
        <w:rPr>
          <w:i w:val="1"/>
          <w:iCs w:val="1"/>
        </w:rPr>
        <w:t>S</w:t>
      </w:r>
      <w:r w:rsidR="142E41D6">
        <w:rPr/>
        <w:t xml:space="preserve">how them a picture of </w:t>
      </w:r>
      <w:r w:rsidR="5344748C">
        <w:rPr/>
        <w:t>a food or drink and name it aloud</w:t>
      </w:r>
      <w:r w:rsidR="142E41D6">
        <w:rPr/>
        <w:t>. If the student</w:t>
      </w:r>
      <w:r w:rsidR="4397D4A3">
        <w:rPr/>
        <w:t xml:space="preserve">s </w:t>
      </w:r>
      <w:r w:rsidR="4397D4A3">
        <w:rPr/>
        <w:t>don’t</w:t>
      </w:r>
      <w:r w:rsidR="4397D4A3">
        <w:rPr/>
        <w:t xml:space="preserve"> like it</w:t>
      </w:r>
      <w:r w:rsidR="142E41D6">
        <w:rPr/>
        <w:t xml:space="preserve">, they </w:t>
      </w:r>
      <w:r w:rsidR="142E41D6">
        <w:rPr/>
        <w:t>have to</w:t>
      </w:r>
      <w:r w:rsidR="142E41D6">
        <w:rPr/>
        <w:t xml:space="preserve"> run to the left </w:t>
      </w:r>
      <w:r w:rsidR="13ED243D">
        <w:rPr/>
        <w:t>side</w:t>
      </w:r>
      <w:r w:rsidR="142E41D6">
        <w:rPr/>
        <w:t xml:space="preserve"> of the classroom. If the </w:t>
      </w:r>
      <w:r w:rsidR="7DC4E5BE">
        <w:rPr/>
        <w:t>students like it</w:t>
      </w:r>
      <w:r w:rsidR="142E41D6">
        <w:rPr/>
        <w:t xml:space="preserve">, they run to the right. </w:t>
      </w:r>
      <w:r w:rsidR="638C46D0">
        <w:rPr/>
        <w:t>You can ask students to say their responses aloud.</w:t>
      </w:r>
      <w:r w:rsidR="142E41D6">
        <w:rPr/>
        <w:t xml:space="preserve"> Or choose an activity from the </w:t>
      </w:r>
      <w:r w:rsidRPr="73B0064D" w:rsidR="142E41D6">
        <w:rPr>
          <w:i w:val="1"/>
          <w:iCs w:val="1"/>
        </w:rPr>
        <w:t>Vocabulary and Language Activity</w:t>
      </w:r>
      <w:r w:rsidRPr="73B0064D" w:rsidR="142E41D6">
        <w:rPr>
          <w:i w:val="1"/>
          <w:iCs w:val="1"/>
        </w:rPr>
        <w:t xml:space="preserve"> Bank</w:t>
      </w:r>
      <w:r w:rsidR="142E41D6">
        <w:rPr/>
        <w:t>. See TB p. 64.</w:t>
      </w:r>
    </w:p>
    <w:p w:rsidRPr="009D551D" w:rsidR="00181EC7" w:rsidP="009D551D" w:rsidRDefault="00CB7916" w14:paraId="6CAF7F26" w14:textId="23F40929">
      <w:pPr>
        <w:pStyle w:val="LessonStep"/>
        <w:rPr>
          <w:b/>
          <w:bCs/>
        </w:rPr>
      </w:pPr>
      <w:r>
        <w:rPr>
          <w:b/>
          <w:bCs/>
        </w:rPr>
        <w:t>WITH</w:t>
      </w:r>
      <w:r w:rsidRPr="384BA6CC">
        <w:rPr>
          <w:b/>
          <w:bCs/>
        </w:rPr>
        <w:t xml:space="preserve"> THE PAGE</w:t>
      </w:r>
    </w:p>
    <w:p w:rsidRPr="00E77EAF" w:rsidR="00E77EAF" w:rsidP="00E77EAF" w:rsidRDefault="165170CC" w14:paraId="284A4AE1" w14:textId="2E0E535E">
      <w:pPr>
        <w:pStyle w:val="LessonStep"/>
        <w:rPr>
          <w:lang w:val="en-US"/>
        </w:rPr>
      </w:pPr>
      <w:r w:rsidRPr="73B0064D" w:rsidR="0BB9C67E">
        <w:rPr>
          <w:lang w:val="en-US"/>
        </w:rPr>
        <w:t xml:space="preserve">1 Listen, point, and </w:t>
      </w:r>
      <w:proofErr w:type="gramStart"/>
      <w:r w:rsidRPr="73B0064D" w:rsidR="0BB9C67E">
        <w:rPr>
          <w:lang w:val="en-US"/>
        </w:rPr>
        <w:t>say</w:t>
      </w:r>
      <w:proofErr w:type="gramEnd"/>
      <w:r w:rsidRPr="73B0064D" w:rsidR="0BB9C67E">
        <w:rPr>
          <w:lang w:val="en-US"/>
        </w:rPr>
        <w:t>.</w:t>
      </w:r>
    </w:p>
    <w:p w:rsidR="00E77EAF" w:rsidP="73B0064D" w:rsidRDefault="009D551D" w14:paraId="45275096" w14:textId="6BD91649">
      <w:pPr>
        <w:pStyle w:val="Normal"/>
      </w:pPr>
      <w:r w:rsidR="43E12E44">
        <w:rPr/>
        <w:t>Show or project the page.</w:t>
      </w:r>
      <w:r w:rsidRPr="73B0064D" w:rsidR="01C3F7DF">
        <w:rPr>
          <w:lang w:val="en-US"/>
        </w:rPr>
        <w:t xml:space="preserve"> Point to the vocabulary images and see if they can name the words.  Ask students what they think is happening</w:t>
      </w:r>
      <w:r w:rsidRPr="73B0064D" w:rsidR="01C3F7DF">
        <w:rPr>
          <w:lang w:val="en-US"/>
        </w:rPr>
        <w:t>.</w:t>
      </w:r>
      <w:r w:rsidRPr="73B0064D" w:rsidR="01C3F7DF">
        <w:rPr>
          <w:lang w:val="en-US"/>
        </w:rPr>
        <w:t xml:space="preserve"> </w:t>
      </w:r>
      <w:r w:rsidRPr="73B0064D" w:rsidR="1D0BBFC6">
        <w:rPr>
          <w:lang w:val="en-US"/>
        </w:rPr>
        <w:t xml:space="preserve">Play </w:t>
      </w:r>
      <w:r w:rsidRPr="73B0064D" w:rsidR="0E6FDC45">
        <w:rPr>
          <w:lang w:val="en-US"/>
        </w:rPr>
        <w:t>track</w:t>
      </w:r>
      <w:r w:rsidRPr="73B0064D" w:rsidR="1D0BBFC6">
        <w:rPr>
          <w:lang w:val="en-US"/>
        </w:rPr>
        <w:t xml:space="preserve"> 6.</w:t>
      </w:r>
      <w:r w:rsidRPr="73B0064D" w:rsidR="249A4319">
        <w:rPr>
          <w:lang w:val="en-US"/>
        </w:rPr>
        <w:t>14</w:t>
      </w:r>
      <w:r w:rsidRPr="73B0064D" w:rsidR="51000BB7">
        <w:rPr>
          <w:lang w:val="en-US"/>
        </w:rPr>
        <w:t xml:space="preserve"> </w:t>
      </w:r>
      <w:r w:rsidR="51000BB7">
        <w:rPr/>
        <w:t xml:space="preserve">and have students listen. Then play the track again and have students point to the </w:t>
      </w:r>
      <w:r w:rsidR="76620AA9">
        <w:rPr/>
        <w:t>vocabulary</w:t>
      </w:r>
      <w:r w:rsidR="51000BB7">
        <w:rPr/>
        <w:t xml:space="preserve"> and say the words.</w:t>
      </w:r>
    </w:p>
    <w:p w:rsidR="00DA25D5" w:rsidP="00DA25D5" w:rsidRDefault="00DA25D5" w14:paraId="31014D8B" w14:textId="77777777">
      <w:pPr>
        <w:pStyle w:val="LessonStepFeatureBox"/>
      </w:pPr>
      <w:r>
        <w:t>UDL Tip:</w:t>
      </w:r>
    </w:p>
    <w:p w:rsidRPr="00E77EAF" w:rsidR="00DA25D5" w:rsidP="00DA25D5" w:rsidRDefault="00DA25D5" w14:paraId="5669D286" w14:textId="5D195C93">
      <w:pPr>
        <w:pStyle w:val="LessonStepFeatureBoxText"/>
        <w:rPr>
          <w:lang w:val="en-US"/>
        </w:rPr>
      </w:pPr>
      <w:r w:rsidRPr="00DA25D5">
        <w:t xml:space="preserve">Building Background Knowledge: Give students two examples of different types of juice. Have them come up with more. Ask if they’ve ever had a smoothie and what </w:t>
      </w:r>
      <w:proofErr w:type="spellStart"/>
      <w:r w:rsidRPr="00DA25D5">
        <w:t>flavors</w:t>
      </w:r>
      <w:proofErr w:type="spellEnd"/>
      <w:r w:rsidRPr="00DA25D5">
        <w:t xml:space="preserve"> it had. Ask if they’ve ever had lemonade and what it tasted like or have them guess how it might taste.</w:t>
      </w:r>
    </w:p>
    <w:p w:rsidRPr="0071207E" w:rsidR="00BA6BA0" w:rsidP="0071207E" w:rsidRDefault="00BA6BA0" w14:paraId="6B5D1E70" w14:textId="77777777">
      <w:pPr>
        <w:pStyle w:val="LessonStep"/>
      </w:pPr>
      <w:r w:rsidRPr="0071207E">
        <w:rPr>
          <w:rStyle w:val="normaltextrun"/>
        </w:rPr>
        <w:t xml:space="preserve">2 Stick and </w:t>
      </w:r>
      <w:proofErr w:type="gramStart"/>
      <w:r w:rsidRPr="0071207E">
        <w:rPr>
          <w:rStyle w:val="normaltextrun"/>
        </w:rPr>
        <w:t>say</w:t>
      </w:r>
      <w:proofErr w:type="gramEnd"/>
      <w:r w:rsidRPr="0071207E">
        <w:rPr>
          <w:rStyle w:val="normaltextrun"/>
        </w:rPr>
        <w:t>.</w:t>
      </w:r>
      <w:r w:rsidRPr="0071207E">
        <w:rPr>
          <w:rStyle w:val="eop"/>
        </w:rPr>
        <w:t> </w:t>
      </w:r>
    </w:p>
    <w:p w:rsidR="006D0767" w:rsidP="009306FF" w:rsidRDefault="000E7677" w14:paraId="6E659E8E" w14:textId="68B0F7CA">
      <w:pPr>
        <w:rPr>
          <w:rStyle w:val="eop"/>
          <w:rFonts w:ascii="Calibri" w:hAnsi="Calibri" w:cs="Calibri" w:eastAsiaTheme="majorEastAsia"/>
          <w:color w:val="000000"/>
        </w:rPr>
      </w:pPr>
      <w:r w:rsidRPr="000E7677">
        <w:t xml:space="preserve">Help students find the stickers at the back of their books or hand out their sticker sheets already prepared. Have them stick their stickers while repeating the vocabulary words. Play </w:t>
      </w:r>
      <w:r w:rsidR="003B50AF">
        <w:t>track 6.14</w:t>
      </w:r>
      <w:r w:rsidRPr="000E7677">
        <w:t xml:space="preserve"> to check</w:t>
      </w:r>
      <w:r w:rsidRPr="006D0767" w:rsidR="006D0767">
        <w:t>.</w:t>
      </w:r>
    </w:p>
    <w:p w:rsidRPr="0071207E" w:rsidR="00BA6BA0" w:rsidP="0071207E" w:rsidRDefault="00BA6BA0" w14:paraId="4B808EC4" w14:textId="0F6ABBDF">
      <w:pPr>
        <w:pStyle w:val="LessonStep"/>
      </w:pPr>
      <w:r w:rsidRPr="0071207E">
        <w:rPr>
          <w:rStyle w:val="normaltextrun"/>
        </w:rPr>
        <w:t>3 Listen and find.</w:t>
      </w:r>
      <w:r w:rsidRPr="0071207E">
        <w:rPr>
          <w:rStyle w:val="eop"/>
        </w:rPr>
        <w:t> </w:t>
      </w:r>
    </w:p>
    <w:p w:rsidR="0071207E" w:rsidP="0071207E" w:rsidRDefault="00BA6BA0" w14:paraId="0443D4DB" w14:textId="64777EEB">
      <w:pPr>
        <w:rPr>
          <w:rStyle w:val="normaltextrun"/>
          <w:rFonts w:cs="Calibri"/>
        </w:rPr>
      </w:pPr>
      <w:r w:rsidRPr="0071207E">
        <w:rPr>
          <w:rStyle w:val="normaltextrun"/>
          <w:rFonts w:cs="Segoe UI"/>
          <w:color w:val="000000"/>
        </w:rPr>
        <w:t xml:space="preserve">Play </w:t>
      </w:r>
      <w:r w:rsidR="00F05E61">
        <w:rPr>
          <w:rStyle w:val="normaltextrun"/>
          <w:rFonts w:cs="Segoe UI"/>
          <w:color w:val="000000"/>
        </w:rPr>
        <w:t>track</w:t>
      </w:r>
      <w:r w:rsidRPr="0071207E">
        <w:rPr>
          <w:rStyle w:val="normaltextrun"/>
          <w:rFonts w:cs="Segoe UI"/>
          <w:color w:val="000000"/>
        </w:rPr>
        <w:t xml:space="preserve"> 6.</w:t>
      </w:r>
      <w:r w:rsidRPr="0071207E" w:rsidR="00FA36D5">
        <w:rPr>
          <w:rStyle w:val="normaltextrun"/>
          <w:rFonts w:cs="Segoe UI" w:eastAsiaTheme="majorEastAsia"/>
          <w:color w:val="000000"/>
        </w:rPr>
        <w:t>15</w:t>
      </w:r>
      <w:r w:rsidRPr="0071207E">
        <w:rPr>
          <w:rStyle w:val="normaltextrun"/>
          <w:rFonts w:cs="Segoe UI"/>
          <w:color w:val="000000"/>
        </w:rPr>
        <w:t xml:space="preserve">. </w:t>
      </w:r>
      <w:r w:rsidRPr="0071207E">
        <w:rPr>
          <w:rStyle w:val="normaltextrun"/>
          <w:rFonts w:cs="Calibri"/>
          <w:color w:val="000000"/>
        </w:rPr>
        <w:t>Ask students to find and point to the vocabulary words in the</w:t>
      </w:r>
      <w:r w:rsidRPr="0071207E">
        <w:rPr>
          <w:rStyle w:val="normaltextrun"/>
          <w:rFonts w:cs="Calibri"/>
        </w:rPr>
        <w:t xml:space="preserve"> big photo.</w:t>
      </w:r>
    </w:p>
    <w:p w:rsidR="0049478E" w:rsidP="0049478E" w:rsidRDefault="0049478E" w14:paraId="4A468573" w14:textId="12438CAF">
      <w:pPr>
        <w:pStyle w:val="LessonStepFeatureBox"/>
      </w:pPr>
      <w:r>
        <w:t>Phonics Tip</w:t>
      </w:r>
    </w:p>
    <w:p w:rsidR="0049478E" w:rsidP="0049478E" w:rsidRDefault="0049478E" w14:paraId="193E3E77" w14:textId="5B56769D">
      <w:pPr>
        <w:pStyle w:val="LessonStepFeatureBoxText"/>
        <w:rPr>
          <w:rStyle w:val="normaltextrun"/>
          <w:rFonts w:ascii="Calibri" w:hAnsi="Calibri" w:cs="Calibri"/>
        </w:rPr>
      </w:pPr>
      <w:r w:rsidR="2626235B">
        <w:rPr/>
        <w:t xml:space="preserve">Word Building: Write the word </w:t>
      </w:r>
      <w:r w:rsidRPr="73B0064D" w:rsidR="2626235B">
        <w:rPr>
          <w:i w:val="1"/>
          <w:iCs w:val="1"/>
        </w:rPr>
        <w:t>lemonade</w:t>
      </w:r>
      <w:r w:rsidR="2626235B">
        <w:rPr/>
        <w:t xml:space="preserve"> on the board and have students </w:t>
      </w:r>
      <w:r w:rsidR="2626235B">
        <w:rPr/>
        <w:t>identify</w:t>
      </w:r>
      <w:r w:rsidR="2626235B">
        <w:rPr/>
        <w:t xml:space="preserve"> the first letter (l). Go back to Unit 2, Lesson 2 and have students find the word </w:t>
      </w:r>
      <w:r w:rsidRPr="73B0064D" w:rsidR="2626235B">
        <w:rPr>
          <w:i w:val="1"/>
          <w:iCs w:val="1"/>
        </w:rPr>
        <w:t>lemon</w:t>
      </w:r>
      <w:r w:rsidR="2626235B">
        <w:rPr/>
        <w:t xml:space="preserve"> and spell it aloud for you as you underline the letters </w:t>
      </w:r>
      <w:r w:rsidRPr="73B0064D" w:rsidR="2626235B">
        <w:rPr>
          <w:i w:val="1"/>
          <w:iCs w:val="1"/>
        </w:rPr>
        <w:t>l e m o n</w:t>
      </w:r>
      <w:r w:rsidR="2626235B">
        <w:rPr/>
        <w:t xml:space="preserve">. Explain that the word </w:t>
      </w:r>
      <w:r w:rsidRPr="73B0064D" w:rsidR="2626235B">
        <w:rPr>
          <w:i w:val="1"/>
          <w:iCs w:val="1"/>
        </w:rPr>
        <w:t>lemon</w:t>
      </w:r>
      <w:r w:rsidR="2626235B">
        <w:rPr/>
        <w:t xml:space="preserve"> starts the word </w:t>
      </w:r>
      <w:r w:rsidRPr="73B0064D" w:rsidR="2626235B">
        <w:rPr>
          <w:i w:val="1"/>
          <w:iCs w:val="1"/>
        </w:rPr>
        <w:t>lemonade</w:t>
      </w:r>
      <w:r w:rsidR="2626235B">
        <w:rPr/>
        <w:t xml:space="preserve"> and elicit from students what the key ingredient to making lemonade is.</w:t>
      </w:r>
    </w:p>
    <w:p w:rsidRPr="00BA6BA0" w:rsidR="00BA6BA0" w:rsidP="0071207E" w:rsidRDefault="16D15BD0" w14:paraId="6404C39C" w14:textId="091538FD">
      <w:pPr>
        <w:pStyle w:val="LessonStep"/>
        <w:rPr>
          <w:rFonts w:ascii="Segoe UI" w:hAnsi="Segoe UI"/>
          <w:sz w:val="18"/>
          <w:szCs w:val="18"/>
          <w:lang w:val="en-US"/>
        </w:rPr>
      </w:pPr>
      <w:r w:rsidRPr="1C2D11D2">
        <w:rPr>
          <w:rStyle w:val="normaltextrun"/>
          <w:rFonts w:ascii="Aptos Display" w:hAnsi="Aptos Display" w:cs="Segoe UI"/>
          <w:lang w:val="en-US"/>
        </w:rPr>
        <w:t xml:space="preserve">4 Sing </w:t>
      </w:r>
      <w:r w:rsidRPr="1C2D11D2" w:rsidR="3C8644FA">
        <w:rPr>
          <w:rStyle w:val="normaltextrun"/>
          <w:rFonts w:ascii="Aptos Display" w:hAnsi="Aptos Display" w:cs="Segoe UI"/>
          <w:i/>
          <w:iCs/>
          <w:lang w:val="en-US"/>
        </w:rPr>
        <w:t xml:space="preserve">Don’t Waste </w:t>
      </w:r>
      <w:r w:rsidRPr="00F6329F" w:rsidR="3C8644FA">
        <w:rPr>
          <w:rStyle w:val="normaltextrun"/>
          <w:i/>
          <w:iCs/>
        </w:rPr>
        <w:t>Foo</w:t>
      </w:r>
      <w:r w:rsidR="000A76E2">
        <w:rPr>
          <w:rStyle w:val="normaltextrun"/>
          <w:i/>
          <w:iCs/>
        </w:rPr>
        <w:t>d</w:t>
      </w:r>
    </w:p>
    <w:p w:rsidR="00BA6BA0" w:rsidP="73B0064D" w:rsidRDefault="16D15BD0" w14:paraId="25D1267E" w14:textId="2C3A7D84">
      <w:pPr>
        <w:rPr>
          <w:rStyle w:val="eop"/>
          <w:rFonts w:ascii="Calibri" w:hAnsi="Calibri" w:eastAsia="游ゴシック Light" w:cs="Calibri" w:eastAsiaTheme="majorEastAsia"/>
          <w:color w:val="000000"/>
          <w:lang w:val="en-US"/>
        </w:rPr>
      </w:pPr>
      <w:r w:rsidRPr="73B0064D" w:rsidR="016492CE">
        <w:rPr>
          <w:rStyle w:val="normaltextrun"/>
          <w:rFonts w:cs="Calibri"/>
          <w:color w:val="000000" w:themeColor="text1" w:themeTint="FF" w:themeShade="FF"/>
        </w:rPr>
        <w:t xml:space="preserve">Play </w:t>
      </w:r>
      <w:r w:rsidRPr="73B0064D" w:rsidR="343B2D6C">
        <w:rPr>
          <w:rStyle w:val="normaltextrun"/>
          <w:rFonts w:cs="Calibri"/>
          <w:color w:val="000000" w:themeColor="text1" w:themeTint="FF" w:themeShade="FF"/>
        </w:rPr>
        <w:t xml:space="preserve">the </w:t>
      </w:r>
      <w:r w:rsidRPr="73B0064D" w:rsidR="016492CE">
        <w:rPr>
          <w:rStyle w:val="normaltextrun"/>
          <w:rFonts w:cs="Calibri"/>
          <w:color w:val="000000" w:themeColor="text1" w:themeTint="FF" w:themeShade="FF"/>
        </w:rPr>
        <w:t xml:space="preserve">song </w:t>
      </w:r>
      <w:r w:rsidRPr="73B0064D" w:rsidR="22BFAA99">
        <w:rPr>
          <w:rStyle w:val="normaltextrun"/>
          <w:rFonts w:eastAsia="游ゴシック Light" w:cs="Calibri" w:eastAsiaTheme="majorEastAsia"/>
          <w:i w:val="1"/>
          <w:iCs w:val="1"/>
          <w:color w:val="000000" w:themeColor="text1" w:themeTint="FF" w:themeShade="FF"/>
        </w:rPr>
        <w:t>Don’t</w:t>
      </w:r>
      <w:r w:rsidRPr="73B0064D" w:rsidR="22BFAA99">
        <w:rPr>
          <w:rStyle w:val="normaltextrun"/>
          <w:rFonts w:eastAsia="游ゴシック Light" w:cs="Calibri" w:eastAsiaTheme="majorEastAsia"/>
          <w:i w:val="1"/>
          <w:iCs w:val="1"/>
          <w:color w:val="000000" w:themeColor="text1" w:themeTint="FF" w:themeShade="FF"/>
        </w:rPr>
        <w:t xml:space="preserve"> Waste Food</w:t>
      </w:r>
      <w:r w:rsidRPr="73B0064D" w:rsidR="016492CE">
        <w:rPr>
          <w:rStyle w:val="normaltextrun"/>
          <w:rFonts w:cs="Calibri"/>
          <w:color w:val="000000" w:themeColor="text1" w:themeTint="FF" w:themeShade="FF"/>
        </w:rPr>
        <w:t xml:space="preserve"> via </w:t>
      </w:r>
      <w:r w:rsidRPr="73B0064D" w:rsidR="343B2D6C">
        <w:rPr>
          <w:rStyle w:val="normaltextrun"/>
          <w:rFonts w:cs="Calibri"/>
          <w:color w:val="000000" w:themeColor="text1" w:themeTint="FF" w:themeShade="FF"/>
        </w:rPr>
        <w:t>track 6.16</w:t>
      </w:r>
      <w:r w:rsidRPr="73B0064D" w:rsidR="016492CE">
        <w:rPr>
          <w:rStyle w:val="normaltextrun"/>
          <w:rFonts w:cs="Calibri"/>
          <w:color w:val="000000" w:themeColor="text1" w:themeTint="FF" w:themeShade="FF"/>
        </w:rPr>
        <w:t xml:space="preserve"> or video. </w:t>
      </w:r>
      <w:r w:rsidRPr="73B0064D" w:rsidR="768AE6B5">
        <w:rPr>
          <w:rFonts w:cs="Calibri"/>
          <w:color w:val="000000" w:themeColor="text1" w:themeTint="FF" w:themeShade="FF"/>
        </w:rPr>
        <w:t xml:space="preserve">Encourage students to sing and dance along to the song and try the actions in the video. </w:t>
      </w:r>
      <w:r w:rsidRPr="73B0064D" w:rsidR="016492CE">
        <w:rPr>
          <w:rStyle w:val="normaltextrun"/>
          <w:rFonts w:cs="Calibri"/>
          <w:color w:val="000000" w:themeColor="text1" w:themeTint="FF" w:themeShade="FF"/>
        </w:rPr>
        <w:t xml:space="preserve">Show the </w:t>
      </w:r>
      <w:r w:rsidRPr="73B0064D" w:rsidR="443F1789">
        <w:rPr>
          <w:rStyle w:val="normaltextrun"/>
          <w:rFonts w:cs="Calibri"/>
          <w:color w:val="000000" w:themeColor="text1" w:themeTint="FF" w:themeShade="FF"/>
        </w:rPr>
        <w:t>drink flashcards</w:t>
      </w:r>
      <w:r w:rsidRPr="73B0064D" w:rsidR="016492CE">
        <w:rPr>
          <w:rStyle w:val="normaltextrun"/>
          <w:rFonts w:cs="Calibri"/>
          <w:color w:val="000000" w:themeColor="text1" w:themeTint="FF" w:themeShade="FF"/>
        </w:rPr>
        <w:t xml:space="preserve"> when they are mentioned in the song. Encourage students to sing the vocabulary words.</w:t>
      </w:r>
      <w:r w:rsidRPr="73B0064D" w:rsidR="42B60C02">
        <w:rPr>
          <w:rStyle w:val="normaltextrun"/>
          <w:rFonts w:cs="Calibri"/>
          <w:color w:val="000000" w:themeColor="text1" w:themeTint="FF" w:themeShade="FF"/>
        </w:rPr>
        <w:t xml:space="preserve"> </w:t>
      </w:r>
      <w:r w:rsidRPr="73B0064D" w:rsidR="56FBD469">
        <w:rPr>
          <w:rStyle w:val="normaltextrun"/>
          <w:rFonts w:cs="Calibri"/>
          <w:color w:val="000000" w:themeColor="text1" w:themeTint="FF" w:themeShade="FF"/>
        </w:rPr>
        <w:t xml:space="preserve">After </w:t>
      </w:r>
      <w:r w:rsidRPr="73B0064D" w:rsidR="0B739528">
        <w:rPr>
          <w:rStyle w:val="normaltextrun"/>
          <w:rFonts w:cs="Calibri"/>
          <w:color w:val="000000" w:themeColor="text1" w:themeTint="FF" w:themeShade="FF"/>
        </w:rPr>
        <w:t xml:space="preserve">playing the song, </w:t>
      </w:r>
      <w:r w:rsidRPr="73B0064D" w:rsidR="5589C415">
        <w:rPr>
          <w:rStyle w:val="normaltextrun"/>
          <w:rFonts w:cs="Calibri"/>
          <w:color w:val="000000" w:themeColor="text1" w:themeTint="FF" w:themeShade="FF"/>
        </w:rPr>
        <w:t xml:space="preserve">sing the </w:t>
      </w:r>
      <w:r w:rsidRPr="73B0064D" w:rsidR="025E1B21">
        <w:rPr>
          <w:rStyle w:val="normaltextrun"/>
          <w:rFonts w:cs="Calibri"/>
          <w:color w:val="000000" w:themeColor="text1" w:themeTint="FF" w:themeShade="FF"/>
        </w:rPr>
        <w:t>chorus</w:t>
      </w:r>
      <w:r w:rsidRPr="73B0064D" w:rsidR="5589C415">
        <w:rPr>
          <w:rStyle w:val="normaltextrun"/>
          <w:rFonts w:cs="Calibri"/>
          <w:color w:val="000000" w:themeColor="text1" w:themeTint="FF" w:themeShade="FF"/>
        </w:rPr>
        <w:t xml:space="preserve"> </w:t>
      </w:r>
      <w:r w:rsidRPr="73B0064D" w:rsidR="7B5F5F7F">
        <w:rPr>
          <w:rStyle w:val="normaltextrun"/>
          <w:rFonts w:cs="Calibri"/>
          <w:i w:val="1"/>
          <w:iCs w:val="1"/>
          <w:color w:val="000000" w:themeColor="text1" w:themeTint="FF" w:themeShade="FF"/>
        </w:rPr>
        <w:t>Don’t</w:t>
      </w:r>
      <w:r w:rsidRPr="73B0064D" w:rsidR="7B5F5F7F">
        <w:rPr>
          <w:rStyle w:val="normaltextrun"/>
          <w:rFonts w:cs="Calibri"/>
          <w:i w:val="1"/>
          <w:iCs w:val="1"/>
          <w:color w:val="000000" w:themeColor="text1" w:themeTint="FF" w:themeShade="FF"/>
        </w:rPr>
        <w:t xml:space="preserve"> </w:t>
      </w:r>
      <w:r w:rsidRPr="73B0064D" w:rsidR="37DC0590">
        <w:rPr>
          <w:rStyle w:val="normaltextrun"/>
          <w:rFonts w:cs="Calibri"/>
          <w:i w:val="1"/>
          <w:iCs w:val="1"/>
          <w:color w:val="000000" w:themeColor="text1" w:themeTint="FF" w:themeShade="FF"/>
        </w:rPr>
        <w:t>w</w:t>
      </w:r>
      <w:r w:rsidRPr="73B0064D" w:rsidR="7B5F5F7F">
        <w:rPr>
          <w:rStyle w:val="normaltextrun"/>
          <w:rFonts w:cs="Calibri"/>
          <w:i w:val="1"/>
          <w:iCs w:val="1"/>
          <w:color w:val="000000" w:themeColor="text1" w:themeTint="FF" w:themeShade="FF"/>
        </w:rPr>
        <w:t>aste food</w:t>
      </w:r>
      <w:r w:rsidRPr="73B0064D" w:rsidR="0C079456">
        <w:rPr>
          <w:rStyle w:val="normaltextrun"/>
          <w:rFonts w:cs="Calibri"/>
          <w:i w:val="1"/>
          <w:iCs w:val="1"/>
          <w:color w:val="000000" w:themeColor="text1" w:themeTint="FF" w:themeShade="FF"/>
        </w:rPr>
        <w:t xml:space="preserve">. </w:t>
      </w:r>
      <w:r w:rsidRPr="73B0064D" w:rsidR="0C079456">
        <w:rPr>
          <w:rStyle w:val="normaltextrun"/>
          <w:rFonts w:cs="Calibri"/>
          <w:i w:val="1"/>
          <w:iCs w:val="1"/>
          <w:color w:val="000000" w:themeColor="text1" w:themeTint="FF" w:themeShade="FF"/>
        </w:rPr>
        <w:t>Don’t</w:t>
      </w:r>
      <w:r w:rsidRPr="73B0064D" w:rsidR="0C079456">
        <w:rPr>
          <w:rStyle w:val="normaltextrun"/>
          <w:rFonts w:cs="Calibri"/>
          <w:i w:val="1"/>
          <w:iCs w:val="1"/>
          <w:color w:val="000000" w:themeColor="text1" w:themeTint="FF" w:themeShade="FF"/>
        </w:rPr>
        <w:t xml:space="preserve"> waste </w:t>
      </w:r>
      <w:r w:rsidRPr="73B0064D" w:rsidR="42308491">
        <w:rPr>
          <w:rStyle w:val="normaltextrun"/>
          <w:rFonts w:cs="Calibri"/>
          <w:i w:val="1"/>
          <w:iCs w:val="1"/>
          <w:color w:val="000000" w:themeColor="text1" w:themeTint="FF" w:themeShade="FF"/>
        </w:rPr>
        <w:t>food</w:t>
      </w:r>
      <w:r w:rsidRPr="73B0064D" w:rsidR="42308491">
        <w:rPr>
          <w:rStyle w:val="normaltextrun"/>
          <w:rFonts w:cs="Calibri"/>
          <w:color w:val="000000" w:themeColor="text1" w:themeTint="FF" w:themeShade="FF"/>
        </w:rPr>
        <w:t xml:space="preserve"> and</w:t>
      </w:r>
      <w:r w:rsidRPr="73B0064D" w:rsidR="0C079456">
        <w:rPr>
          <w:rStyle w:val="normaltextrun"/>
          <w:rFonts w:cs="Calibri"/>
          <w:color w:val="000000" w:themeColor="text1" w:themeTint="FF" w:themeShade="FF"/>
        </w:rPr>
        <w:t xml:space="preserve"> ask </w:t>
      </w:r>
      <w:r w:rsidRPr="73B0064D" w:rsidR="237B68A9">
        <w:rPr>
          <w:rStyle w:val="normaltextrun"/>
          <w:rFonts w:cs="Calibri"/>
          <w:color w:val="000000" w:themeColor="text1" w:themeTint="FF" w:themeShade="FF"/>
        </w:rPr>
        <w:t>students to think of other foods we can use t</w:t>
      </w:r>
      <w:r w:rsidRPr="73B0064D" w:rsidR="07B3EAD0">
        <w:rPr>
          <w:rStyle w:val="normaltextrun"/>
          <w:rFonts w:cs="Calibri"/>
          <w:color w:val="000000" w:themeColor="text1" w:themeTint="FF" w:themeShade="FF"/>
        </w:rPr>
        <w:t>o make smoothies and juice</w:t>
      </w:r>
      <w:r w:rsidRPr="73B0064D" w:rsidR="52CA9A21">
        <w:rPr>
          <w:rStyle w:val="normaltextrun"/>
          <w:rFonts w:cs="Calibri"/>
          <w:color w:val="000000" w:themeColor="text1" w:themeTint="FF" w:themeShade="FF"/>
        </w:rPr>
        <w:t xml:space="preserve"> with.</w:t>
      </w:r>
    </w:p>
    <w:p w:rsidRPr="00BA6BA0" w:rsidR="00BA6BA0" w:rsidP="0071207E" w:rsidRDefault="00BA6BA0" w14:paraId="1761A3F0" w14:textId="7D073408">
      <w:pPr>
        <w:pStyle w:val="LessonStep"/>
        <w:rPr>
          <w:rFonts w:ascii="Segoe UI" w:hAnsi="Segoe UI"/>
          <w:sz w:val="18"/>
          <w:szCs w:val="18"/>
          <w:lang w:val="en-US"/>
        </w:rPr>
      </w:pPr>
      <w:r>
        <w:rPr>
          <w:rStyle w:val="normaltextrun"/>
          <w:rFonts w:ascii="Aptos Display" w:hAnsi="Aptos Display" w:cs="Segoe UI"/>
          <w:szCs w:val="28"/>
          <w:lang w:val="en-US"/>
        </w:rPr>
        <w:t>5 Listen and look.</w:t>
      </w:r>
    </w:p>
    <w:p w:rsidRPr="00BA6BA0" w:rsidR="00BA6BA0" w:rsidP="00BA6BA0" w:rsidRDefault="00BA6BA0" w14:paraId="17DADEF8" w14:textId="64221EF3">
      <w:pPr>
        <w:pStyle w:val="paragraph"/>
        <w:spacing w:before="0" w:beforeAutospacing="0" w:after="0" w:afterAutospacing="0"/>
        <w:textAlignment w:val="baseline"/>
        <w:rPr>
          <w:rFonts w:ascii="Segoe UI" w:hAnsi="Segoe UI" w:cs="Segoe UI"/>
          <w:sz w:val="18"/>
          <w:szCs w:val="18"/>
          <w:lang w:val="en-US"/>
        </w:rPr>
      </w:pPr>
      <w:r w:rsidRPr="0071207E">
        <w:rPr>
          <w:rStyle w:val="normaltextrun"/>
          <w:rFonts w:cs="Calibri" w:asciiTheme="minorHAnsi" w:hAnsiTheme="minorHAnsi" w:eastAsiaTheme="majorEastAsia"/>
          <w:color w:val="000000"/>
          <w:sz w:val="22"/>
          <w:szCs w:val="22"/>
          <w:lang w:val="en-US"/>
        </w:rPr>
        <w:t xml:space="preserve">Play </w:t>
      </w:r>
      <w:r w:rsidR="00DF2D95">
        <w:rPr>
          <w:rStyle w:val="normaltextrun"/>
          <w:rFonts w:cs="Calibri" w:asciiTheme="minorHAnsi" w:hAnsiTheme="minorHAnsi" w:eastAsiaTheme="majorEastAsia"/>
          <w:color w:val="000000"/>
          <w:sz w:val="22"/>
          <w:szCs w:val="22"/>
          <w:lang w:val="en-US"/>
        </w:rPr>
        <w:t>track</w:t>
      </w:r>
      <w:r w:rsidRPr="0071207E">
        <w:rPr>
          <w:rStyle w:val="normaltextrun"/>
          <w:rFonts w:cs="Calibri" w:asciiTheme="minorHAnsi" w:hAnsiTheme="minorHAnsi" w:eastAsiaTheme="majorEastAsia"/>
          <w:color w:val="000000"/>
          <w:sz w:val="22"/>
          <w:szCs w:val="22"/>
          <w:lang w:val="en-US"/>
        </w:rPr>
        <w:t xml:space="preserve"> 6.</w:t>
      </w:r>
      <w:r w:rsidRPr="0071207E" w:rsidR="003E6DF7">
        <w:rPr>
          <w:rStyle w:val="normaltextrun"/>
          <w:rFonts w:cs="Calibri" w:asciiTheme="minorHAnsi" w:hAnsiTheme="minorHAnsi" w:eastAsiaTheme="majorEastAsia"/>
          <w:color w:val="000000"/>
          <w:sz w:val="22"/>
          <w:szCs w:val="22"/>
          <w:lang w:val="en-US"/>
        </w:rPr>
        <w:t>17</w:t>
      </w:r>
      <w:r w:rsidRPr="0071207E">
        <w:rPr>
          <w:rStyle w:val="normaltextrun"/>
          <w:rFonts w:cs="Calibri" w:asciiTheme="minorHAnsi" w:hAnsiTheme="minorHAnsi" w:eastAsiaTheme="majorEastAsia"/>
          <w:color w:val="000000"/>
          <w:sz w:val="22"/>
          <w:szCs w:val="22"/>
          <w:lang w:val="en-US"/>
        </w:rPr>
        <w:t>. Encourage</w:t>
      </w:r>
      <w:r w:rsidRPr="0071207E">
        <w:rPr>
          <w:rStyle w:val="normaltextrun"/>
          <w:rFonts w:cs="Calibri" w:asciiTheme="minorHAnsi" w:hAnsiTheme="minorHAnsi" w:eastAsiaTheme="majorEastAsia"/>
          <w:sz w:val="22"/>
          <w:szCs w:val="22"/>
          <w:lang w:val="en-US"/>
        </w:rPr>
        <w:t xml:space="preserve"> </w:t>
      </w:r>
      <w:r w:rsidR="0061166E">
        <w:rPr>
          <w:rStyle w:val="normaltextrun"/>
          <w:rFonts w:cs="Calibri" w:asciiTheme="minorHAnsi" w:hAnsiTheme="minorHAnsi" w:eastAsiaTheme="majorEastAsia"/>
          <w:sz w:val="22"/>
          <w:szCs w:val="22"/>
          <w:lang w:val="en-US"/>
        </w:rPr>
        <w:t>students</w:t>
      </w:r>
      <w:r w:rsidRPr="0071207E">
        <w:rPr>
          <w:rStyle w:val="normaltextrun"/>
          <w:rFonts w:cs="Calibri" w:asciiTheme="minorHAnsi" w:hAnsiTheme="minorHAnsi" w:eastAsiaTheme="majorEastAsia"/>
          <w:sz w:val="22"/>
          <w:szCs w:val="22"/>
          <w:lang w:val="en-US"/>
        </w:rPr>
        <w:t xml:space="preserve"> to listen to the dialogue and look at what David and Lisa are doing. Ask them what they are doing and </w:t>
      </w:r>
      <w:proofErr w:type="gramStart"/>
      <w:r w:rsidRPr="0071207E">
        <w:rPr>
          <w:rStyle w:val="normaltextrun"/>
          <w:rFonts w:cs="Calibri" w:asciiTheme="minorHAnsi" w:hAnsiTheme="minorHAnsi" w:eastAsiaTheme="majorEastAsia"/>
          <w:sz w:val="22"/>
          <w:szCs w:val="22"/>
          <w:lang w:val="en-US"/>
        </w:rPr>
        <w:t>talking</w:t>
      </w:r>
      <w:proofErr w:type="gramEnd"/>
      <w:r w:rsidRPr="0071207E">
        <w:rPr>
          <w:rStyle w:val="normaltextrun"/>
          <w:rFonts w:cs="Calibri" w:asciiTheme="minorHAnsi" w:hAnsiTheme="minorHAnsi" w:eastAsiaTheme="majorEastAsia"/>
          <w:sz w:val="22"/>
          <w:szCs w:val="22"/>
          <w:lang w:val="en-US"/>
        </w:rPr>
        <w:t xml:space="preserve"> about.</w:t>
      </w:r>
      <w:r w:rsidRPr="00BA6BA0">
        <w:rPr>
          <w:rStyle w:val="eop"/>
          <w:rFonts w:ascii="Calibri" w:hAnsi="Calibri" w:cs="Calibri" w:eastAsiaTheme="majorEastAsia"/>
          <w:sz w:val="22"/>
          <w:szCs w:val="22"/>
          <w:lang w:val="en-US"/>
        </w:rPr>
        <w:t> </w:t>
      </w:r>
    </w:p>
    <w:p w:rsidRPr="00BA6BA0" w:rsidR="00BA6BA0" w:rsidP="0071207E" w:rsidRDefault="16D15BD0" w14:paraId="42A88D16" w14:textId="66F4B7C4">
      <w:pPr>
        <w:pStyle w:val="LessonStep"/>
        <w:rPr>
          <w:rFonts w:ascii="Segoe UI" w:hAnsi="Segoe UI"/>
          <w:sz w:val="18"/>
          <w:szCs w:val="18"/>
          <w:lang w:val="en-US"/>
        </w:rPr>
      </w:pPr>
      <w:r w:rsidRPr="1C2D11D2">
        <w:rPr>
          <w:rStyle w:val="normaltextrun"/>
          <w:rFonts w:ascii="Aptos Display" w:hAnsi="Aptos Display" w:cs="Segoe UI"/>
          <w:lang w:val="en-US"/>
        </w:rPr>
        <w:t>6 Listen, point, and say the dialogue.</w:t>
      </w:r>
      <w:r w:rsidRPr="1C2D11D2" w:rsidR="350DEF50">
        <w:rPr>
          <w:rStyle w:val="normaltextrun"/>
          <w:rFonts w:ascii="Aptos Display" w:hAnsi="Aptos Display" w:cs="Segoe UI"/>
          <w:lang w:val="en-US"/>
        </w:rPr>
        <w:t xml:space="preserve"> Then role-play.</w:t>
      </w:r>
    </w:p>
    <w:p w:rsidRPr="0071207E" w:rsidR="00BA6BA0" w:rsidP="73B0064D" w:rsidRDefault="00BA6BA0" w14:paraId="57395949" w14:textId="06B510A8">
      <w:pPr>
        <w:pStyle w:val="paragraph"/>
        <w:spacing w:before="0" w:beforeAutospacing="off" w:after="0" w:afterAutospacing="off"/>
        <w:textAlignment w:val="baseline"/>
        <w:rPr>
          <w:rStyle w:val="eop"/>
          <w:rFonts w:ascii="Aptos" w:hAnsi="Aptos" w:eastAsia="游ゴシック Light" w:cs="Calibri" w:asciiTheme="minorAscii" w:hAnsiTheme="minorAscii" w:eastAsiaTheme="majorEastAsia"/>
          <w:color w:val="000000"/>
          <w:sz w:val="22"/>
          <w:szCs w:val="22"/>
          <w:lang w:val="en-US"/>
        </w:rPr>
      </w:pPr>
      <w:r w:rsidRPr="73B0064D" w:rsidR="68BE3F0B">
        <w:rPr>
          <w:rStyle w:val="normaltextrun"/>
          <w:rFonts w:ascii="Aptos" w:hAnsi="Aptos" w:eastAsia="游ゴシック Light" w:cs="Segoe UI" w:asciiTheme="minorAscii" w:hAnsiTheme="minorAscii" w:eastAsiaTheme="majorEastAsia"/>
          <w:color w:val="000000" w:themeColor="text1" w:themeTint="FF" w:themeShade="FF"/>
          <w:sz w:val="22"/>
          <w:szCs w:val="22"/>
          <w:lang w:val="en-GB"/>
        </w:rPr>
        <w:t xml:space="preserve">Play </w:t>
      </w:r>
      <w:r w:rsidRPr="73B0064D" w:rsidR="7BF8921D">
        <w:rPr>
          <w:rStyle w:val="normaltextrun"/>
          <w:rFonts w:ascii="Aptos" w:hAnsi="Aptos" w:eastAsia="游ゴシック Light" w:cs="Segoe UI" w:asciiTheme="minorAscii" w:hAnsiTheme="minorAscii" w:eastAsiaTheme="majorEastAsia"/>
          <w:color w:val="000000" w:themeColor="text1" w:themeTint="FF" w:themeShade="FF"/>
          <w:sz w:val="22"/>
          <w:szCs w:val="22"/>
          <w:lang w:val="en-GB"/>
        </w:rPr>
        <w:t>track</w:t>
      </w:r>
      <w:r w:rsidRPr="73B0064D" w:rsidR="68BE3F0B">
        <w:rPr>
          <w:rStyle w:val="normaltextrun"/>
          <w:rFonts w:ascii="Aptos" w:hAnsi="Aptos" w:eastAsia="游ゴシック Light" w:cs="Segoe UI" w:asciiTheme="minorAscii" w:hAnsiTheme="minorAscii" w:eastAsiaTheme="majorEastAsia"/>
          <w:color w:val="000000" w:themeColor="text1" w:themeTint="FF" w:themeShade="FF"/>
          <w:sz w:val="22"/>
          <w:szCs w:val="22"/>
          <w:lang w:val="en-GB"/>
        </w:rPr>
        <w:t xml:space="preserve"> 6.</w:t>
      </w:r>
      <w:r w:rsidRPr="73B0064D" w:rsidR="7D5C299B">
        <w:rPr>
          <w:rStyle w:val="normaltextrun"/>
          <w:rFonts w:ascii="Aptos" w:hAnsi="Aptos" w:eastAsia="游ゴシック Light" w:cs="Segoe UI" w:asciiTheme="minorAscii" w:hAnsiTheme="minorAscii" w:eastAsiaTheme="majorEastAsia"/>
          <w:color w:val="000000" w:themeColor="text1" w:themeTint="FF" w:themeShade="FF"/>
          <w:sz w:val="22"/>
          <w:szCs w:val="22"/>
          <w:lang w:val="en-GB"/>
        </w:rPr>
        <w:t>18</w:t>
      </w:r>
      <w:r w:rsidRPr="73B0064D" w:rsidR="68BE3F0B">
        <w:rPr>
          <w:rStyle w:val="normaltextrun"/>
          <w:rFonts w:ascii="Aptos" w:hAnsi="Aptos" w:eastAsia="游ゴシック Light" w:cs="Segoe UI" w:asciiTheme="minorAscii" w:hAnsiTheme="minorAscii" w:eastAsiaTheme="majorEastAsia"/>
          <w:color w:val="000000" w:themeColor="text1" w:themeTint="FF" w:themeShade="FF"/>
          <w:sz w:val="22"/>
          <w:szCs w:val="22"/>
          <w:lang w:val="en-GB"/>
        </w:rPr>
        <w:t xml:space="preserve">. </w:t>
      </w:r>
      <w:r w:rsidRPr="73B0064D" w:rsidR="68BE3F0B">
        <w:rPr>
          <w:rStyle w:val="normaltextrun"/>
          <w:rFonts w:ascii="Aptos" w:hAnsi="Aptos" w:eastAsia="游ゴシック Light" w:cs="Calibri" w:asciiTheme="minorAscii" w:hAnsiTheme="minorAscii" w:eastAsiaTheme="majorEastAsia"/>
          <w:color w:val="000000" w:themeColor="text1" w:themeTint="FF" w:themeShade="FF"/>
          <w:sz w:val="22"/>
          <w:szCs w:val="22"/>
          <w:lang w:val="en-US"/>
        </w:rPr>
        <w:t xml:space="preserve">Ask students to point to the </w:t>
      </w:r>
      <w:r w:rsidRPr="73B0064D" w:rsidR="61735DB1">
        <w:rPr>
          <w:rStyle w:val="normaltextrun"/>
          <w:rFonts w:ascii="Aptos" w:hAnsi="Aptos" w:eastAsia="游ゴシック Light" w:cs="Calibri" w:asciiTheme="minorAscii" w:hAnsiTheme="minorAscii" w:eastAsiaTheme="majorEastAsia"/>
          <w:color w:val="000000" w:themeColor="text1" w:themeTint="FF" w:themeShade="FF"/>
          <w:sz w:val="22"/>
          <w:szCs w:val="22"/>
          <w:lang w:val="en-US"/>
        </w:rPr>
        <w:t>characters</w:t>
      </w:r>
      <w:r w:rsidRPr="73B0064D" w:rsidR="68BE3F0B">
        <w:rPr>
          <w:rStyle w:val="normaltextrun"/>
          <w:rFonts w:ascii="Aptos" w:hAnsi="Aptos" w:eastAsia="游ゴシック Light" w:cs="Calibri" w:asciiTheme="minorAscii" w:hAnsiTheme="minorAscii" w:eastAsiaTheme="majorEastAsia"/>
          <w:color w:val="000000" w:themeColor="text1" w:themeTint="FF" w:themeShade="FF"/>
          <w:sz w:val="22"/>
          <w:szCs w:val="22"/>
          <w:lang w:val="en-US"/>
        </w:rPr>
        <w:t xml:space="preserve"> while they hear the </w:t>
      </w:r>
      <w:r w:rsidRPr="73B0064D" w:rsidR="7F0F8A4B">
        <w:rPr>
          <w:rStyle w:val="normaltextrun"/>
          <w:rFonts w:ascii="Aptos" w:hAnsi="Aptos" w:eastAsia="游ゴシック Light" w:cs="Calibri" w:asciiTheme="minorAscii" w:hAnsiTheme="minorAscii" w:eastAsiaTheme="majorEastAsia"/>
          <w:color w:val="000000" w:themeColor="text1" w:themeTint="FF" w:themeShade="FF"/>
          <w:sz w:val="22"/>
          <w:szCs w:val="22"/>
          <w:lang w:val="en-US"/>
        </w:rPr>
        <w:t>track</w:t>
      </w:r>
      <w:r w:rsidRPr="73B0064D" w:rsidR="68BE3F0B">
        <w:rPr>
          <w:rStyle w:val="normaltextrun"/>
          <w:rFonts w:ascii="Aptos" w:hAnsi="Aptos" w:eastAsia="游ゴシック Light" w:cs="Calibri" w:asciiTheme="minorAscii" w:hAnsiTheme="minorAscii" w:eastAsiaTheme="majorEastAsia"/>
          <w:color w:val="000000" w:themeColor="text1" w:themeTint="FF" w:themeShade="FF"/>
          <w:sz w:val="22"/>
          <w:szCs w:val="22"/>
          <w:lang w:val="en-US"/>
        </w:rPr>
        <w:t xml:space="preserve">. Play </w:t>
      </w:r>
      <w:r w:rsidRPr="73B0064D" w:rsidR="7D5C299B">
        <w:rPr>
          <w:rStyle w:val="normaltextrun"/>
          <w:rFonts w:ascii="Aptos" w:hAnsi="Aptos" w:eastAsia="游ゴシック Light" w:cs="Calibri" w:asciiTheme="minorAscii" w:hAnsiTheme="minorAscii" w:eastAsiaTheme="majorEastAsia"/>
          <w:color w:val="000000" w:themeColor="text1" w:themeTint="FF" w:themeShade="FF"/>
          <w:sz w:val="22"/>
          <w:szCs w:val="22"/>
          <w:lang w:val="en-US"/>
        </w:rPr>
        <w:t xml:space="preserve">the </w:t>
      </w:r>
      <w:r w:rsidRPr="73B0064D" w:rsidR="7F0F8A4B">
        <w:rPr>
          <w:rStyle w:val="normaltextrun"/>
          <w:rFonts w:ascii="Aptos" w:hAnsi="Aptos" w:eastAsia="游ゴシック Light" w:cs="Calibri" w:asciiTheme="minorAscii" w:hAnsiTheme="minorAscii" w:eastAsiaTheme="majorEastAsia"/>
          <w:color w:val="000000" w:themeColor="text1" w:themeTint="FF" w:themeShade="FF"/>
          <w:sz w:val="22"/>
          <w:szCs w:val="22"/>
          <w:lang w:val="en-US"/>
        </w:rPr>
        <w:t>track</w:t>
      </w:r>
      <w:r w:rsidRPr="73B0064D" w:rsidR="68BE3F0B">
        <w:rPr>
          <w:rStyle w:val="normaltextrun"/>
          <w:rFonts w:ascii="Aptos" w:hAnsi="Aptos" w:eastAsia="游ゴシック Light" w:cs="Calibri" w:asciiTheme="minorAscii" w:hAnsiTheme="minorAscii" w:eastAsiaTheme="majorEastAsia"/>
          <w:color w:val="000000" w:themeColor="text1" w:themeTint="FF" w:themeShade="FF"/>
          <w:sz w:val="22"/>
          <w:szCs w:val="22"/>
          <w:lang w:val="en-US"/>
        </w:rPr>
        <w:t xml:space="preserve"> again and ask students to point to the speech bubbles, following along with their fingers as the words are spoken. </w:t>
      </w:r>
      <w:r w:rsidRPr="73B0064D" w:rsidR="68BE3F0B">
        <w:rPr>
          <w:rStyle w:val="normaltextrun"/>
          <w:rFonts w:ascii="Aptos" w:hAnsi="Aptos" w:eastAsia="游ゴシック Light" w:cs="Segoe UI" w:asciiTheme="minorAscii" w:hAnsiTheme="minorAscii" w:eastAsiaTheme="majorEastAsia"/>
          <w:sz w:val="22"/>
          <w:szCs w:val="22"/>
          <w:lang w:val="en-US"/>
        </w:rPr>
        <w:t>For students to say the dialogue, first model it for them</w:t>
      </w:r>
      <w:r w:rsidRPr="73B0064D" w:rsidR="52EAC8BC">
        <w:rPr>
          <w:rStyle w:val="normaltextrun"/>
          <w:rFonts w:ascii="Aptos" w:hAnsi="Aptos" w:eastAsia="游ゴシック Light" w:cs="Segoe UI" w:asciiTheme="minorAscii" w:hAnsiTheme="minorAscii" w:eastAsiaTheme="majorEastAsia"/>
          <w:sz w:val="22"/>
          <w:szCs w:val="22"/>
          <w:lang w:val="en-US"/>
        </w:rPr>
        <w:t xml:space="preserve"> and have them repeat</w:t>
      </w:r>
      <w:r w:rsidRPr="73B0064D" w:rsidR="68BE3F0B">
        <w:rPr>
          <w:rStyle w:val="normaltextrun"/>
          <w:rFonts w:ascii="Aptos" w:hAnsi="Aptos" w:eastAsia="游ゴシック Light" w:cs="Segoe UI" w:asciiTheme="minorAscii" w:hAnsiTheme="minorAscii" w:eastAsiaTheme="majorEastAsia"/>
          <w:sz w:val="22"/>
          <w:szCs w:val="22"/>
          <w:lang w:val="en-US"/>
        </w:rPr>
        <w:t xml:space="preserve">. </w:t>
      </w:r>
      <w:r w:rsidRPr="73B0064D" w:rsidR="68BE3F0B">
        <w:rPr>
          <w:rStyle w:val="normaltextrun"/>
          <w:rFonts w:ascii="Aptos" w:hAnsi="Aptos" w:eastAsia="游ゴシック Light" w:cs="Calibri" w:asciiTheme="minorAscii" w:hAnsiTheme="minorAscii" w:eastAsiaTheme="majorEastAsia"/>
          <w:color w:val="000000" w:themeColor="text1" w:themeTint="FF" w:themeShade="FF"/>
          <w:sz w:val="22"/>
          <w:szCs w:val="22"/>
          <w:lang w:val="en-US"/>
        </w:rPr>
        <w:t xml:space="preserve">Have the </w:t>
      </w:r>
      <w:r w:rsidRPr="73B0064D" w:rsidR="369B5502">
        <w:rPr>
          <w:rStyle w:val="normaltextrun"/>
          <w:rFonts w:ascii="Aptos" w:hAnsi="Aptos" w:eastAsia="游ゴシック Light" w:cs="Calibri" w:asciiTheme="minorAscii" w:hAnsiTheme="minorAscii" w:eastAsiaTheme="majorEastAsia"/>
          <w:color w:val="000000" w:themeColor="text1" w:themeTint="FF" w:themeShade="FF"/>
          <w:sz w:val="22"/>
          <w:szCs w:val="22"/>
          <w:lang w:val="en-US"/>
        </w:rPr>
        <w:t>students</w:t>
      </w:r>
      <w:r w:rsidRPr="73B0064D" w:rsidR="68BE3F0B">
        <w:rPr>
          <w:rStyle w:val="normaltextrun"/>
          <w:rFonts w:ascii="Aptos" w:hAnsi="Aptos" w:eastAsia="游ゴシック Light" w:cs="Calibri" w:asciiTheme="minorAscii" w:hAnsiTheme="minorAscii" w:eastAsiaTheme="majorEastAsia"/>
          <w:color w:val="000000" w:themeColor="text1" w:themeTint="FF" w:themeShade="FF"/>
          <w:sz w:val="22"/>
          <w:szCs w:val="22"/>
          <w:lang w:val="en-US"/>
        </w:rPr>
        <w:t xml:space="preserve"> work in pairs, with one </w:t>
      </w:r>
      <w:r w:rsidRPr="73B0064D" w:rsidR="369B5502">
        <w:rPr>
          <w:rStyle w:val="normaltextrun"/>
          <w:rFonts w:ascii="Aptos" w:hAnsi="Aptos" w:eastAsia="游ゴシック Light" w:cs="Calibri" w:asciiTheme="minorAscii" w:hAnsiTheme="minorAscii" w:eastAsiaTheme="majorEastAsia"/>
          <w:color w:val="000000" w:themeColor="text1" w:themeTint="FF" w:themeShade="FF"/>
          <w:sz w:val="22"/>
          <w:szCs w:val="22"/>
          <w:lang w:val="en-US"/>
        </w:rPr>
        <w:t>student</w:t>
      </w:r>
      <w:r w:rsidRPr="73B0064D" w:rsidR="68BE3F0B">
        <w:rPr>
          <w:rStyle w:val="normaltextrun"/>
          <w:rFonts w:ascii="Aptos" w:hAnsi="Aptos" w:eastAsia="游ゴシック Light" w:cs="Calibri" w:asciiTheme="minorAscii" w:hAnsiTheme="minorAscii" w:eastAsiaTheme="majorEastAsia"/>
          <w:color w:val="000000" w:themeColor="text1" w:themeTint="FF" w:themeShade="FF"/>
          <w:sz w:val="22"/>
          <w:szCs w:val="22"/>
          <w:lang w:val="en-US"/>
        </w:rPr>
        <w:t xml:space="preserve"> taking each role. Then swap roles. Personalize the activity by having </w:t>
      </w:r>
      <w:r w:rsidRPr="73B0064D" w:rsidR="369B5502">
        <w:rPr>
          <w:rStyle w:val="normaltextrun"/>
          <w:rFonts w:ascii="Aptos" w:hAnsi="Aptos" w:eastAsia="游ゴシック Light" w:cs="Calibri" w:asciiTheme="minorAscii" w:hAnsiTheme="minorAscii" w:eastAsiaTheme="majorEastAsia"/>
          <w:color w:val="000000" w:themeColor="text1" w:themeTint="FF" w:themeShade="FF"/>
          <w:sz w:val="22"/>
          <w:szCs w:val="22"/>
          <w:lang w:val="en-US"/>
        </w:rPr>
        <w:t>students</w:t>
      </w:r>
      <w:r w:rsidRPr="73B0064D" w:rsidR="68BE3F0B">
        <w:rPr>
          <w:rStyle w:val="normaltextrun"/>
          <w:rFonts w:ascii="Aptos" w:hAnsi="Aptos" w:eastAsia="游ゴシック Light" w:cs="Calibri" w:asciiTheme="minorAscii" w:hAnsiTheme="minorAscii" w:eastAsiaTheme="majorEastAsia"/>
          <w:color w:val="000000" w:themeColor="text1" w:themeTint="FF" w:themeShade="FF"/>
          <w:sz w:val="22"/>
          <w:szCs w:val="22"/>
          <w:lang w:val="en-US"/>
        </w:rPr>
        <w:t xml:space="preserve"> replace the </w:t>
      </w:r>
      <w:r w:rsidRPr="73B0064D" w:rsidR="1A650EB1">
        <w:rPr>
          <w:rStyle w:val="normaltextrun"/>
          <w:rFonts w:ascii="Aptos" w:hAnsi="Aptos" w:eastAsia="游ゴシック Light" w:cs="Calibri" w:asciiTheme="minorAscii" w:hAnsiTheme="minorAscii" w:eastAsiaTheme="majorEastAsia"/>
          <w:color w:val="000000" w:themeColor="text1" w:themeTint="FF" w:themeShade="FF"/>
          <w:sz w:val="22"/>
          <w:szCs w:val="22"/>
          <w:lang w:val="en-US"/>
        </w:rPr>
        <w:t>drinks</w:t>
      </w:r>
      <w:r w:rsidRPr="73B0064D" w:rsidR="68BE3F0B">
        <w:rPr>
          <w:rStyle w:val="normaltextrun"/>
          <w:rFonts w:ascii="Aptos" w:hAnsi="Aptos" w:eastAsia="游ゴシック Light" w:cs="Calibri" w:asciiTheme="minorAscii" w:hAnsiTheme="minorAscii" w:eastAsiaTheme="majorEastAsia"/>
          <w:color w:val="000000" w:themeColor="text1" w:themeTint="FF" w:themeShade="FF"/>
          <w:sz w:val="22"/>
          <w:szCs w:val="22"/>
          <w:lang w:val="en-US"/>
        </w:rPr>
        <w:t xml:space="preserve"> in the dialog</w:t>
      </w:r>
      <w:r w:rsidRPr="73B0064D" w:rsidR="68BE3F0B">
        <w:rPr>
          <w:rStyle w:val="normaltextrun"/>
          <w:rFonts w:ascii="Aptos" w:hAnsi="Aptos" w:eastAsia="游ゴシック Light" w:cs="Calibri" w:asciiTheme="minorAscii" w:hAnsiTheme="minorAscii" w:eastAsiaTheme="majorEastAsia"/>
          <w:i w:val="1"/>
          <w:iCs w:val="1"/>
          <w:color w:val="000000" w:themeColor="text1" w:themeTint="FF" w:themeShade="FF"/>
          <w:sz w:val="22"/>
          <w:szCs w:val="22"/>
          <w:lang w:val="en-US"/>
        </w:rPr>
        <w:t xml:space="preserve"> </w:t>
      </w:r>
      <w:r w:rsidRPr="73B0064D" w:rsidR="68BE3F0B">
        <w:rPr>
          <w:rStyle w:val="normaltextrun"/>
          <w:rFonts w:ascii="Aptos" w:hAnsi="Aptos" w:eastAsia="游ゴシック Light" w:cs="Calibri" w:asciiTheme="minorAscii" w:hAnsiTheme="minorAscii" w:eastAsiaTheme="majorEastAsia"/>
          <w:color w:val="000000" w:themeColor="text1" w:themeTint="FF" w:themeShade="FF"/>
          <w:sz w:val="22"/>
          <w:szCs w:val="22"/>
          <w:lang w:val="en-US"/>
        </w:rPr>
        <w:t>with the other vocabulary words from the lesson or any words of their choice.</w:t>
      </w:r>
      <w:r w:rsidRPr="73B0064D" w:rsidR="68BE3F0B">
        <w:rPr>
          <w:rStyle w:val="eop"/>
          <w:rFonts w:ascii="Aptos" w:hAnsi="Aptos" w:eastAsia="游ゴシック Light" w:cs="Calibri" w:asciiTheme="minorAscii" w:hAnsiTheme="minorAscii" w:eastAsiaTheme="majorEastAsia"/>
          <w:color w:val="000000" w:themeColor="text1" w:themeTint="FF" w:themeShade="FF"/>
          <w:sz w:val="22"/>
          <w:szCs w:val="22"/>
          <w:lang w:val="en-US"/>
        </w:rPr>
        <w:t> </w:t>
      </w:r>
    </w:p>
    <w:p w:rsidRPr="0071207E" w:rsidR="00F66B5F" w:rsidP="0071207E" w:rsidRDefault="00F66B5F" w14:paraId="114616BD" w14:textId="77777777">
      <w:pPr>
        <w:pStyle w:val="LessonStepFeatureBox"/>
      </w:pPr>
      <w:r w:rsidRPr="0A31CAFA">
        <w:rPr>
          <w:lang w:val="en-US"/>
        </w:rPr>
        <w:t>Teaching Tip</w:t>
      </w:r>
    </w:p>
    <w:p w:rsidR="6551F31E" w:rsidP="73B0064D" w:rsidRDefault="6551F31E" w14:paraId="50C8ABF5" w14:textId="1E9F9BC6">
      <w:pPr>
        <w:pStyle w:val="LessonStepFeatureBoxText"/>
        <w:suppressLineNumbers w:val="0"/>
        <w:pBdr>
          <w:top w:val="dotted" w:color="FF000000" w:sz="4" w:space="1"/>
          <w:left w:val="dotted" w:color="FF000000" w:sz="4" w:space="4"/>
          <w:bottom w:val="dotted" w:color="FF000000" w:sz="4" w:space="1"/>
          <w:right w:val="dotted" w:color="FF000000" w:sz="4" w:space="4"/>
        </w:pBdr>
        <w:bidi w:val="0"/>
        <w:spacing w:before="0" w:beforeAutospacing="off" w:after="160" w:afterAutospacing="off" w:line="259" w:lineRule="auto"/>
        <w:ind w:left="238" w:right="235"/>
        <w:jc w:val="left"/>
      </w:pPr>
      <w:r w:rsidR="6551F31E">
        <w:rPr/>
        <w:t xml:space="preserve">Some students might be able to talk about </w:t>
      </w:r>
      <w:r w:rsidR="6551F31E">
        <w:rPr/>
        <w:t>different kinds</w:t>
      </w:r>
      <w:r w:rsidR="6551F31E">
        <w:rPr/>
        <w:t xml:space="preserve"> of juice or smoothies, which previews the project. Ask students questions whenever possible throughout the lesson, e.g.</w:t>
      </w:r>
      <w:r w:rsidR="08E0ED59">
        <w:rPr/>
        <w:t>,</w:t>
      </w:r>
      <w:r w:rsidR="6551F31E">
        <w:rPr/>
        <w:t xml:space="preserve"> </w:t>
      </w:r>
      <w:r w:rsidRPr="73B0064D" w:rsidR="6551F31E">
        <w:rPr>
          <w:i w:val="1"/>
          <w:iCs w:val="1"/>
        </w:rPr>
        <w:t xml:space="preserve">Do you like </w:t>
      </w:r>
      <w:r w:rsidRPr="73B0064D" w:rsidR="3AFBD54B">
        <w:rPr>
          <w:i w:val="1"/>
          <w:iCs w:val="1"/>
        </w:rPr>
        <w:t>strawberry and banana</w:t>
      </w:r>
      <w:r w:rsidRPr="73B0064D" w:rsidR="6551F31E">
        <w:rPr>
          <w:i w:val="1"/>
          <w:iCs w:val="1"/>
        </w:rPr>
        <w:t xml:space="preserve"> smoothie</w:t>
      </w:r>
      <w:r w:rsidRPr="73B0064D" w:rsidR="7BA258A0">
        <w:rPr>
          <w:i w:val="1"/>
          <w:iCs w:val="1"/>
        </w:rPr>
        <w:t>s</w:t>
      </w:r>
      <w:r w:rsidRPr="73B0064D" w:rsidR="6551F31E">
        <w:rPr>
          <w:i w:val="1"/>
          <w:iCs w:val="1"/>
        </w:rPr>
        <w:t xml:space="preserve">/juice? </w:t>
      </w:r>
      <w:r w:rsidR="694BE24D">
        <w:rPr/>
        <w:t>When asking,</w:t>
      </w:r>
      <w:r w:rsidR="694BE24D">
        <w:rPr/>
        <w:t xml:space="preserve"> keep</w:t>
      </w:r>
      <w:r w:rsidR="1CF120F2">
        <w:rPr/>
        <w:t xml:space="preserve"> in mind that </w:t>
      </w:r>
      <w:r w:rsidRPr="73B0064D" w:rsidR="27A8CBBF">
        <w:rPr>
          <w:i w:val="1"/>
          <w:iCs w:val="1"/>
        </w:rPr>
        <w:t>juice</w:t>
      </w:r>
      <w:r w:rsidR="27A8CBBF">
        <w:rPr/>
        <w:t xml:space="preserve"> and </w:t>
      </w:r>
      <w:r w:rsidRPr="73B0064D" w:rsidR="27A8CBBF">
        <w:rPr>
          <w:i w:val="1"/>
          <w:iCs w:val="1"/>
        </w:rPr>
        <w:t>lemonade</w:t>
      </w:r>
      <w:r w:rsidR="27A8CBBF">
        <w:rPr/>
        <w:t xml:space="preserve"> are</w:t>
      </w:r>
      <w:r w:rsidR="56592711">
        <w:rPr/>
        <w:t xml:space="preserve"> both</w:t>
      </w:r>
      <w:r w:rsidR="27A8CBBF">
        <w:rPr/>
        <w:t xml:space="preserve"> uncountable nouns</w:t>
      </w:r>
      <w:r w:rsidR="1DB44933">
        <w:rPr/>
        <w:t>, while</w:t>
      </w:r>
      <w:r w:rsidR="3A660EBA">
        <w:rPr/>
        <w:t xml:space="preserve"> </w:t>
      </w:r>
      <w:r w:rsidRPr="73B0064D" w:rsidR="3A660EBA">
        <w:rPr>
          <w:i w:val="1"/>
          <w:iCs w:val="1"/>
        </w:rPr>
        <w:t>smoothie</w:t>
      </w:r>
      <w:r w:rsidR="3A660EBA">
        <w:rPr/>
        <w:t xml:space="preserve"> is countable</w:t>
      </w:r>
      <w:r w:rsidR="00937754">
        <w:rPr/>
        <w:t xml:space="preserve">, which is why </w:t>
      </w:r>
      <w:r w:rsidR="00937754">
        <w:rPr/>
        <w:t>it’s</w:t>
      </w:r>
      <w:r w:rsidR="00937754">
        <w:rPr/>
        <w:t xml:space="preserve"> plural in </w:t>
      </w:r>
      <w:r w:rsidR="2CA39BB7">
        <w:rPr/>
        <w:t xml:space="preserve">the </w:t>
      </w:r>
      <w:r w:rsidR="00937754">
        <w:rPr/>
        <w:t>dialogues</w:t>
      </w:r>
      <w:r w:rsidR="07D286BA">
        <w:rPr/>
        <w:t>.</w:t>
      </w:r>
      <w:r w:rsidR="5B3419C6">
        <w:rPr/>
        <w:t xml:space="preserve"> </w:t>
      </w:r>
      <w:r w:rsidR="0C828FE6">
        <w:rPr/>
        <w:t xml:space="preserve">Students </w:t>
      </w:r>
      <w:r w:rsidR="0C828FE6">
        <w:rPr/>
        <w:t>don’t</w:t>
      </w:r>
      <w:r w:rsidR="0C828FE6">
        <w:rPr/>
        <w:t xml:space="preserve"> need to know this level of detail</w:t>
      </w:r>
      <w:r w:rsidR="15E1EF59">
        <w:rPr/>
        <w:t xml:space="preserve"> at this stage</w:t>
      </w:r>
      <w:r w:rsidR="0C828FE6">
        <w:rPr/>
        <w:t>, but you can support them to speak naturally and grammatically by modelling and correcting as needed.</w:t>
      </w:r>
    </w:p>
    <w:p w:rsidR="00421227" w:rsidP="00421227" w:rsidRDefault="00BA6BA0" w14:paraId="48AF36A0" w14:textId="77777777">
      <w:pPr>
        <w:pStyle w:val="LessonStep"/>
        <w:rPr>
          <w:rStyle w:val="normaltextrun"/>
          <w:rFonts w:ascii="Aptos Display" w:hAnsi="Aptos Display" w:cs="Segoe UI"/>
          <w:b/>
          <w:bCs/>
          <w:szCs w:val="28"/>
        </w:rPr>
      </w:pPr>
      <w:r>
        <w:rPr>
          <w:rStyle w:val="normaltextrun"/>
          <w:rFonts w:ascii="Aptos Display" w:hAnsi="Aptos Display" w:cs="Segoe UI"/>
          <w:b/>
          <w:bCs/>
          <w:szCs w:val="28"/>
        </w:rPr>
        <w:t>AFTER THE PAGE</w:t>
      </w:r>
    </w:p>
    <w:p w:rsidRPr="00421227" w:rsidR="00BA6BA0" w:rsidP="005329A2" w:rsidRDefault="00BA6BA0" w14:paraId="0AE0B393" w14:textId="29A07505">
      <w:pPr>
        <w:pStyle w:val="LessonStep"/>
      </w:pPr>
      <w:r w:rsidRPr="00421227">
        <w:rPr>
          <w:rStyle w:val="normaltextrun"/>
        </w:rPr>
        <w:t>Cooldown</w:t>
      </w:r>
    </w:p>
    <w:p w:rsidR="00326A4E" w:rsidP="00421227" w:rsidRDefault="00F6329F" w14:paraId="1DC30F01" w14:textId="38E112EE">
      <w:pPr>
        <w:rPr>
          <w:rStyle w:val="normaltextrun"/>
          <w:rFonts w:ascii="Calibri" w:hAnsi="Calibri" w:cs="Calibri" w:eastAsiaTheme="majorEastAsia"/>
          <w:i/>
          <w:iCs/>
          <w:color w:val="000000"/>
        </w:rPr>
      </w:pPr>
      <w:r w:rsidRPr="007B5693">
        <w:t xml:space="preserve">Do a drink poll. Display the three </w:t>
      </w:r>
      <w:r w:rsidR="00394EC4">
        <w:t>flash</w:t>
      </w:r>
      <w:r w:rsidRPr="007B5693">
        <w:t xml:space="preserve"> cards on the board (e.g</w:t>
      </w:r>
      <w:r w:rsidRPr="00D0492B">
        <w:rPr>
          <w:i/>
          <w:iCs/>
        </w:rPr>
        <w:t>. juice, smoothie, lemonade</w:t>
      </w:r>
      <w:r w:rsidRPr="007B5693">
        <w:t xml:space="preserve">). Then ask </w:t>
      </w:r>
      <w:r>
        <w:t>students</w:t>
      </w:r>
      <w:r w:rsidRPr="007B5693">
        <w:t xml:space="preserve"> to come up to the board and touch the one they like best. Tally their choices to see which drink is the most popular. Have </w:t>
      </w:r>
      <w:r>
        <w:t>students</w:t>
      </w:r>
      <w:r w:rsidRPr="007B5693">
        <w:t xml:space="preserve"> count the results with you.</w:t>
      </w:r>
      <w:r>
        <w:t xml:space="preserve"> Or choose an activity from the </w:t>
      </w:r>
      <w:r>
        <w:rPr>
          <w:i/>
          <w:iCs/>
        </w:rPr>
        <w:t>Vocabulary and Language Activity</w:t>
      </w:r>
      <w:r w:rsidRPr="00787119">
        <w:rPr>
          <w:i/>
          <w:iCs/>
        </w:rPr>
        <w:t xml:space="preserve"> Bank</w:t>
      </w:r>
      <w:r>
        <w:t>. See TB p. 64.</w:t>
      </w:r>
    </w:p>
    <w:p w:rsidR="00421227" w:rsidP="00421227" w:rsidRDefault="00BA6BA0" w14:paraId="7711F237" w14:textId="77777777">
      <w:pPr>
        <w:pStyle w:val="LessonStep"/>
        <w:rPr>
          <w:rStyle w:val="eop"/>
          <w:rFonts w:ascii="Aptos Display" w:hAnsi="Aptos Display" w:cs="Segoe UI"/>
          <w:szCs w:val="28"/>
          <w:lang w:val="en-US"/>
        </w:rPr>
      </w:pPr>
      <w:r>
        <w:rPr>
          <w:rStyle w:val="normaltextrun"/>
          <w:rFonts w:ascii="Aptos Display" w:hAnsi="Aptos Display" w:cs="Segoe UI"/>
          <w:szCs w:val="28"/>
        </w:rPr>
        <w:t xml:space="preserve">Activity Book p. </w:t>
      </w:r>
      <w:r w:rsidR="00CC2467">
        <w:rPr>
          <w:rStyle w:val="normaltextrun"/>
          <w:rFonts w:ascii="Aptos Display" w:hAnsi="Aptos Display" w:cs="Segoe UI"/>
          <w:szCs w:val="28"/>
        </w:rPr>
        <w:t>41</w:t>
      </w:r>
      <w:r w:rsidRPr="00BA6BA0">
        <w:rPr>
          <w:rStyle w:val="eop"/>
          <w:rFonts w:ascii="Aptos Display" w:hAnsi="Aptos Display" w:cs="Segoe UI"/>
          <w:szCs w:val="28"/>
          <w:lang w:val="en-US"/>
        </w:rPr>
        <w:t> </w:t>
      </w:r>
    </w:p>
    <w:p w:rsidR="00326A4E" w:rsidP="00421227" w:rsidRDefault="00BA6BA0" w14:paraId="108FC402" w14:textId="6575E653">
      <w:pPr>
        <w:rPr>
          <w:rStyle w:val="normaltextrun"/>
          <w:rFonts w:ascii="Aptos" w:hAnsi="Aptos" w:cs="Segoe UI" w:eastAsiaTheme="majorEastAsia"/>
          <w:i/>
          <w:iCs/>
          <w:lang w:val="en-US"/>
        </w:rPr>
      </w:pPr>
      <w:r>
        <w:rPr>
          <w:rStyle w:val="normaltextrun"/>
          <w:rFonts w:ascii="Aptos" w:hAnsi="Aptos" w:cs="Segoe UI"/>
          <w:lang w:val="en-US"/>
        </w:rPr>
        <w:t xml:space="preserve">1 Point and </w:t>
      </w:r>
      <w:proofErr w:type="gramStart"/>
      <w:r>
        <w:rPr>
          <w:rStyle w:val="normaltextrun"/>
          <w:rFonts w:ascii="Aptos" w:hAnsi="Aptos" w:cs="Segoe UI"/>
          <w:lang w:val="en-US"/>
        </w:rPr>
        <w:t>say</w:t>
      </w:r>
      <w:proofErr w:type="gramEnd"/>
      <w:r>
        <w:rPr>
          <w:rStyle w:val="normaltextrun"/>
          <w:rFonts w:ascii="Aptos" w:hAnsi="Aptos" w:cs="Segoe UI"/>
          <w:lang w:val="en-US"/>
        </w:rPr>
        <w:t xml:space="preserve">. 2 </w:t>
      </w:r>
      <w:r w:rsidR="00695FA6">
        <w:rPr>
          <w:rStyle w:val="normaltextrun"/>
          <w:rFonts w:ascii="Aptos" w:hAnsi="Aptos" w:cs="Segoe UI" w:eastAsiaTheme="majorEastAsia"/>
          <w:lang w:val="en-US"/>
        </w:rPr>
        <w:t>Trace to match</w:t>
      </w:r>
      <w:r>
        <w:rPr>
          <w:rStyle w:val="normaltextrun"/>
          <w:rFonts w:ascii="Aptos" w:hAnsi="Aptos" w:cs="Segoe UI"/>
          <w:lang w:val="en-US"/>
        </w:rPr>
        <w:t xml:space="preserve">. 3 </w:t>
      </w:r>
      <w:r w:rsidR="00695FA6">
        <w:rPr>
          <w:rStyle w:val="normaltextrun"/>
          <w:rFonts w:ascii="Aptos" w:hAnsi="Aptos" w:cs="Segoe UI" w:eastAsiaTheme="majorEastAsia"/>
          <w:lang w:val="en-US"/>
        </w:rPr>
        <w:t>Ask and answer</w:t>
      </w:r>
      <w:r>
        <w:rPr>
          <w:rStyle w:val="normaltextrun"/>
          <w:rFonts w:ascii="Aptos" w:hAnsi="Aptos" w:cs="Segoe UI"/>
          <w:lang w:val="en-US"/>
        </w:rPr>
        <w:t xml:space="preserve"> </w:t>
      </w:r>
      <w:r w:rsidRPr="00AE2D29" w:rsidR="00695FA6">
        <w:rPr>
          <w:rStyle w:val="normaltextrun"/>
          <w:rFonts w:ascii="Aptos" w:hAnsi="Aptos" w:cs="Segoe UI" w:eastAsiaTheme="majorEastAsia"/>
          <w:i/>
          <w:iCs/>
          <w:lang w:val="en-US"/>
        </w:rPr>
        <w:t>D</w:t>
      </w:r>
      <w:r>
        <w:rPr>
          <w:rStyle w:val="normaltextrun"/>
          <w:rFonts w:ascii="Aptos" w:hAnsi="Aptos" w:cs="Segoe UI"/>
          <w:i/>
          <w:iCs/>
          <w:lang w:val="en-US"/>
        </w:rPr>
        <w:t>o</w:t>
      </w:r>
      <w:r w:rsidR="00695FA6">
        <w:rPr>
          <w:rStyle w:val="normaltextrun"/>
          <w:rFonts w:ascii="Aptos" w:hAnsi="Aptos" w:cs="Segoe UI" w:eastAsiaTheme="majorEastAsia"/>
          <w:i/>
          <w:iCs/>
          <w:lang w:val="en-US"/>
        </w:rPr>
        <w:t xml:space="preserve"> you like (lemonade)</w:t>
      </w:r>
      <w:r w:rsidR="008C4D02">
        <w:rPr>
          <w:rStyle w:val="normaltextrun"/>
          <w:rFonts w:ascii="Aptos" w:hAnsi="Aptos" w:cs="Segoe UI" w:eastAsiaTheme="majorEastAsia"/>
          <w:i/>
          <w:iCs/>
          <w:lang w:val="en-US"/>
        </w:rPr>
        <w:t>? (Yes) I (do).</w:t>
      </w:r>
    </w:p>
    <w:p w:rsidR="00D556D5" w:rsidP="00A600E9" w:rsidRDefault="00BA6BA0" w14:paraId="5F9AB319" w14:textId="7658113D">
      <w:pPr>
        <w:pStyle w:val="LessonStep"/>
        <w:rPr>
          <w:rStyle w:val="eop"/>
          <w:rFonts w:ascii="Aptos Display" w:hAnsi="Aptos Display" w:cs="Segoe UI"/>
          <w:szCs w:val="28"/>
          <w:lang w:val="en-US"/>
        </w:rPr>
      </w:pPr>
      <w:r>
        <w:rPr>
          <w:rStyle w:val="normaltextrun"/>
          <w:rFonts w:ascii="Aptos Display" w:hAnsi="Aptos Display" w:cs="Segoe UI"/>
          <w:szCs w:val="28"/>
        </w:rPr>
        <w:t xml:space="preserve">Literacy and SEL </w:t>
      </w:r>
      <w:r w:rsidRPr="00A600E9">
        <w:rPr>
          <w:rStyle w:val="normaltextrun"/>
        </w:rPr>
        <w:t>Pad</w:t>
      </w:r>
      <w:r w:rsidR="00784AB5">
        <w:rPr>
          <w:rStyle w:val="eop"/>
          <w:rFonts w:ascii="Aptos Display" w:hAnsi="Aptos Display" w:cs="Segoe UI"/>
          <w:szCs w:val="28"/>
          <w:lang w:val="en-US"/>
        </w:rPr>
        <w:t xml:space="preserve"> </w:t>
      </w:r>
      <w:r w:rsidR="00D17B0E">
        <w:rPr>
          <w:rStyle w:val="eop"/>
          <w:rFonts w:ascii="Aptos Display" w:hAnsi="Aptos Display" w:cs="Segoe UI"/>
          <w:szCs w:val="28"/>
          <w:lang w:val="en-US"/>
        </w:rPr>
        <w:t>p. 59</w:t>
      </w:r>
    </w:p>
    <w:p w:rsidRPr="00A8474C" w:rsidR="00A8474C" w:rsidP="00A600E9" w:rsidRDefault="00BA6BA0" w14:paraId="39512789" w14:textId="40FDF987">
      <w:pPr>
        <w:rPr>
          <w:rStyle w:val="normaltextrun"/>
          <w:rFonts w:ascii="Aptos" w:hAnsi="Aptos" w:cs="Segoe UI" w:eastAsiaTheme="majorEastAsia"/>
          <w:color w:val="000000"/>
          <w:lang w:val="en-US"/>
        </w:rPr>
      </w:pPr>
      <w:r>
        <w:rPr>
          <w:rStyle w:val="normaltextrun"/>
          <w:rFonts w:ascii="Aptos" w:hAnsi="Aptos" w:cs="Segoe UI"/>
          <w:color w:val="000000"/>
        </w:rPr>
        <w:t xml:space="preserve"> </w:t>
      </w:r>
      <w:r w:rsidRPr="00A8474C">
        <w:rPr>
          <w:rStyle w:val="normaltextrun"/>
          <w:rFonts w:ascii="Aptos" w:hAnsi="Aptos" w:cs="Segoe UI"/>
          <w:color w:val="000000"/>
        </w:rPr>
        <w:t xml:space="preserve">1 </w:t>
      </w:r>
      <w:r w:rsidRPr="00A8474C" w:rsidR="00441D4B">
        <w:rPr>
          <w:rStyle w:val="normaltextrun"/>
          <w:rFonts w:ascii="Aptos" w:hAnsi="Aptos" w:cs="Segoe UI" w:eastAsiaTheme="majorEastAsia"/>
          <w:color w:val="000000"/>
        </w:rPr>
        <w:t xml:space="preserve">Point and </w:t>
      </w:r>
      <w:proofErr w:type="gramStart"/>
      <w:r w:rsidRPr="00A8474C" w:rsidR="00441D4B">
        <w:rPr>
          <w:rStyle w:val="normaltextrun"/>
          <w:rFonts w:ascii="Aptos" w:hAnsi="Aptos" w:cs="Segoe UI" w:eastAsiaTheme="majorEastAsia"/>
          <w:color w:val="000000"/>
        </w:rPr>
        <w:t>say</w:t>
      </w:r>
      <w:proofErr w:type="gramEnd"/>
      <w:r w:rsidRPr="00A8474C" w:rsidR="00441D4B">
        <w:rPr>
          <w:rStyle w:val="normaltextrun"/>
          <w:rFonts w:ascii="Aptos" w:hAnsi="Aptos" w:cs="Segoe UI" w:eastAsiaTheme="majorEastAsia"/>
          <w:color w:val="000000"/>
        </w:rPr>
        <w:t>. 2 Read. 3 Trace to answer.</w:t>
      </w:r>
    </w:p>
    <w:p w:rsidR="00693857" w:rsidP="00A600E9" w:rsidRDefault="00BA6BA0" w14:paraId="3786EFEE" w14:textId="64D7E483">
      <w:pPr>
        <w:pStyle w:val="LessonStep"/>
        <w:rPr>
          <w:rStyle w:val="eop"/>
          <w:rFonts w:ascii="Aptos Display" w:hAnsi="Aptos Display" w:cs="Segoe UI"/>
          <w:szCs w:val="28"/>
          <w:lang w:val="en-US"/>
        </w:rPr>
      </w:pPr>
      <w:r>
        <w:rPr>
          <w:rStyle w:val="normaltextrun"/>
          <w:rFonts w:ascii="Aptos Display" w:hAnsi="Aptos Display" w:cs="Segoe UI"/>
          <w:szCs w:val="28"/>
        </w:rPr>
        <w:t>Numeracy and STEM Pad</w:t>
      </w:r>
      <w:r w:rsidR="00784AB5">
        <w:rPr>
          <w:rStyle w:val="normaltextrun"/>
          <w:rFonts w:ascii="Aptos Display" w:hAnsi="Aptos Display" w:cs="Segoe UI"/>
          <w:szCs w:val="28"/>
        </w:rPr>
        <w:t xml:space="preserve"> </w:t>
      </w:r>
      <w:r w:rsidR="00A600E9">
        <w:rPr>
          <w:rStyle w:val="eop"/>
          <w:rFonts w:ascii="Aptos Display" w:hAnsi="Aptos Display" w:cs="Segoe UI"/>
          <w:szCs w:val="28"/>
          <w:lang w:val="en-US"/>
        </w:rPr>
        <w:t>p. 34</w:t>
      </w:r>
    </w:p>
    <w:p w:rsidR="00693857" w:rsidP="00A600E9" w:rsidRDefault="16D15BD0" w14:paraId="4EAF5C52" w14:textId="637A1897">
      <w:pPr>
        <w:rPr>
          <w:rStyle w:val="eop"/>
          <w:rFonts w:ascii="Calibri" w:hAnsi="Calibri" w:cs="Calibri"/>
          <w:lang w:val="en-US"/>
        </w:rPr>
      </w:pPr>
      <w:r>
        <w:rPr>
          <w:rStyle w:val="normaltextrun"/>
          <w:rFonts w:ascii="Aptos" w:hAnsi="Aptos" w:cs="Segoe UI"/>
          <w:color w:val="000000"/>
        </w:rPr>
        <w:t xml:space="preserve"> </w:t>
      </w:r>
      <w:r w:rsidRPr="1C2D11D2" w:rsidR="2416E9E4">
        <w:rPr>
          <w:rStyle w:val="normaltextrun"/>
          <w:rFonts w:ascii="Aptos" w:hAnsi="Aptos" w:cs="Segoe UI" w:eastAsiaTheme="majorEastAsia"/>
          <w:color w:val="000000"/>
        </w:rPr>
        <w:t xml:space="preserve">1 Point </w:t>
      </w:r>
      <w:r w:rsidRPr="1C2D11D2" w:rsidR="3BB69E69">
        <w:rPr>
          <w:rStyle w:val="normaltextrun"/>
          <w:rFonts w:ascii="Aptos" w:hAnsi="Aptos" w:cs="Segoe UI" w:eastAsiaTheme="majorEastAsia"/>
          <w:color w:val="000000"/>
        </w:rPr>
        <w:t xml:space="preserve">and </w:t>
      </w:r>
      <w:proofErr w:type="gramStart"/>
      <w:r w:rsidRPr="1C2D11D2" w:rsidR="3BB69E69">
        <w:rPr>
          <w:rStyle w:val="normaltextrun"/>
          <w:rFonts w:ascii="Aptos" w:hAnsi="Aptos" w:cs="Segoe UI" w:eastAsiaTheme="majorEastAsia"/>
          <w:color w:val="000000"/>
        </w:rPr>
        <w:t>say</w:t>
      </w:r>
      <w:proofErr w:type="gramEnd"/>
      <w:r w:rsidRPr="1C2D11D2" w:rsidR="3BB69E69">
        <w:rPr>
          <w:rStyle w:val="normaltextrun"/>
          <w:rFonts w:ascii="Aptos" w:hAnsi="Aptos" w:cs="Segoe UI" w:eastAsiaTheme="majorEastAsia"/>
          <w:color w:val="000000"/>
        </w:rPr>
        <w:t xml:space="preserve">. 2 Circle to complete the patterns. 3 </w:t>
      </w:r>
      <w:proofErr w:type="spellStart"/>
      <w:r w:rsidRPr="1C2D11D2" w:rsidR="3BB69E69">
        <w:rPr>
          <w:rStyle w:val="normaltextrun"/>
          <w:rFonts w:ascii="Aptos" w:hAnsi="Aptos" w:cs="Segoe UI" w:eastAsiaTheme="majorEastAsia"/>
          <w:color w:val="000000"/>
        </w:rPr>
        <w:t>Color</w:t>
      </w:r>
      <w:proofErr w:type="spellEnd"/>
      <w:r w:rsidRPr="1C2D11D2" w:rsidR="3BB69E69">
        <w:rPr>
          <w:rStyle w:val="normaltextrun"/>
          <w:rFonts w:ascii="Aptos" w:hAnsi="Aptos" w:cs="Segoe UI" w:eastAsiaTheme="majorEastAsia"/>
          <w:color w:val="000000"/>
        </w:rPr>
        <w:t xml:space="preserve"> to make your </w:t>
      </w:r>
      <w:r w:rsidRPr="1C2D11D2" w:rsidR="0FA2FFE8">
        <w:rPr>
          <w:rStyle w:val="normaltextrun"/>
          <w:rFonts w:ascii="Aptos" w:hAnsi="Aptos" w:cs="Segoe UI" w:eastAsiaTheme="majorEastAsia"/>
          <w:color w:val="000000"/>
        </w:rPr>
        <w:t>ow</w:t>
      </w:r>
      <w:r w:rsidRPr="1C2D11D2" w:rsidR="3BB69E69">
        <w:rPr>
          <w:rStyle w:val="normaltextrun"/>
          <w:rFonts w:ascii="Aptos" w:hAnsi="Aptos" w:cs="Segoe UI" w:eastAsiaTheme="majorEastAsia"/>
          <w:color w:val="000000"/>
        </w:rPr>
        <w:t xml:space="preserve">n pattern. Point and </w:t>
      </w:r>
      <w:proofErr w:type="gramStart"/>
      <w:r w:rsidRPr="1C2D11D2" w:rsidR="3BB69E69">
        <w:rPr>
          <w:rStyle w:val="normaltextrun"/>
          <w:rFonts w:ascii="Aptos" w:hAnsi="Aptos" w:cs="Segoe UI" w:eastAsiaTheme="majorEastAsia"/>
          <w:color w:val="000000"/>
        </w:rPr>
        <w:t>say</w:t>
      </w:r>
      <w:proofErr w:type="gramEnd"/>
      <w:r w:rsidRPr="1C2D11D2" w:rsidR="3BB69E69">
        <w:rPr>
          <w:rStyle w:val="normaltextrun"/>
          <w:rFonts w:ascii="Aptos" w:hAnsi="Aptos" w:cs="Segoe UI" w:eastAsiaTheme="majorEastAsia"/>
          <w:color w:val="000000"/>
        </w:rPr>
        <w:t xml:space="preserve">. 3 Ask and answer </w:t>
      </w:r>
      <w:r w:rsidRPr="1C2D11D2" w:rsidR="3BB69E69">
        <w:rPr>
          <w:rStyle w:val="normaltextrun"/>
          <w:rFonts w:ascii="Aptos" w:hAnsi="Aptos" w:cs="Segoe UI" w:eastAsiaTheme="majorEastAsia"/>
          <w:i/>
          <w:iCs/>
          <w:color w:val="000000"/>
        </w:rPr>
        <w:t>Do you like (smoothies)?</w:t>
      </w:r>
    </w:p>
    <w:p w:rsidR="00A600E9" w:rsidP="00A600E9" w:rsidRDefault="00F05E61" w14:paraId="10D4A802" w14:textId="7D3DA351">
      <w:pPr>
        <w:pStyle w:val="AudioscriptHead"/>
        <w:rPr>
          <w:rStyle w:val="eop"/>
          <w:rFonts w:ascii="Aptos Display" w:hAnsi="Aptos Display" w:cs="Segoe UI"/>
          <w:szCs w:val="28"/>
        </w:rPr>
      </w:pPr>
      <w:r w:rsidRPr="73B0064D" w:rsidR="75F0182C">
        <w:rPr>
          <w:rStyle w:val="normaltextrun"/>
          <w:rFonts w:ascii="Aptos Display" w:hAnsi="Aptos Display" w:cs="Segoe UI"/>
          <w:lang w:val="en-US"/>
        </w:rPr>
        <w:t>Audioscripts</w:t>
      </w:r>
      <w:r w:rsidRPr="73B0064D" w:rsidR="68BE3F0B">
        <w:rPr>
          <w:rStyle w:val="eop"/>
          <w:rFonts w:ascii="Aptos Display" w:hAnsi="Aptos Display" w:cs="Segoe UI"/>
        </w:rPr>
        <w:t> </w:t>
      </w:r>
    </w:p>
    <w:p w:rsidR="73B0064D" w:rsidP="73B0064D" w:rsidRDefault="73B0064D" w14:paraId="25C17E8D" w14:textId="7FE328F0">
      <w:pPr>
        <w:pStyle w:val="AudioscriptTrack"/>
      </w:pPr>
    </w:p>
    <w:p w:rsidRPr="00A600E9" w:rsidR="00726201" w:rsidP="008A5D90" w:rsidRDefault="008A5D90" w14:paraId="4FA3C1C6" w14:textId="61032A79">
      <w:pPr>
        <w:pStyle w:val="AudioscriptTrack"/>
        <w:rPr>
          <w:rFonts w:ascii="Aptos Display" w:hAnsi="Aptos Display" w:cs="Segoe UI" w:eastAsiaTheme="majorEastAsia"/>
          <w:color w:val="000000"/>
          <w:sz w:val="28"/>
          <w:szCs w:val="28"/>
        </w:rPr>
      </w:pPr>
      <w:r>
        <w:t xml:space="preserve">Track </w:t>
      </w:r>
      <w:r w:rsidRPr="00726201" w:rsidR="00726201">
        <w:t>6</w:t>
      </w:r>
      <w:r>
        <w:t>.</w:t>
      </w:r>
      <w:r w:rsidRPr="00726201" w:rsidR="00726201">
        <w:t>14 </w:t>
      </w:r>
    </w:p>
    <w:p w:rsidRPr="00702A48" w:rsidR="00726201" w:rsidP="00CC53DD" w:rsidRDefault="5ECE86E2" w14:paraId="02990008" w14:textId="0C61683E">
      <w:pPr>
        <w:pStyle w:val="AudioscriptBody"/>
        <w:rPr>
          <w:lang w:val="es-MX"/>
        </w:rPr>
      </w:pPr>
      <w:r>
        <w:t>Juice. Juice. </w:t>
      </w:r>
      <w:r w:rsidR="00606112">
        <w:tab/>
      </w:r>
      <w:r w:rsidR="00606112">
        <w:tab/>
      </w:r>
      <w:r>
        <w:t xml:space="preserve">Smoothie. </w:t>
      </w:r>
      <w:proofErr w:type="spellStart"/>
      <w:r w:rsidRPr="00702A48">
        <w:rPr>
          <w:lang w:val="es-MX"/>
        </w:rPr>
        <w:t>Smoothie</w:t>
      </w:r>
      <w:proofErr w:type="spellEnd"/>
      <w:r w:rsidRPr="00702A48">
        <w:rPr>
          <w:lang w:val="es-MX"/>
        </w:rPr>
        <w:t>.</w:t>
      </w:r>
      <w:r w:rsidR="00606112">
        <w:rPr>
          <w:lang w:val="es-MX"/>
        </w:rPr>
        <w:tab/>
      </w:r>
      <w:r w:rsidR="00606112">
        <w:rPr>
          <w:lang w:val="es-MX"/>
        </w:rPr>
        <w:tab/>
      </w:r>
      <w:ins w:author="Deborah Durant" w:date="2025-10-02T19:26:00Z" w:id="5">
        <w:r w:rsidRPr="00702A48" w:rsidR="3F86C817">
          <w:rPr>
            <w:lang w:val="es-MX"/>
          </w:rPr>
          <w:t xml:space="preserve"> </w:t>
        </w:r>
      </w:ins>
      <w:proofErr w:type="spellStart"/>
      <w:r w:rsidRPr="00702A48" w:rsidR="00726201">
        <w:rPr>
          <w:lang w:val="es-MX"/>
        </w:rPr>
        <w:t>Lemonade</w:t>
      </w:r>
      <w:proofErr w:type="spellEnd"/>
      <w:r w:rsidRPr="00702A48" w:rsidR="00726201">
        <w:rPr>
          <w:lang w:val="es-MX"/>
        </w:rPr>
        <w:t xml:space="preserve">. </w:t>
      </w:r>
      <w:proofErr w:type="spellStart"/>
      <w:r w:rsidRPr="00702A48" w:rsidR="00726201">
        <w:rPr>
          <w:lang w:val="es-MX"/>
        </w:rPr>
        <w:t>Lemonade</w:t>
      </w:r>
      <w:proofErr w:type="spellEnd"/>
      <w:r w:rsidRPr="00702A48" w:rsidR="00726201">
        <w:rPr>
          <w:lang w:val="es-MX"/>
        </w:rPr>
        <w:t>. </w:t>
      </w:r>
    </w:p>
    <w:p w:rsidRPr="00726201" w:rsidR="00726201" w:rsidP="00726201" w:rsidRDefault="00726201" w14:paraId="42A2DB38" w14:textId="4A5AFE57">
      <w:pPr>
        <w:pStyle w:val="Body"/>
        <w:rPr>
          <w:lang w:val="es-MX"/>
        </w:rPr>
      </w:pPr>
    </w:p>
    <w:p w:rsidRPr="00702A48" w:rsidR="00726201" w:rsidP="00CC53DD" w:rsidRDefault="008065EF" w14:paraId="7CC0C28B" w14:textId="330496DA">
      <w:pPr>
        <w:pStyle w:val="AudioscriptTrack"/>
        <w:rPr>
          <w:lang w:val="es-MX"/>
        </w:rPr>
      </w:pPr>
      <w:proofErr w:type="spellStart"/>
      <w:r w:rsidRPr="00702A48">
        <w:rPr>
          <w:lang w:val="es-MX"/>
        </w:rPr>
        <w:t>Track</w:t>
      </w:r>
      <w:proofErr w:type="spellEnd"/>
      <w:r w:rsidRPr="00702A48">
        <w:rPr>
          <w:lang w:val="es-MX"/>
        </w:rPr>
        <w:t xml:space="preserve"> 6.</w:t>
      </w:r>
      <w:r w:rsidRPr="00702A48" w:rsidR="00791AF6">
        <w:rPr>
          <w:lang w:val="es-MX"/>
        </w:rPr>
        <w:t>15</w:t>
      </w:r>
    </w:p>
    <w:p w:rsidRPr="00726201" w:rsidR="00726201" w:rsidP="00CC53DD" w:rsidRDefault="00726201" w14:paraId="09F43F1E" w14:textId="0FE8DCB5">
      <w:pPr>
        <w:pStyle w:val="AudioscriptBody"/>
      </w:pPr>
      <w:proofErr w:type="spellStart"/>
      <w:r w:rsidRPr="00702A48">
        <w:rPr>
          <w:lang w:val="es-MX"/>
        </w:rPr>
        <w:t>Lemonade</w:t>
      </w:r>
      <w:proofErr w:type="spellEnd"/>
      <w:r w:rsidRPr="00702A48">
        <w:rPr>
          <w:lang w:val="es-MX"/>
        </w:rPr>
        <w:t xml:space="preserve">. Juice. </w:t>
      </w:r>
      <w:r w:rsidRPr="00726201">
        <w:t>Smoothie.</w:t>
      </w:r>
    </w:p>
    <w:p w:rsidRPr="00702A48" w:rsidR="00726201" w:rsidP="00726201" w:rsidRDefault="00726201" w14:paraId="7A2615AC" w14:textId="77777777">
      <w:pPr>
        <w:pStyle w:val="Body"/>
        <w:rPr>
          <w:lang w:val="en-US"/>
        </w:rPr>
      </w:pPr>
      <w:r w:rsidRPr="00702A48">
        <w:rPr>
          <w:lang w:val="en-US"/>
        </w:rPr>
        <w:t> </w:t>
      </w:r>
    </w:p>
    <w:p w:rsidRPr="00726201" w:rsidR="00726201" w:rsidP="00CC53DD" w:rsidRDefault="00791AF6" w14:paraId="221A5508" w14:textId="0C6B1DD6">
      <w:pPr>
        <w:pStyle w:val="AudioscriptTrack"/>
      </w:pPr>
      <w:r>
        <w:t>Track 6.16</w:t>
      </w:r>
    </w:p>
    <w:p w:rsidRPr="001343F9" w:rsidR="00726201" w:rsidP="00CC53DD" w:rsidRDefault="00726201" w14:paraId="673CDCF6" w14:textId="77777777">
      <w:pPr>
        <w:pStyle w:val="AudioscriptBody"/>
        <w:rPr>
          <w:b/>
          <w:bCs/>
        </w:rPr>
      </w:pPr>
      <w:r w:rsidRPr="001343F9">
        <w:rPr>
          <w:b/>
          <w:bCs/>
        </w:rPr>
        <w:t>Don’t Waste Food </w:t>
      </w:r>
    </w:p>
    <w:p w:rsidRPr="00726201" w:rsidR="00726201" w:rsidP="00CC53DD" w:rsidRDefault="00726201" w14:paraId="24F5A708" w14:textId="77777777">
      <w:pPr>
        <w:pStyle w:val="AudioscriptBody"/>
      </w:pPr>
      <w:r w:rsidRPr="00726201">
        <w:t> </w:t>
      </w:r>
    </w:p>
    <w:p w:rsidRPr="00726201" w:rsidR="00726201" w:rsidP="00CC53DD" w:rsidRDefault="00726201" w14:paraId="7F159354" w14:textId="77777777">
      <w:pPr>
        <w:pStyle w:val="AudioscriptBody"/>
      </w:pPr>
      <w:r w:rsidRPr="00726201">
        <w:t>Do you like strawberries? </w:t>
      </w:r>
    </w:p>
    <w:p w:rsidRPr="00726201" w:rsidR="00726201" w:rsidP="00CC53DD" w:rsidRDefault="00726201" w14:paraId="79C1EAE8" w14:textId="77777777">
      <w:pPr>
        <w:pStyle w:val="AudioscriptBody"/>
      </w:pPr>
      <w:r w:rsidRPr="00726201">
        <w:t>Yes, I do! Yes, I do! </w:t>
      </w:r>
    </w:p>
    <w:p w:rsidRPr="00726201" w:rsidR="00726201" w:rsidP="00CC53DD" w:rsidRDefault="00726201" w14:paraId="1F5DCDFB" w14:textId="77777777">
      <w:pPr>
        <w:pStyle w:val="AudioscriptBody"/>
      </w:pPr>
      <w:r w:rsidRPr="00726201">
        <w:t>Let's make a smoothie. </w:t>
      </w:r>
    </w:p>
    <w:p w:rsidRPr="00726201" w:rsidR="00726201" w:rsidP="00CC53DD" w:rsidRDefault="00726201" w14:paraId="6CB3C7DC" w14:textId="77777777">
      <w:pPr>
        <w:pStyle w:val="AudioscriptBody"/>
      </w:pPr>
      <w:r w:rsidRPr="00726201">
        <w:t>Don't waste food! Don't waste food! </w:t>
      </w:r>
    </w:p>
    <w:p w:rsidRPr="00726201" w:rsidR="00726201" w:rsidP="00CC53DD" w:rsidRDefault="00726201" w14:paraId="48072D2C" w14:textId="77777777">
      <w:pPr>
        <w:pStyle w:val="AudioscriptBody"/>
      </w:pPr>
      <w:r w:rsidRPr="00726201">
        <w:t> </w:t>
      </w:r>
    </w:p>
    <w:p w:rsidRPr="00726201" w:rsidR="00726201" w:rsidP="00CC53DD" w:rsidRDefault="00726201" w14:paraId="565CBA57" w14:textId="77777777">
      <w:pPr>
        <w:pStyle w:val="AudioscriptBody"/>
      </w:pPr>
      <w:r w:rsidRPr="00726201">
        <w:t>Do you like oranges? </w:t>
      </w:r>
    </w:p>
    <w:p w:rsidRPr="00726201" w:rsidR="00726201" w:rsidP="00CC53DD" w:rsidRDefault="00726201" w14:paraId="3E656EC7" w14:textId="77777777">
      <w:pPr>
        <w:pStyle w:val="AudioscriptBody"/>
      </w:pPr>
      <w:r w:rsidRPr="00726201">
        <w:t>Yes, I do! Yes, I do! </w:t>
      </w:r>
    </w:p>
    <w:p w:rsidRPr="00726201" w:rsidR="00726201" w:rsidP="00CC53DD" w:rsidRDefault="00726201" w14:paraId="54579398" w14:textId="77777777">
      <w:pPr>
        <w:pStyle w:val="AudioscriptBody"/>
      </w:pPr>
      <w:r w:rsidRPr="00726201">
        <w:t>Let's make juice. </w:t>
      </w:r>
    </w:p>
    <w:p w:rsidRPr="00726201" w:rsidR="00726201" w:rsidP="00CC53DD" w:rsidRDefault="00726201" w14:paraId="3EC61D1D" w14:textId="77777777">
      <w:pPr>
        <w:pStyle w:val="AudioscriptBody"/>
      </w:pPr>
      <w:r w:rsidRPr="00726201">
        <w:t>Don't waste food! Don't waste food! </w:t>
      </w:r>
    </w:p>
    <w:p w:rsidRPr="00726201" w:rsidR="00726201" w:rsidP="00CC53DD" w:rsidRDefault="00726201" w14:paraId="5157B4C8" w14:textId="77777777">
      <w:pPr>
        <w:pStyle w:val="AudioscriptBody"/>
      </w:pPr>
      <w:r w:rsidRPr="00726201">
        <w:t> </w:t>
      </w:r>
    </w:p>
    <w:p w:rsidRPr="00726201" w:rsidR="00726201" w:rsidP="00CC53DD" w:rsidRDefault="00726201" w14:paraId="2CBF2EEE" w14:textId="77777777">
      <w:pPr>
        <w:pStyle w:val="AudioscriptBody"/>
      </w:pPr>
      <w:r w:rsidRPr="00726201">
        <w:t>Do you like lemons? </w:t>
      </w:r>
    </w:p>
    <w:p w:rsidRPr="00726201" w:rsidR="00726201" w:rsidP="00CC53DD" w:rsidRDefault="00726201" w14:paraId="3D7824DF" w14:textId="77777777">
      <w:pPr>
        <w:pStyle w:val="AudioscriptBody"/>
      </w:pPr>
      <w:r w:rsidRPr="00726201">
        <w:t>Yes, I do! Yes, I do! </w:t>
      </w:r>
    </w:p>
    <w:p w:rsidRPr="00726201" w:rsidR="00726201" w:rsidP="00CC53DD" w:rsidRDefault="00726201" w14:paraId="452B52A2" w14:textId="77777777">
      <w:pPr>
        <w:pStyle w:val="AudioscriptBody"/>
      </w:pPr>
      <w:r w:rsidRPr="00726201">
        <w:t>Let's make lemonade. </w:t>
      </w:r>
    </w:p>
    <w:p w:rsidRPr="00726201" w:rsidR="00726201" w:rsidP="00CC53DD" w:rsidRDefault="00726201" w14:paraId="2A0DDF9A" w14:textId="77777777">
      <w:pPr>
        <w:pStyle w:val="AudioscriptBody"/>
      </w:pPr>
      <w:r w:rsidRPr="00726201">
        <w:t>Don't waste food! Don't waste food! </w:t>
      </w:r>
    </w:p>
    <w:p w:rsidRPr="00726201" w:rsidR="00726201" w:rsidP="00726201" w:rsidRDefault="00726201" w14:paraId="7147ED1C" w14:textId="77777777">
      <w:pPr>
        <w:pStyle w:val="Body"/>
        <w:rPr>
          <w:lang w:val="en-US"/>
        </w:rPr>
      </w:pPr>
      <w:r w:rsidRPr="00726201">
        <w:rPr>
          <w:lang w:val="en-US"/>
        </w:rPr>
        <w:t> </w:t>
      </w:r>
    </w:p>
    <w:p w:rsidRPr="00726201" w:rsidR="00726201" w:rsidP="00CC53DD" w:rsidRDefault="00791AF6" w14:paraId="6F604707" w14:textId="4A40BD6E">
      <w:pPr>
        <w:pStyle w:val="AudioscriptTrack"/>
      </w:pPr>
      <w:r>
        <w:t>Track 6.17</w:t>
      </w:r>
    </w:p>
    <w:p w:rsidRPr="00726201" w:rsidR="00726201" w:rsidP="00CC53DD" w:rsidRDefault="00726201" w14:paraId="5B91BB1F" w14:textId="77777777">
      <w:pPr>
        <w:pStyle w:val="AudioscriptDialogue"/>
      </w:pPr>
      <w:proofErr w:type="gramStart"/>
      <w:r w:rsidRPr="00726201">
        <w:rPr>
          <w:b/>
          <w:bCs/>
        </w:rPr>
        <w:t>Lisa:</w:t>
      </w:r>
      <w:proofErr w:type="gramEnd"/>
      <w:r w:rsidRPr="00726201">
        <w:t xml:space="preserve"> </w:t>
      </w:r>
      <w:proofErr w:type="spellStart"/>
      <w:proofErr w:type="gramStart"/>
      <w:r w:rsidRPr="00726201">
        <w:t>Whew</w:t>
      </w:r>
      <w:proofErr w:type="spellEnd"/>
      <w:r w:rsidRPr="00726201">
        <w:t>!</w:t>
      </w:r>
      <w:proofErr w:type="gramEnd"/>
      <w:r w:rsidRPr="00726201">
        <w:t xml:space="preserve"> </w:t>
      </w:r>
      <w:r w:rsidRPr="00726201">
        <w:rPr>
          <w:lang w:val="en-GB"/>
        </w:rPr>
        <w:t>I’m thirsty.</w:t>
      </w:r>
      <w:r w:rsidRPr="00726201">
        <w:t> </w:t>
      </w:r>
    </w:p>
    <w:p w:rsidRPr="00726201" w:rsidR="00726201" w:rsidP="00CC53DD" w:rsidRDefault="00726201" w14:paraId="00C47D8A" w14:textId="77777777">
      <w:pPr>
        <w:pStyle w:val="AudioscriptDialogue"/>
      </w:pPr>
      <w:r w:rsidRPr="00726201">
        <w:rPr>
          <w:b/>
          <w:bCs/>
          <w:lang w:val="en-GB"/>
        </w:rPr>
        <w:t>David</w:t>
      </w:r>
      <w:r w:rsidRPr="00726201">
        <w:rPr>
          <w:lang w:val="en-GB"/>
        </w:rPr>
        <w:t>: Do you like lemonade?</w:t>
      </w:r>
      <w:r w:rsidRPr="00726201">
        <w:t> </w:t>
      </w:r>
    </w:p>
    <w:p w:rsidRPr="00726201" w:rsidR="00726201" w:rsidP="00CC53DD" w:rsidRDefault="00726201" w14:paraId="0D10D27B" w14:textId="77777777">
      <w:pPr>
        <w:pStyle w:val="AudioscriptDialogue"/>
      </w:pPr>
      <w:r w:rsidRPr="00726201">
        <w:rPr>
          <w:b/>
          <w:bCs/>
          <w:lang w:val="en-GB"/>
        </w:rPr>
        <w:t>Lisa:</w:t>
      </w:r>
      <w:r w:rsidRPr="00726201">
        <w:rPr>
          <w:lang w:val="en-GB"/>
        </w:rPr>
        <w:t xml:space="preserve"> No, I don’t.</w:t>
      </w:r>
      <w:r w:rsidRPr="00726201">
        <w:t> </w:t>
      </w:r>
    </w:p>
    <w:p w:rsidRPr="00726201" w:rsidR="00726201" w:rsidP="00CC53DD" w:rsidRDefault="00726201" w14:paraId="596766C4" w14:textId="77777777">
      <w:pPr>
        <w:pStyle w:val="AudioscriptDialogue"/>
      </w:pPr>
      <w:r w:rsidRPr="00726201">
        <w:rPr>
          <w:b/>
          <w:bCs/>
          <w:lang w:val="en-GB"/>
        </w:rPr>
        <w:t>David:</w:t>
      </w:r>
      <w:r w:rsidRPr="00726201">
        <w:rPr>
          <w:lang w:val="en-GB"/>
        </w:rPr>
        <w:t xml:space="preserve"> Do you like orange juice?</w:t>
      </w:r>
      <w:r w:rsidRPr="00726201">
        <w:t> </w:t>
      </w:r>
    </w:p>
    <w:p w:rsidRPr="00726201" w:rsidR="00726201" w:rsidP="00CC53DD" w:rsidRDefault="00726201" w14:paraId="6EDE4760" w14:textId="77777777">
      <w:pPr>
        <w:pStyle w:val="AudioscriptDialogue"/>
      </w:pPr>
      <w:r w:rsidRPr="00726201">
        <w:rPr>
          <w:b/>
          <w:bCs/>
          <w:lang w:val="en-GB"/>
        </w:rPr>
        <w:t>Lisa:</w:t>
      </w:r>
      <w:r w:rsidRPr="00726201">
        <w:rPr>
          <w:lang w:val="en-GB"/>
        </w:rPr>
        <w:t xml:space="preserve"> No, I don’t. </w:t>
      </w:r>
      <w:r w:rsidRPr="00726201">
        <w:t> </w:t>
      </w:r>
    </w:p>
    <w:p w:rsidRPr="00726201" w:rsidR="00726201" w:rsidP="00CC53DD" w:rsidRDefault="00726201" w14:paraId="6065320C" w14:textId="77777777">
      <w:pPr>
        <w:pStyle w:val="AudioscriptDialogue"/>
      </w:pPr>
      <w:r w:rsidRPr="00726201">
        <w:rPr>
          <w:b/>
          <w:bCs/>
          <w:lang w:val="en-GB"/>
        </w:rPr>
        <w:t>David:</w:t>
      </w:r>
      <w:r w:rsidRPr="00726201">
        <w:rPr>
          <w:lang w:val="en-GB"/>
        </w:rPr>
        <w:t xml:space="preserve"> Do you like smoothies?</w:t>
      </w:r>
      <w:r w:rsidRPr="00726201">
        <w:t> </w:t>
      </w:r>
    </w:p>
    <w:p w:rsidRPr="00726201" w:rsidR="00726201" w:rsidP="00CC53DD" w:rsidRDefault="00726201" w14:paraId="253DE016" w14:textId="77777777">
      <w:pPr>
        <w:pStyle w:val="AudioscriptDialogue"/>
      </w:pPr>
      <w:r w:rsidRPr="00726201">
        <w:rPr>
          <w:b/>
          <w:bCs/>
          <w:lang w:val="en-GB"/>
        </w:rPr>
        <w:t xml:space="preserve">Lisa: </w:t>
      </w:r>
      <w:r w:rsidRPr="00726201">
        <w:rPr>
          <w:lang w:val="en-GB"/>
        </w:rPr>
        <w:t>Yes, I do. I like strawberry smoothies.</w:t>
      </w:r>
      <w:r w:rsidRPr="00726201">
        <w:t> </w:t>
      </w:r>
    </w:p>
    <w:p w:rsidRPr="00726201" w:rsidR="00726201" w:rsidP="00CC53DD" w:rsidRDefault="00726201" w14:paraId="51CA6AC8" w14:textId="77777777">
      <w:pPr>
        <w:pStyle w:val="AudioscriptDialogue"/>
      </w:pPr>
      <w:r w:rsidRPr="00726201">
        <w:rPr>
          <w:b/>
          <w:bCs/>
          <w:lang w:val="en-GB"/>
        </w:rPr>
        <w:t>David:</w:t>
      </w:r>
      <w:r w:rsidRPr="00726201">
        <w:rPr>
          <w:lang w:val="en-GB"/>
        </w:rPr>
        <w:t xml:space="preserve"> Cool! Let’s make a smoothie.</w:t>
      </w:r>
      <w:r w:rsidRPr="00726201">
        <w:t> </w:t>
      </w:r>
    </w:p>
    <w:p w:rsidRPr="00726201" w:rsidR="00726201" w:rsidP="00CC53DD" w:rsidRDefault="00726201" w14:paraId="5D6F5CBC" w14:textId="77777777">
      <w:pPr>
        <w:pStyle w:val="AudioscriptDialogue"/>
      </w:pPr>
      <w:r w:rsidRPr="00726201">
        <w:rPr>
          <w:b/>
          <w:bCs/>
          <w:lang w:val="en-GB"/>
        </w:rPr>
        <w:t>David and Lisa:</w:t>
      </w:r>
      <w:r w:rsidRPr="00726201">
        <w:rPr>
          <w:lang w:val="en-GB"/>
        </w:rPr>
        <w:t xml:space="preserve"> Yum!</w:t>
      </w:r>
      <w:r w:rsidRPr="00726201">
        <w:t> </w:t>
      </w:r>
    </w:p>
    <w:p w:rsidRPr="00726201" w:rsidR="00726201" w:rsidP="00726201" w:rsidRDefault="00726201" w14:paraId="14458F96" w14:textId="77777777">
      <w:pPr>
        <w:pStyle w:val="Body"/>
        <w:rPr>
          <w:lang w:val="en-US"/>
        </w:rPr>
      </w:pPr>
      <w:r w:rsidRPr="00726201">
        <w:rPr>
          <w:lang w:val="en-US"/>
        </w:rPr>
        <w:t> </w:t>
      </w:r>
    </w:p>
    <w:p w:rsidRPr="00726201" w:rsidR="00726201" w:rsidP="00CC53DD" w:rsidRDefault="00791AF6" w14:paraId="4BA22790" w14:textId="7917FBBE">
      <w:pPr>
        <w:pStyle w:val="AudioscriptTrack"/>
      </w:pPr>
      <w:r>
        <w:t>Track 6.18</w:t>
      </w:r>
    </w:p>
    <w:p w:rsidRPr="00726201" w:rsidR="00726201" w:rsidP="00CC53DD" w:rsidRDefault="00726201" w14:paraId="26D49063" w14:textId="77777777">
      <w:pPr>
        <w:pStyle w:val="AudioscriptDialogue"/>
        <w:rPr>
          <w:lang w:val="en-US"/>
        </w:rPr>
      </w:pPr>
      <w:proofErr w:type="gramStart"/>
      <w:r w:rsidRPr="00726201">
        <w:rPr>
          <w:b/>
          <w:bCs/>
        </w:rPr>
        <w:t>David:</w:t>
      </w:r>
      <w:proofErr w:type="gramEnd"/>
      <w:r w:rsidRPr="00726201">
        <w:t xml:space="preserve"> Do </w:t>
      </w:r>
      <w:proofErr w:type="spellStart"/>
      <w:r w:rsidRPr="00726201">
        <w:t>you</w:t>
      </w:r>
      <w:proofErr w:type="spellEnd"/>
      <w:r w:rsidRPr="00726201">
        <w:t xml:space="preserve"> like orange </w:t>
      </w:r>
      <w:proofErr w:type="spellStart"/>
      <w:proofErr w:type="gramStart"/>
      <w:r w:rsidRPr="00726201">
        <w:t>juice</w:t>
      </w:r>
      <w:proofErr w:type="spellEnd"/>
      <w:r w:rsidRPr="00726201">
        <w:t>?</w:t>
      </w:r>
      <w:proofErr w:type="gramEnd"/>
      <w:r w:rsidRPr="00726201">
        <w:rPr>
          <w:lang w:val="en-US"/>
        </w:rPr>
        <w:t> </w:t>
      </w:r>
    </w:p>
    <w:p w:rsidRPr="00726201" w:rsidR="00726201" w:rsidP="00CC53DD" w:rsidRDefault="00726201" w14:paraId="43B3EDF9" w14:textId="77777777">
      <w:pPr>
        <w:pStyle w:val="AudioscriptDialogue"/>
        <w:rPr>
          <w:lang w:val="en-US"/>
        </w:rPr>
      </w:pPr>
      <w:proofErr w:type="gramStart"/>
      <w:r w:rsidRPr="00726201">
        <w:rPr>
          <w:b/>
          <w:bCs/>
        </w:rPr>
        <w:t>Lisa:</w:t>
      </w:r>
      <w:proofErr w:type="gramEnd"/>
      <w:r w:rsidRPr="00726201">
        <w:rPr>
          <w:b/>
          <w:bCs/>
        </w:rPr>
        <w:t xml:space="preserve"> </w:t>
      </w:r>
      <w:r w:rsidRPr="00726201">
        <w:t xml:space="preserve">No, I </w:t>
      </w:r>
      <w:proofErr w:type="spellStart"/>
      <w:r w:rsidRPr="00726201">
        <w:t>don't</w:t>
      </w:r>
      <w:proofErr w:type="spellEnd"/>
      <w:r w:rsidRPr="00726201">
        <w:t>. </w:t>
      </w:r>
      <w:r w:rsidRPr="00726201">
        <w:rPr>
          <w:lang w:val="en-US"/>
        </w:rPr>
        <w:t> </w:t>
      </w:r>
    </w:p>
    <w:p w:rsidRPr="00726201" w:rsidR="00726201" w:rsidP="00CC53DD" w:rsidRDefault="00726201" w14:paraId="68BD3249" w14:textId="77777777">
      <w:pPr>
        <w:pStyle w:val="AudioscriptDialogue"/>
        <w:rPr>
          <w:lang w:val="en-US"/>
        </w:rPr>
      </w:pPr>
      <w:proofErr w:type="gramStart"/>
      <w:r w:rsidRPr="00726201">
        <w:rPr>
          <w:b/>
          <w:bCs/>
        </w:rPr>
        <w:t>David:</w:t>
      </w:r>
      <w:proofErr w:type="gramEnd"/>
      <w:r w:rsidRPr="00726201">
        <w:t xml:space="preserve"> Do </w:t>
      </w:r>
      <w:proofErr w:type="spellStart"/>
      <w:r w:rsidRPr="00726201">
        <w:t>you</w:t>
      </w:r>
      <w:proofErr w:type="spellEnd"/>
      <w:r w:rsidRPr="00726201">
        <w:t xml:space="preserve"> like </w:t>
      </w:r>
      <w:proofErr w:type="gramStart"/>
      <w:r w:rsidRPr="00726201">
        <w:t>smoothies?</w:t>
      </w:r>
      <w:proofErr w:type="gramEnd"/>
      <w:r w:rsidRPr="00726201">
        <w:rPr>
          <w:lang w:val="en-US"/>
        </w:rPr>
        <w:t> </w:t>
      </w:r>
    </w:p>
    <w:p w:rsidRPr="00702A48" w:rsidR="00726201" w:rsidP="00CC53DD" w:rsidRDefault="00726201" w14:paraId="3D3F09A4" w14:textId="77777777">
      <w:pPr>
        <w:pStyle w:val="AudioscriptDialogue"/>
        <w:rPr>
          <w:lang w:val="en-US"/>
        </w:rPr>
      </w:pPr>
      <w:proofErr w:type="gramStart"/>
      <w:r w:rsidRPr="00726201">
        <w:rPr>
          <w:b/>
          <w:bCs/>
        </w:rPr>
        <w:t>Lisa:</w:t>
      </w:r>
      <w:proofErr w:type="gramEnd"/>
      <w:r w:rsidRPr="00726201">
        <w:t xml:space="preserve"> Yes, I do.</w:t>
      </w:r>
      <w:r w:rsidRPr="00702A48">
        <w:rPr>
          <w:lang w:val="en-US"/>
        </w:rPr>
        <w:t> </w:t>
      </w:r>
    </w:p>
    <w:p w:rsidR="00FE47B8" w:rsidRDefault="00FE47B8" w14:paraId="0B58639C" w14:textId="22A805F4">
      <w:pPr>
        <w:rPr>
          <w:lang w:val="en-US"/>
        </w:rPr>
      </w:pPr>
      <w:r w:rsidRPr="59DB35D3">
        <w:rPr>
          <w:lang w:val="en-US"/>
        </w:rPr>
        <w:br w:type="page"/>
      </w:r>
    </w:p>
    <w:p w:rsidR="6B868CE3" w:rsidP="59DB35D3" w:rsidRDefault="6B868CE3" w14:paraId="2EE3AA6D" w14:textId="02373C4D">
      <w:pPr>
        <w:pStyle w:val="Body"/>
        <w:spacing w:after="0" w:line="240" w:lineRule="auto"/>
      </w:pPr>
      <w:r>
        <w:t>[Your school logo here]</w:t>
      </w:r>
    </w:p>
    <w:p w:rsidR="6B868CE3" w:rsidP="59DB35D3" w:rsidRDefault="6B868CE3" w14:paraId="22BC8786" w14:textId="6614C4BE">
      <w:pPr>
        <w:pStyle w:val="Body"/>
        <w:spacing w:after="0" w:line="240" w:lineRule="auto"/>
      </w:pPr>
      <w:r>
        <w:t>Teacher name:</w:t>
      </w:r>
      <w:r>
        <w:br/>
      </w:r>
      <w:r>
        <w:t>Grade/level:</w:t>
      </w:r>
    </w:p>
    <w:p w:rsidR="00FE47B8" w:rsidP="00FE47B8" w:rsidRDefault="4315B1C5" w14:paraId="53EA6CE1" w14:textId="5BCB49C1">
      <w:pPr>
        <w:pStyle w:val="LessonHead"/>
        <w:rPr>
          <w:sz w:val="36"/>
          <w:szCs w:val="36"/>
        </w:rPr>
      </w:pPr>
      <w:r w:rsidRPr="21B13A2E">
        <w:rPr>
          <w:sz w:val="36"/>
          <w:szCs w:val="36"/>
        </w:rPr>
        <w:t xml:space="preserve">Unit 6 </w:t>
      </w:r>
      <w:r w:rsidRPr="21B13A2E">
        <w:rPr>
          <w:b/>
          <w:bCs/>
          <w:sz w:val="36"/>
          <w:szCs w:val="36"/>
        </w:rPr>
        <w:t xml:space="preserve">Let’s </w:t>
      </w:r>
      <w:r w:rsidRPr="21B13A2E" w:rsidR="638DFB8D">
        <w:rPr>
          <w:b/>
          <w:bCs/>
          <w:sz w:val="36"/>
          <w:szCs w:val="36"/>
        </w:rPr>
        <w:t>Eat!</w:t>
      </w:r>
      <w:r w:rsidRPr="21B13A2E">
        <w:rPr>
          <w:b/>
          <w:bCs/>
          <w:sz w:val="36"/>
          <w:szCs w:val="36"/>
        </w:rPr>
        <w:t xml:space="preserve"> </w:t>
      </w:r>
      <w:r w:rsidRPr="21B13A2E">
        <w:rPr>
          <w:sz w:val="36"/>
          <w:szCs w:val="36"/>
        </w:rPr>
        <w:t>Lesson 6: Phonics, page 59</w:t>
      </w:r>
    </w:p>
    <w:p w:rsidRPr="00A05DD7" w:rsidR="00FE47B8" w:rsidP="00A05DD7" w:rsidRDefault="00FE47B8" w14:paraId="635FCF4C" w14:textId="77777777">
      <w:pPr>
        <w:pStyle w:val="ObjectivesBoxHead"/>
      </w:pPr>
      <w:r>
        <w:t>Lesson Objectives</w:t>
      </w:r>
    </w:p>
    <w:p w:rsidR="00FE47B8" w:rsidP="001F7A14" w:rsidRDefault="00FE47B8" w14:paraId="4492BD90" w14:textId="63630CAB">
      <w:pPr>
        <w:pStyle w:val="ObjectivesBox"/>
      </w:pPr>
      <w:r w:rsidRPr="0A31CAFA">
        <w:t xml:space="preserve">Identify the letters </w:t>
      </w:r>
      <w:r w:rsidR="006B60FD">
        <w:t>o</w:t>
      </w:r>
      <w:r w:rsidRPr="0A31CAFA">
        <w:t xml:space="preserve"> and </w:t>
      </w:r>
      <w:r w:rsidR="006B60FD">
        <w:t>u</w:t>
      </w:r>
      <w:r w:rsidRPr="0A31CAFA">
        <w:t xml:space="preserve"> and relate them to the </w:t>
      </w:r>
      <w:proofErr w:type="gramStart"/>
      <w:r w:rsidRPr="0A31CAFA">
        <w:t>sounds</w:t>
      </w:r>
      <w:proofErr w:type="gramEnd"/>
      <w:r w:rsidRPr="0A31CAFA">
        <w:t xml:space="preserve"> /</w:t>
      </w:r>
      <w:r w:rsidR="006B60FD">
        <w:t>o</w:t>
      </w:r>
      <w:r w:rsidRPr="0A31CAFA">
        <w:t>/ and /</w:t>
      </w:r>
      <w:r w:rsidR="006B60FD">
        <w:t>u</w:t>
      </w:r>
      <w:r w:rsidRPr="0A31CAFA">
        <w:t>/</w:t>
      </w:r>
      <w:r w:rsidR="00611336">
        <w:t>; Recognize the /o/ and /u/ sounds in the middle position of CVC words; Do a Phonics Chant; Blend CVC words with o and u.</w:t>
      </w:r>
    </w:p>
    <w:p w:rsidR="00A05DD7" w:rsidP="00A05DD7" w:rsidRDefault="00FE47B8" w14:paraId="7000658A" w14:textId="77777777">
      <w:pPr>
        <w:pStyle w:val="ObjectivesBoxHead"/>
      </w:pPr>
      <w:r>
        <w:t xml:space="preserve">Key </w:t>
      </w:r>
      <w:r w:rsidRPr="00A05DD7">
        <w:t>Language</w:t>
      </w:r>
    </w:p>
    <w:p w:rsidRPr="0072436C" w:rsidR="00FE47B8" w:rsidP="00A05DD7" w:rsidRDefault="005E1112" w14:paraId="07CDF9DF" w14:textId="07DACD3E">
      <w:pPr>
        <w:pStyle w:val="ObjectivesBox"/>
        <w:rPr>
          <w:i/>
          <w:iCs/>
        </w:rPr>
      </w:pPr>
      <w:r w:rsidRPr="0072436C">
        <w:rPr>
          <w:i/>
          <w:iCs/>
        </w:rPr>
        <w:t>m</w:t>
      </w:r>
      <w:r w:rsidRPr="0072436C" w:rsidR="00F97BAC">
        <w:rPr>
          <w:i/>
          <w:iCs/>
        </w:rPr>
        <w:t>om, hot, bug; Mom and I sit under an umbrella</w:t>
      </w:r>
      <w:r w:rsidRPr="0072436C">
        <w:rPr>
          <w:i/>
          <w:iCs/>
        </w:rPr>
        <w:t>. There’s a bug.</w:t>
      </w:r>
    </w:p>
    <w:p w:rsidR="00FE47B8" w:rsidP="00871DDA" w:rsidRDefault="4315B1C5" w14:paraId="4710F4E0" w14:textId="2981313E">
      <w:pPr>
        <w:pStyle w:val="ObjectivesBoxHead"/>
      </w:pPr>
      <w:r>
        <w:t>Materials</w:t>
      </w:r>
    </w:p>
    <w:p w:rsidR="00FE47B8" w:rsidP="00A05DD7" w:rsidRDefault="009B1729" w14:paraId="708F17AE" w14:textId="7CCAD8AB">
      <w:pPr>
        <w:pStyle w:val="ObjectivesBox"/>
        <w:rPr>
          <w:lang w:val="en-US"/>
        </w:rPr>
      </w:pPr>
      <w:r w:rsidRPr="73B0064D" w:rsidR="48242DDC">
        <w:rPr>
          <w:lang w:val="en-US"/>
        </w:rPr>
        <w:t>Hello song/video, Alphabet song/video,</w:t>
      </w:r>
      <w:r w:rsidRPr="73B0064D" w:rsidR="3BFC5C52">
        <w:rPr>
          <w:lang w:val="en-US"/>
        </w:rPr>
        <w:t xml:space="preserve"> Alphabet poster</w:t>
      </w:r>
      <w:r w:rsidRPr="73B0064D" w:rsidR="26A502CC">
        <w:rPr>
          <w:lang w:val="en-US"/>
        </w:rPr>
        <w:t>, audio</w:t>
      </w:r>
      <w:r w:rsidRPr="73B0064D" w:rsidR="7EE284BB">
        <w:rPr>
          <w:lang w:val="en-US"/>
        </w:rPr>
        <w:t xml:space="preserve"> tracks: 6.</w:t>
      </w:r>
      <w:r w:rsidRPr="73B0064D" w:rsidR="6547D403">
        <w:rPr>
          <w:lang w:val="en-US"/>
        </w:rPr>
        <w:t>19</w:t>
      </w:r>
      <w:r w:rsidRPr="73B0064D" w:rsidR="7EE284BB">
        <w:rPr>
          <w:lang w:val="en-US"/>
        </w:rPr>
        <w:t>-6.</w:t>
      </w:r>
      <w:r w:rsidRPr="73B0064D" w:rsidR="6547D403">
        <w:rPr>
          <w:lang w:val="en-US"/>
        </w:rPr>
        <w:t>21</w:t>
      </w:r>
      <w:r w:rsidRPr="73B0064D" w:rsidR="7EE284BB">
        <w:rPr>
          <w:lang w:val="en-US"/>
        </w:rPr>
        <w:t>,</w:t>
      </w:r>
      <w:r w:rsidRPr="73B0064D" w:rsidR="1C085F1B">
        <w:rPr>
          <w:lang w:val="en-US"/>
        </w:rPr>
        <w:t xml:space="preserve"> yellow crayon,</w:t>
      </w:r>
      <w:r w:rsidRPr="73B0064D" w:rsidR="7EE284BB">
        <w:rPr>
          <w:lang w:val="en-US"/>
        </w:rPr>
        <w:t xml:space="preserve"> </w:t>
      </w:r>
      <w:r w:rsidRPr="73B0064D" w:rsidR="49DB3D37">
        <w:rPr>
          <w:lang w:val="en-US"/>
        </w:rPr>
        <w:t>paper cups</w:t>
      </w:r>
      <w:r w:rsidRPr="73B0064D" w:rsidR="00540C6D">
        <w:rPr>
          <w:lang w:val="en-US"/>
        </w:rPr>
        <w:t xml:space="preserve"> with letters </w:t>
      </w:r>
      <w:r w:rsidRPr="73B0064D" w:rsidR="19E4E42D">
        <w:rPr>
          <w:i w:val="1"/>
          <w:iCs w:val="1"/>
          <w:lang w:val="en-US"/>
        </w:rPr>
        <w:t>o, u, m, h, t, b, g</w:t>
      </w:r>
      <w:r w:rsidRPr="73B0064D" w:rsidR="19E4E42D">
        <w:rPr>
          <w:lang w:val="en-US"/>
        </w:rPr>
        <w:t xml:space="preserve"> </w:t>
      </w:r>
      <w:r w:rsidRPr="73B0064D" w:rsidR="3E0E16E2">
        <w:rPr>
          <w:lang w:val="en-US"/>
        </w:rPr>
        <w:t>on them (one set per student)</w:t>
      </w:r>
      <w:r w:rsidRPr="73B0064D" w:rsidR="094A30B4">
        <w:rPr>
          <w:lang w:val="en-US"/>
        </w:rPr>
        <w:t>, makers</w:t>
      </w:r>
    </w:p>
    <w:p w:rsidRPr="00EA21CF" w:rsidR="00FE47B8" w:rsidP="00FE47B8" w:rsidRDefault="00FE47B8" w14:paraId="3C8C540A" w14:textId="77777777">
      <w:pPr>
        <w:pStyle w:val="LessonStep"/>
        <w:rPr>
          <w:b/>
          <w:bCs/>
        </w:rPr>
      </w:pPr>
      <w:r>
        <w:rPr>
          <w:b/>
          <w:bCs/>
        </w:rPr>
        <w:t>BEFORE</w:t>
      </w:r>
      <w:r w:rsidRPr="384BA6CC">
        <w:rPr>
          <w:b/>
          <w:bCs/>
        </w:rPr>
        <w:t xml:space="preserve"> THE PAGE</w:t>
      </w:r>
    </w:p>
    <w:p w:rsidR="00FE47B8" w:rsidP="00FE47B8" w:rsidRDefault="00FE47B8" w14:paraId="6E80D7C6" w14:textId="06A653B9">
      <w:pPr>
        <w:pStyle w:val="LessonStep"/>
      </w:pPr>
      <w:r w:rsidRPr="009D74B3">
        <w:t>Hello</w:t>
      </w:r>
      <w:r>
        <w:t xml:space="preserve"> </w:t>
      </w:r>
      <w:r w:rsidR="00D86CB2">
        <w:t>Routine</w:t>
      </w:r>
    </w:p>
    <w:p w:rsidR="00FE47B8" w:rsidP="00FE47B8" w:rsidRDefault="00FE47B8" w14:paraId="5FE2C675" w14:textId="48E7783D">
      <w:r>
        <w:t>Follow the Hello</w:t>
      </w:r>
      <w:r w:rsidR="00442BC8">
        <w:t>!</w:t>
      </w:r>
      <w:r>
        <w:t xml:space="preserve"> Routine. See TB </w:t>
      </w:r>
      <w:r w:rsidR="004D1862">
        <w:t>p.</w:t>
      </w:r>
      <w:r w:rsidR="009559C3">
        <w:t>40</w:t>
      </w:r>
      <w:r>
        <w:t>.</w:t>
      </w:r>
    </w:p>
    <w:p w:rsidR="00FE47B8" w:rsidP="00FE47B8" w:rsidRDefault="00FE47B8" w14:paraId="19E45657" w14:textId="77777777">
      <w:pPr>
        <w:pStyle w:val="LessonStep"/>
      </w:pPr>
      <w:r>
        <w:t>Warm Up</w:t>
      </w:r>
    </w:p>
    <w:p w:rsidR="00FE47B8" w:rsidP="00FE47B8" w:rsidRDefault="000A2E8F" w14:paraId="67D1074B" w14:textId="15DE0CC6">
      <w:r w:rsidR="6567C77C">
        <w:rPr/>
        <w:t>Review</w:t>
      </w:r>
      <w:r w:rsidR="69193424">
        <w:rPr/>
        <w:t xml:space="preserve"> the letter</w:t>
      </w:r>
      <w:r w:rsidR="2D8A6BE6">
        <w:rPr/>
        <w:t>s</w:t>
      </w:r>
      <w:r w:rsidR="69193424">
        <w:rPr/>
        <w:t xml:space="preserve"> and </w:t>
      </w:r>
      <w:r w:rsidR="62DE4E36">
        <w:rPr/>
        <w:t>sounds</w:t>
      </w:r>
      <w:r w:rsidR="707035B2">
        <w:rPr/>
        <w:t xml:space="preserve"> with a O and U Sit-Stand Game.</w:t>
      </w:r>
      <w:r w:rsidR="69193424">
        <w:rPr/>
        <w:t xml:space="preserve"> </w:t>
      </w:r>
      <w:r w:rsidR="707035B2">
        <w:rPr/>
        <w:t>W</w:t>
      </w:r>
      <w:r w:rsidR="69193424">
        <w:rPr/>
        <w:t>rit</w:t>
      </w:r>
      <w:r w:rsidR="707035B2">
        <w:rPr/>
        <w:t>e</w:t>
      </w:r>
      <w:r w:rsidR="69193424">
        <w:rPr/>
        <w:t xml:space="preserve"> o and u on the board. </w:t>
      </w:r>
      <w:r w:rsidR="61EDB7EC">
        <w:rPr/>
        <w:t>Point and say</w:t>
      </w:r>
      <w:r w:rsidR="62DE4E36">
        <w:rPr/>
        <w:t xml:space="preserve"> the sounds /o/ and /u/. </w:t>
      </w:r>
      <w:r w:rsidR="484D6896">
        <w:rPr/>
        <w:t xml:space="preserve">Model the </w:t>
      </w:r>
      <w:r w:rsidR="707035B2">
        <w:rPr/>
        <w:t>game</w:t>
      </w:r>
      <w:r w:rsidR="484D6896">
        <w:rPr/>
        <w:t xml:space="preserve"> by m</w:t>
      </w:r>
      <w:r w:rsidR="04C5353A">
        <w:rPr/>
        <w:t>ak</w:t>
      </w:r>
      <w:r w:rsidR="484D6896">
        <w:rPr/>
        <w:t>ing</w:t>
      </w:r>
      <w:r w:rsidR="04C5353A">
        <w:rPr/>
        <w:t xml:space="preserve"> the sound /o/</w:t>
      </w:r>
      <w:r w:rsidR="60A7CB2E">
        <w:rPr/>
        <w:t xml:space="preserve"> while pointing to letter o</w:t>
      </w:r>
      <w:r w:rsidR="04C5353A">
        <w:rPr/>
        <w:t xml:space="preserve"> and sit down. </w:t>
      </w:r>
      <w:r w:rsidR="484D6896">
        <w:rPr/>
        <w:t>Then m</w:t>
      </w:r>
      <w:r w:rsidR="04C5353A">
        <w:rPr/>
        <w:t>ake the sound /u/</w:t>
      </w:r>
      <w:r w:rsidR="1876554E">
        <w:rPr/>
        <w:t xml:space="preserve"> while pointing to letter u</w:t>
      </w:r>
      <w:r w:rsidR="04C5353A">
        <w:rPr/>
        <w:t xml:space="preserve"> and stand up.</w:t>
      </w:r>
      <w:r w:rsidR="4A29B477">
        <w:rPr/>
        <w:t xml:space="preserve"> Practice the movements together</w:t>
      </w:r>
      <w:r w:rsidR="4CA28792">
        <w:rPr/>
        <w:t xml:space="preserve"> once or twice. </w:t>
      </w:r>
      <w:r w:rsidR="4FCCB7B9">
        <w:rPr/>
        <w:t xml:space="preserve">Then, play the game. </w:t>
      </w:r>
      <w:r w:rsidR="40CB2B24">
        <w:rPr/>
        <w:t>Make</w:t>
      </w:r>
      <w:r w:rsidR="4FCCB7B9">
        <w:rPr/>
        <w:t xml:space="preserve"> either</w:t>
      </w:r>
      <w:r w:rsidR="40CB2B24">
        <w:rPr/>
        <w:t xml:space="preserve"> the</w:t>
      </w:r>
      <w:r w:rsidR="4FCCB7B9">
        <w:rPr/>
        <w:t xml:space="preserve"> </w:t>
      </w:r>
      <w:r w:rsidR="06ADDA6F">
        <w:rPr/>
        <w:t>/o/ or /u/</w:t>
      </w:r>
      <w:r w:rsidR="461A0065">
        <w:rPr/>
        <w:t xml:space="preserve"> sound</w:t>
      </w:r>
      <w:r w:rsidR="7B8A28DB">
        <w:rPr/>
        <w:t xml:space="preserve"> while pointing to the letter. Students respond by sitting or standing. </w:t>
      </w:r>
      <w:r w:rsidR="40CB2B24">
        <w:rPr/>
        <w:t xml:space="preserve">Add more challenge by making the sound without pointing to the letter. </w:t>
      </w:r>
      <w:r w:rsidR="0E146EA4">
        <w:rPr/>
        <w:t>Or choose an</w:t>
      </w:r>
      <w:r w:rsidR="0ECD2961">
        <w:rPr/>
        <w:t>other</w:t>
      </w:r>
      <w:r w:rsidR="0E146EA4">
        <w:rPr/>
        <w:t xml:space="preserve"> activity from the </w:t>
      </w:r>
      <w:r w:rsidRPr="73B0064D" w:rsidR="0E146EA4">
        <w:rPr>
          <w:i w:val="1"/>
          <w:iCs w:val="1"/>
        </w:rPr>
        <w:t>Literacy and Phonics</w:t>
      </w:r>
      <w:r w:rsidRPr="73B0064D" w:rsidR="0E146EA4">
        <w:rPr>
          <w:i w:val="1"/>
          <w:iCs w:val="1"/>
        </w:rPr>
        <w:t xml:space="preserve"> Activity Bank</w:t>
      </w:r>
      <w:r w:rsidR="0E146EA4">
        <w:rPr/>
        <w:t>. See TB p. 66.</w:t>
      </w:r>
    </w:p>
    <w:p w:rsidR="00801123" w:rsidP="00801123" w:rsidRDefault="00801123" w14:paraId="6E219280" w14:textId="1E53FD4C">
      <w:pPr>
        <w:pStyle w:val="LessonStepFeatureBox"/>
      </w:pPr>
      <w:r>
        <w:t>UDL Tip</w:t>
      </w:r>
    </w:p>
    <w:p w:rsidR="00801123" w:rsidP="00801123" w:rsidRDefault="00801123" w14:paraId="5050051C" w14:textId="38547BE5">
      <w:pPr>
        <w:pStyle w:val="LessonStepFeatureBoxText"/>
      </w:pPr>
      <w:r w:rsidRPr="00801123">
        <w:t>Providing Formative Feedback: Low-stakes check-ins like a game after a formal activity can help you uncover where students are getting “stuck” and identify which students might need more targeted support. Play a Phonics game that has students try to identify the vowel sounds, first in isolation, then in medial positions in words</w:t>
      </w:r>
      <w:r w:rsidR="00B95CF9">
        <w:t xml:space="preserve">. </w:t>
      </w:r>
      <w:r w:rsidR="00CB2807">
        <w:t>For example, the warmup game.</w:t>
      </w:r>
      <w:r w:rsidRPr="00CB2807" w:rsidR="00CB2807">
        <w:rPr>
          <w:rFonts w:ascii="Aptos" w:hAnsi="Aptos"/>
          <w:color w:val="000000"/>
          <w:sz w:val="22"/>
          <w:szCs w:val="22"/>
          <w:shd w:val="clear" w:color="auto" w:fill="FFFFFF"/>
        </w:rPr>
        <w:t xml:space="preserve"> </w:t>
      </w:r>
      <w:r w:rsidRPr="00CB2807" w:rsidR="00CB2807">
        <w:t>Try this with different vowel sounds to learn how individual students are progressing, as well as how the whole class is doing with specific sounds.  </w:t>
      </w:r>
    </w:p>
    <w:p w:rsidRPr="00DD7956" w:rsidR="00FE47B8" w:rsidP="00FE47B8" w:rsidRDefault="00FE47B8" w14:paraId="16C89D8B" w14:textId="77777777">
      <w:pPr>
        <w:pStyle w:val="LessonStep"/>
        <w:rPr>
          <w:b/>
          <w:bCs/>
          <w:lang w:val="en-US"/>
        </w:rPr>
      </w:pPr>
      <w:r w:rsidRPr="00DD7956">
        <w:rPr>
          <w:b/>
          <w:bCs/>
          <w:lang w:val="en-US"/>
        </w:rPr>
        <w:t>WITH THE PAGE</w:t>
      </w:r>
    </w:p>
    <w:p w:rsidR="00FE47B8" w:rsidP="00FE47B8" w:rsidRDefault="00FE47B8" w14:paraId="29509C10" w14:textId="29A77520">
      <w:pPr>
        <w:pStyle w:val="LessonStep"/>
        <w:rPr>
          <w:lang w:val="en-US"/>
        </w:rPr>
      </w:pPr>
      <w:r w:rsidRPr="0A31CAFA">
        <w:rPr>
          <w:lang w:val="en-US"/>
        </w:rPr>
        <w:t xml:space="preserve">1 Sing </w:t>
      </w:r>
      <w:r w:rsidRPr="00506883" w:rsidR="00506883">
        <w:rPr>
          <w:lang w:val="en-US"/>
        </w:rPr>
        <w:t>t</w:t>
      </w:r>
      <w:r w:rsidRPr="00506883">
        <w:rPr>
          <w:lang w:val="en-US"/>
        </w:rPr>
        <w:t>he</w:t>
      </w:r>
      <w:r w:rsidRPr="002A5A22">
        <w:rPr>
          <w:i/>
          <w:iCs/>
          <w:lang w:val="en-US"/>
        </w:rPr>
        <w:t xml:space="preserve"> Alphabet Song</w:t>
      </w:r>
      <w:r w:rsidRPr="0A31CAFA">
        <w:rPr>
          <w:lang w:val="en-US"/>
        </w:rPr>
        <w:t>.</w:t>
      </w:r>
    </w:p>
    <w:p w:rsidR="00FE47B8" w:rsidP="73B0064D" w:rsidRDefault="00220E77" w14:paraId="147FDEFE" w14:textId="361B0216">
      <w:pPr>
        <w:pStyle w:val="Normal"/>
        <w:rPr>
          <w:rFonts w:ascii="Aptos" w:hAnsi="Aptos" w:eastAsia="Aptos" w:cs="Arial"/>
        </w:rPr>
      </w:pPr>
      <w:r w:rsidRPr="73B0064D" w:rsidR="503FB95A">
        <w:rPr>
          <w:rFonts w:ascii="Aptos" w:hAnsi="Aptos" w:eastAsia="Aptos" w:cs="Aptos"/>
        </w:rPr>
        <w:t xml:space="preserve">Follow the </w:t>
      </w:r>
      <w:r w:rsidRPr="73B0064D" w:rsidR="503FB95A">
        <w:rPr>
          <w:rFonts w:ascii="Aptos" w:hAnsi="Aptos" w:eastAsia="Aptos" w:cs="Aptos"/>
          <w:i w:val="1"/>
          <w:iCs w:val="1"/>
        </w:rPr>
        <w:t>Alphabet Song</w:t>
      </w:r>
      <w:r w:rsidRPr="73B0064D" w:rsidR="503FB95A">
        <w:rPr>
          <w:rFonts w:ascii="Aptos" w:hAnsi="Aptos" w:eastAsia="Aptos" w:cs="Aptos"/>
        </w:rPr>
        <w:t xml:space="preserve"> routine. See TB p. 41. </w:t>
      </w:r>
      <w:r w:rsidRPr="73B0064D" w:rsidR="503FB95A">
        <w:rPr>
          <w:rFonts w:ascii="Aptos" w:hAnsi="Aptos" w:eastAsia="Aptos" w:cs="Aptos"/>
        </w:rPr>
        <w:t xml:space="preserve">Sing </w:t>
      </w:r>
      <w:r w:rsidRPr="73B0064D" w:rsidR="503FB95A">
        <w:rPr>
          <w:rFonts w:ascii="Aptos" w:hAnsi="Aptos" w:eastAsia="Aptos" w:cs="Aptos"/>
        </w:rPr>
        <w:t>the</w:t>
      </w:r>
      <w:r w:rsidRPr="73B0064D" w:rsidR="503FB95A">
        <w:rPr>
          <w:rFonts w:ascii="Aptos" w:hAnsi="Aptos" w:eastAsia="Aptos" w:cs="Aptos"/>
          <w:i w:val="1"/>
          <w:iCs w:val="1"/>
        </w:rPr>
        <w:t xml:space="preserve"> Alphabet Song.</w:t>
      </w:r>
      <w:r w:rsidRPr="73B0064D" w:rsidR="503FB95A">
        <w:rPr>
          <w:rFonts w:ascii="Aptos" w:hAnsi="Aptos" w:eastAsia="Aptos" w:cs="Aptos"/>
          <w:i w:val="1"/>
          <w:iCs w:val="1"/>
        </w:rPr>
        <w:t xml:space="preserve"> </w:t>
      </w:r>
      <w:r w:rsidRPr="73B0064D" w:rsidR="30D197DB">
        <w:rPr>
          <w:rFonts w:ascii="Aptos" w:hAnsi="Aptos" w:eastAsia="Aptos" w:cs="Aptos"/>
        </w:rPr>
        <w:t>Then, using the alphabet poster review some previously taught sounds</w:t>
      </w:r>
      <w:r w:rsidRPr="73B0064D" w:rsidR="03CBECDD">
        <w:rPr>
          <w:rFonts w:ascii="Aptos" w:hAnsi="Aptos" w:eastAsia="Aptos" w:cs="Aptos"/>
        </w:rPr>
        <w:t xml:space="preserve">, particularly </w:t>
      </w:r>
      <w:r w:rsidRPr="73B0064D" w:rsidR="03CBECDD">
        <w:rPr>
          <w:i w:val="1"/>
          <w:iCs w:val="1"/>
          <w:lang w:val="en-US"/>
        </w:rPr>
        <w:t>o, u, m, h, t, b, g</w:t>
      </w:r>
      <w:r w:rsidRPr="73B0064D" w:rsidR="30D197DB">
        <w:rPr>
          <w:rFonts w:ascii="Aptos" w:hAnsi="Aptos" w:eastAsia="Aptos" w:cs="Aptos"/>
        </w:rPr>
        <w:t>. Elicit words that have the target letter sounds.</w:t>
      </w:r>
    </w:p>
    <w:p w:rsidR="00FE47B8" w:rsidP="00FE47B8" w:rsidRDefault="00FE47B8" w14:paraId="089A6D33" w14:textId="77777777">
      <w:pPr>
        <w:pStyle w:val="LessonStep"/>
      </w:pPr>
      <w:r w:rsidR="7EE284BB">
        <w:rPr/>
        <w:t xml:space="preserve">2 Listen, point, and </w:t>
      </w:r>
      <w:proofErr w:type="gramStart"/>
      <w:r w:rsidR="7EE284BB">
        <w:rPr/>
        <w:t>say</w:t>
      </w:r>
      <w:proofErr w:type="gramEnd"/>
      <w:r w:rsidR="7EE284BB">
        <w:rPr/>
        <w:t>.</w:t>
      </w:r>
    </w:p>
    <w:p w:rsidR="00B646B9" w:rsidP="73B0064D" w:rsidRDefault="00B646B9" w14:paraId="156DE3E8" w14:textId="17CBFC4E">
      <w:pPr>
        <w:pStyle w:val="Normal"/>
      </w:pPr>
      <w:r w:rsidR="21A8B943">
        <w:rPr/>
        <w:t xml:space="preserve">Show or project the page. </w:t>
      </w:r>
      <w:r w:rsidR="2A66D8A3">
        <w:rPr/>
        <w:t xml:space="preserve">Ask students to look at the three pictures along the top of the page. Elicit what they see. Play </w:t>
      </w:r>
      <w:r w:rsidR="2A66D8A3">
        <w:rPr/>
        <w:t>track</w:t>
      </w:r>
      <w:r w:rsidR="2A66D8A3">
        <w:rPr/>
        <w:t xml:space="preserve"> 6.</w:t>
      </w:r>
      <w:r w:rsidR="6BD1AC58">
        <w:rPr/>
        <w:t>19</w:t>
      </w:r>
      <w:r w:rsidR="2A66D8A3">
        <w:rPr/>
        <w:t xml:space="preserve"> and have students listen and point to the pictures as they hear them. Ask students about the bold letter in the words. Then play the </w:t>
      </w:r>
      <w:r w:rsidR="11747594">
        <w:rPr/>
        <w:t>track</w:t>
      </w:r>
      <w:r w:rsidR="2A66D8A3">
        <w:rPr/>
        <w:t xml:space="preserve"> again. Pause and ask students to repeat what they hear, e.g. </w:t>
      </w:r>
      <w:r w:rsidR="50BEA98D">
        <w:rPr/>
        <w:t>mom. /o/, /o/, mom</w:t>
      </w:r>
      <w:r w:rsidR="2A66D8A3">
        <w:rPr/>
        <w:t>. Ask students if they know any other words that have this sound.</w:t>
      </w:r>
    </w:p>
    <w:p w:rsidR="00FE47B8" w:rsidP="00FE47B8" w:rsidRDefault="00FE47B8" w14:paraId="64C5B5AD" w14:textId="0E0DB3D2">
      <w:pPr>
        <w:pStyle w:val="LessonStep"/>
        <w:rPr>
          <w:color w:val="000000" w:themeColor="text1"/>
          <w:lang w:val="en-US"/>
        </w:rPr>
      </w:pPr>
      <w:r w:rsidRPr="0A31CAFA">
        <w:rPr>
          <w:color w:val="000000" w:themeColor="text1"/>
          <w:lang w:val="en-US"/>
        </w:rPr>
        <w:t>3 Find and say the words with /</w:t>
      </w:r>
      <w:r w:rsidR="004479B3">
        <w:rPr>
          <w:color w:val="000000" w:themeColor="text1"/>
          <w:lang w:val="en-US"/>
        </w:rPr>
        <w:t>o</w:t>
      </w:r>
      <w:r w:rsidRPr="0A31CAFA">
        <w:rPr>
          <w:color w:val="000000" w:themeColor="text1"/>
          <w:lang w:val="en-US"/>
        </w:rPr>
        <w:t>/ and /</w:t>
      </w:r>
      <w:r w:rsidR="004479B3">
        <w:rPr>
          <w:color w:val="000000" w:themeColor="text1"/>
          <w:lang w:val="en-US"/>
        </w:rPr>
        <w:t>u</w:t>
      </w:r>
      <w:r w:rsidRPr="0A31CAFA">
        <w:rPr>
          <w:color w:val="000000" w:themeColor="text1"/>
          <w:lang w:val="en-US"/>
        </w:rPr>
        <w:t>/.</w:t>
      </w:r>
    </w:p>
    <w:p w:rsidR="00FE47B8" w:rsidP="1C2D11D2" w:rsidRDefault="4315B1C5" w14:paraId="0FD7976D" w14:textId="73F23BF6">
      <w:pPr>
        <w:pBdr>
          <w:bottom w:val="none" w:color="000000" w:sz="0" w:space="0"/>
        </w:pBdr>
        <w:rPr>
          <w:rFonts w:ascii="Aptos" w:hAnsi="Aptos" w:eastAsia="Aptos" w:cs="Arial"/>
        </w:rPr>
      </w:pPr>
      <w:r w:rsidRPr="1C2D11D2">
        <w:rPr>
          <w:rFonts w:ascii="Aptos" w:hAnsi="Aptos" w:eastAsia="Aptos" w:cs="Aptos"/>
        </w:rPr>
        <w:t xml:space="preserve">Direct students to the large </w:t>
      </w:r>
      <w:r w:rsidR="00E512BE">
        <w:rPr>
          <w:rFonts w:ascii="Aptos" w:hAnsi="Aptos" w:eastAsia="Aptos" w:cs="Aptos"/>
        </w:rPr>
        <w:t>picture</w:t>
      </w:r>
      <w:r w:rsidRPr="1C2D11D2">
        <w:rPr>
          <w:rFonts w:ascii="Aptos" w:hAnsi="Aptos" w:eastAsia="Aptos" w:cs="Aptos"/>
        </w:rPr>
        <w:t>. Ask students what they can see. Help students find things with /</w:t>
      </w:r>
      <w:r w:rsidRPr="1C2D11D2" w:rsidR="3E0566D7">
        <w:rPr>
          <w:rFonts w:ascii="Aptos" w:hAnsi="Aptos" w:eastAsia="Aptos" w:cs="Aptos"/>
        </w:rPr>
        <w:t>o</w:t>
      </w:r>
      <w:r w:rsidRPr="1C2D11D2">
        <w:rPr>
          <w:rFonts w:ascii="Aptos" w:hAnsi="Aptos" w:eastAsia="Aptos" w:cs="Aptos"/>
        </w:rPr>
        <w:t>/ and /</w:t>
      </w:r>
      <w:r w:rsidRPr="1C2D11D2" w:rsidR="3E0566D7">
        <w:rPr>
          <w:rFonts w:ascii="Aptos" w:hAnsi="Aptos" w:eastAsia="Aptos" w:cs="Aptos"/>
        </w:rPr>
        <w:t>u</w:t>
      </w:r>
      <w:r w:rsidRPr="1C2D11D2">
        <w:rPr>
          <w:rFonts w:ascii="Aptos" w:hAnsi="Aptos" w:eastAsia="Aptos" w:cs="Aptos"/>
        </w:rPr>
        <w:t xml:space="preserve">/ in the </w:t>
      </w:r>
      <w:r w:rsidRPr="00D95FE9" w:rsidR="00D95FE9">
        <w:rPr>
          <w:lang w:val="en-US"/>
        </w:rPr>
        <w:t>picture</w:t>
      </w:r>
      <w:r w:rsidRPr="1C2D11D2">
        <w:rPr>
          <w:rFonts w:ascii="Aptos" w:hAnsi="Aptos" w:eastAsia="Aptos" w:cs="Aptos"/>
        </w:rPr>
        <w:t xml:space="preserve">. Play </w:t>
      </w:r>
      <w:r w:rsidR="00F05E61">
        <w:rPr>
          <w:rFonts w:ascii="Aptos" w:hAnsi="Aptos" w:eastAsia="Aptos" w:cs="Aptos"/>
        </w:rPr>
        <w:t>track</w:t>
      </w:r>
      <w:r w:rsidRPr="1C2D11D2">
        <w:rPr>
          <w:rFonts w:ascii="Aptos" w:hAnsi="Aptos" w:eastAsia="Aptos" w:cs="Aptos"/>
        </w:rPr>
        <w:t xml:space="preserve"> 6.</w:t>
      </w:r>
      <w:r w:rsidRPr="1C2D11D2" w:rsidR="3E0566D7">
        <w:rPr>
          <w:rFonts w:ascii="Aptos" w:hAnsi="Aptos" w:eastAsia="Aptos" w:cs="Aptos"/>
        </w:rPr>
        <w:t>19</w:t>
      </w:r>
      <w:r w:rsidRPr="1C2D11D2">
        <w:rPr>
          <w:rFonts w:ascii="Aptos" w:hAnsi="Aptos" w:eastAsia="Aptos" w:cs="Aptos"/>
        </w:rPr>
        <w:t xml:space="preserve"> again and have students point to the words in the </w:t>
      </w:r>
      <w:r w:rsidRPr="00D95FE9" w:rsidR="00D95FE9">
        <w:rPr>
          <w:lang w:val="en-US"/>
        </w:rPr>
        <w:t>picture</w:t>
      </w:r>
      <w:r w:rsidRPr="00D95FE9">
        <w:rPr>
          <w:rFonts w:ascii="Aptos" w:hAnsi="Aptos" w:eastAsia="Aptos" w:cs="Aptos"/>
        </w:rPr>
        <w:t>.</w:t>
      </w:r>
    </w:p>
    <w:p w:rsidRPr="00AD5BCD" w:rsidR="00CD1993" w:rsidP="00AD5BCD" w:rsidRDefault="006A1684" w14:paraId="22740CB7" w14:textId="77B1C733">
      <w:pPr>
        <w:pStyle w:val="Answerkey"/>
        <w:rPr>
          <w:rFonts w:cs="Arial"/>
        </w:rPr>
      </w:pPr>
      <w:r w:rsidR="12057399">
        <w:rPr/>
        <w:t>Answer:</w:t>
      </w:r>
      <w:r w:rsidR="78B003D5">
        <w:rPr/>
        <w:t xml:space="preserve"> </w:t>
      </w:r>
      <w:r w:rsidR="0FCB0DA5">
        <w:rPr/>
        <w:t>m</w:t>
      </w:r>
      <w:r w:rsidR="2894CD26">
        <w:rPr/>
        <w:t>om, hot, bu</w:t>
      </w:r>
      <w:r w:rsidR="3AB4A44E">
        <w:rPr/>
        <w:t>g. E</w:t>
      </w:r>
      <w:r w:rsidR="014076E0">
        <w:rPr/>
        <w:t xml:space="preserve">xtra words: </w:t>
      </w:r>
      <w:r w:rsidR="58213DE2">
        <w:rPr/>
        <w:t xml:space="preserve">sun, </w:t>
      </w:r>
      <w:r w:rsidR="0FCB0DA5">
        <w:rPr/>
        <w:t>under, umbrella</w:t>
      </w:r>
    </w:p>
    <w:p w:rsidR="00FE47B8" w:rsidP="00FE47B8" w:rsidRDefault="00FE47B8" w14:paraId="5CD8E173" w14:textId="1FCB42CB">
      <w:pPr>
        <w:pStyle w:val="LessonStep"/>
        <w:rPr>
          <w:color w:val="000000" w:themeColor="text1"/>
          <w:lang w:val="en-US"/>
        </w:rPr>
      </w:pPr>
      <w:r w:rsidRPr="0A31CAFA">
        <w:rPr>
          <w:color w:val="000000" w:themeColor="text1"/>
          <w:lang w:val="en-US"/>
        </w:rPr>
        <w:t xml:space="preserve">4 Color the </w:t>
      </w:r>
      <w:r w:rsidR="004479B3">
        <w:rPr>
          <w:color w:val="000000" w:themeColor="text1"/>
          <w:lang w:val="en-US"/>
        </w:rPr>
        <w:t>sun</w:t>
      </w:r>
      <w:r w:rsidRPr="0A31CAFA">
        <w:rPr>
          <w:color w:val="000000" w:themeColor="text1"/>
          <w:lang w:val="en-US"/>
        </w:rPr>
        <w:t>.</w:t>
      </w:r>
    </w:p>
    <w:p w:rsidR="00FE47B8" w:rsidP="00FE47B8" w:rsidRDefault="00FE47B8" w14:paraId="074DE31B" w14:textId="2EF342FB">
      <w:pPr>
        <w:pBdr>
          <w:bottom w:val="none" w:color="000000" w:sz="0" w:space="0"/>
        </w:pBdr>
        <w:rPr>
          <w:rFonts w:ascii="Aptos" w:hAnsi="Aptos" w:eastAsia="Aptos" w:cs="Aptos"/>
        </w:rPr>
      </w:pPr>
      <w:r w:rsidRPr="0A31CAFA">
        <w:rPr>
          <w:rFonts w:ascii="Aptos" w:hAnsi="Aptos" w:eastAsia="Aptos" w:cs="Aptos"/>
        </w:rPr>
        <w:t xml:space="preserve">Demonstrate the activity on the board. Have students </w:t>
      </w:r>
      <w:proofErr w:type="spellStart"/>
      <w:r w:rsidRPr="0A31CAFA">
        <w:rPr>
          <w:rFonts w:ascii="Aptos" w:hAnsi="Aptos" w:eastAsia="Aptos" w:cs="Aptos"/>
        </w:rPr>
        <w:t>color</w:t>
      </w:r>
      <w:proofErr w:type="spellEnd"/>
      <w:r w:rsidRPr="0A31CAFA">
        <w:rPr>
          <w:rFonts w:ascii="Aptos" w:hAnsi="Aptos" w:eastAsia="Aptos" w:cs="Aptos"/>
        </w:rPr>
        <w:t xml:space="preserve"> the </w:t>
      </w:r>
      <w:r w:rsidR="00ED0DBB">
        <w:rPr>
          <w:rFonts w:ascii="Aptos" w:hAnsi="Aptos" w:eastAsia="Aptos" w:cs="Aptos"/>
        </w:rPr>
        <w:t xml:space="preserve">sun </w:t>
      </w:r>
      <w:r w:rsidRPr="0A31CAFA">
        <w:rPr>
          <w:rFonts w:ascii="Aptos" w:hAnsi="Aptos" w:eastAsia="Aptos" w:cs="Aptos"/>
        </w:rPr>
        <w:t xml:space="preserve">with a </w:t>
      </w:r>
      <w:r w:rsidR="00ED0DBB">
        <w:rPr>
          <w:rFonts w:ascii="Aptos" w:hAnsi="Aptos" w:eastAsia="Aptos" w:cs="Aptos"/>
        </w:rPr>
        <w:t>yellow</w:t>
      </w:r>
      <w:r w:rsidRPr="0A31CAFA">
        <w:rPr>
          <w:rFonts w:ascii="Aptos" w:hAnsi="Aptos" w:eastAsia="Aptos" w:cs="Aptos"/>
        </w:rPr>
        <w:t xml:space="preserve"> crayon.</w:t>
      </w:r>
    </w:p>
    <w:p w:rsidR="00FE47B8" w:rsidP="00FE47B8" w:rsidRDefault="00FE47B8" w14:paraId="520E2C9E" w14:textId="5D7C2FD9">
      <w:pPr>
        <w:pStyle w:val="LessonStep"/>
        <w:rPr>
          <w:color w:val="000000" w:themeColor="text1"/>
          <w:lang w:val="en-US"/>
        </w:rPr>
      </w:pPr>
      <w:r w:rsidRPr="0A31CAFA">
        <w:rPr>
          <w:color w:val="000000" w:themeColor="text1"/>
          <w:lang w:val="en-US"/>
        </w:rPr>
        <w:t xml:space="preserve">5 Chant </w:t>
      </w:r>
      <w:r w:rsidR="004479B3">
        <w:rPr>
          <w:i/>
          <w:iCs/>
          <w:color w:val="000000" w:themeColor="text1"/>
          <w:lang w:val="en-US"/>
        </w:rPr>
        <w:t>Yum!</w:t>
      </w:r>
    </w:p>
    <w:p w:rsidR="00FE47B8" w:rsidP="1C2D11D2" w:rsidRDefault="4315B1C5" w14:paraId="04D290E1" w14:textId="7E21C6F9">
      <w:pPr>
        <w:pBdr>
          <w:bottom w:val="none" w:color="000000" w:sz="0" w:space="0"/>
        </w:pBdr>
        <w:rPr>
          <w:rFonts w:ascii="Aptos" w:hAnsi="Aptos" w:eastAsia="Aptos" w:cs="Aptos"/>
          <w:lang w:val="en-US"/>
        </w:rPr>
      </w:pPr>
      <w:r w:rsidRPr="1C2D11D2">
        <w:rPr>
          <w:lang w:val="en-US"/>
        </w:rPr>
        <w:t xml:space="preserve">Play </w:t>
      </w:r>
      <w:r w:rsidR="00F05E61">
        <w:rPr>
          <w:lang w:val="en-US"/>
        </w:rPr>
        <w:t>track</w:t>
      </w:r>
      <w:r w:rsidRPr="1C2D11D2">
        <w:rPr>
          <w:lang w:val="en-US"/>
        </w:rPr>
        <w:t xml:space="preserve"> 6.</w:t>
      </w:r>
      <w:r w:rsidRPr="1C2D11D2" w:rsidR="4F1DBE5A">
        <w:rPr>
          <w:lang w:val="en-US"/>
        </w:rPr>
        <w:t>20</w:t>
      </w:r>
      <w:r w:rsidRPr="1C2D11D2">
        <w:rPr>
          <w:lang w:val="en-US"/>
        </w:rPr>
        <w:t xml:space="preserve"> first and have students point to the items in the </w:t>
      </w:r>
      <w:r w:rsidRPr="00D95FE9">
        <w:rPr>
          <w:lang w:val="en-US"/>
        </w:rPr>
        <w:t>picture</w:t>
      </w:r>
      <w:r w:rsidRPr="1C2D11D2">
        <w:rPr>
          <w:lang w:val="en-US"/>
        </w:rPr>
        <w:t xml:space="preserve"> as they hear them in the chant. </w:t>
      </w:r>
      <w:r w:rsidRPr="1C2D11D2">
        <w:rPr>
          <w:rFonts w:ascii="Aptos" w:hAnsi="Aptos" w:eastAsia="Aptos" w:cs="Aptos"/>
          <w:lang w:val="en-US"/>
        </w:rPr>
        <w:t>Play the chant line by line for students to listen and repeat.</w:t>
      </w:r>
    </w:p>
    <w:p w:rsidR="002F7F2D" w:rsidP="002F7F2D" w:rsidRDefault="002F7F2D" w14:paraId="55611F4E" w14:textId="52134C53">
      <w:pPr>
        <w:pStyle w:val="LessonStepFeatureBox"/>
        <w:rPr>
          <w:lang w:val="en-US"/>
        </w:rPr>
      </w:pPr>
      <w:r>
        <w:rPr>
          <w:lang w:val="en-US"/>
        </w:rPr>
        <w:t>Phonics Tip</w:t>
      </w:r>
    </w:p>
    <w:p w:rsidR="002F7F2D" w:rsidP="002F7F2D" w:rsidRDefault="002F7F2D" w14:paraId="45106E62" w14:textId="2F0E9CE5">
      <w:pPr>
        <w:pStyle w:val="LessonStepFeatureBoxText"/>
      </w:pPr>
      <w:r w:rsidRPr="002F7F2D">
        <w:t xml:space="preserve">Blending: Continue to take things slowly and focus only on identifying the vowels in the middle of the words. After completing the lesson, go back to page 56 and have students find the word </w:t>
      </w:r>
      <w:r w:rsidRPr="002F7F2D">
        <w:rPr>
          <w:i/>
          <w:iCs/>
        </w:rPr>
        <w:t>Yum</w:t>
      </w:r>
      <w:r w:rsidRPr="002F7F2D">
        <w:t xml:space="preserve"> again in Ruby’s speech bubble in frame 6. Write it on the board and this time, have students identify the first, second, and third letters one at a time, while repeating the sounds. Say the sounds individually and then blend them together, with students repeating after you: </w:t>
      </w:r>
      <w:r w:rsidRPr="002F7F2D">
        <w:rPr>
          <w:i/>
          <w:iCs/>
        </w:rPr>
        <w:t>/y/-</w:t>
      </w:r>
      <w:proofErr w:type="gramStart"/>
      <w:r w:rsidRPr="002F7F2D">
        <w:rPr>
          <w:i/>
          <w:iCs/>
        </w:rPr>
        <w:t>/u/-/m/</w:t>
      </w:r>
      <w:proofErr w:type="gramEnd"/>
      <w:r w:rsidRPr="002F7F2D">
        <w:rPr>
          <w:i/>
          <w:iCs/>
        </w:rPr>
        <w:t>, /</w:t>
      </w:r>
      <w:proofErr w:type="spellStart"/>
      <w:r w:rsidRPr="002F7F2D">
        <w:rPr>
          <w:i/>
          <w:iCs/>
        </w:rPr>
        <w:t>yu</w:t>
      </w:r>
      <w:proofErr w:type="spellEnd"/>
      <w:r w:rsidRPr="002F7F2D">
        <w:rPr>
          <w:i/>
          <w:iCs/>
        </w:rPr>
        <w:t>/-/m/, /y/-/um/, /yum/</w:t>
      </w:r>
      <w:r w:rsidRPr="002F7F2D">
        <w:t>.</w:t>
      </w:r>
    </w:p>
    <w:p w:rsidR="00FE47B8" w:rsidP="00FE47B8" w:rsidRDefault="00FE47B8" w14:paraId="1D0CB54C" w14:textId="77777777">
      <w:pPr>
        <w:pStyle w:val="LessonStep"/>
        <w:rPr>
          <w:color w:val="000000" w:themeColor="text1"/>
          <w:lang w:val="en-US"/>
        </w:rPr>
      </w:pPr>
      <w:r w:rsidRPr="0A31CAFA">
        <w:rPr>
          <w:color w:val="000000" w:themeColor="text1"/>
          <w:lang w:val="en-US"/>
        </w:rPr>
        <w:t>6 Listen to Marco. How about you?</w:t>
      </w:r>
    </w:p>
    <w:p w:rsidR="00FE47B8" w:rsidP="00FE47B8" w:rsidRDefault="00FE47B8" w14:paraId="0B93E8DF" w14:textId="14E0B011">
      <w:pPr>
        <w:pBdr>
          <w:bottom w:val="none" w:color="000000" w:sz="0" w:space="0"/>
        </w:pBdr>
        <w:rPr>
          <w:rFonts w:ascii="Aptos" w:hAnsi="Aptos" w:eastAsia="Aptos" w:cs="Aptos"/>
          <w:lang w:val="en-US"/>
        </w:rPr>
      </w:pPr>
      <w:r w:rsidRPr="0A31CAFA">
        <w:rPr>
          <w:lang w:val="en-US"/>
        </w:rPr>
        <w:t>Draw students’ attention to</w:t>
      </w:r>
      <w:r w:rsidR="00B17962">
        <w:rPr>
          <w:lang w:val="en-US"/>
        </w:rPr>
        <w:t xml:space="preserve"> Marco</w:t>
      </w:r>
      <w:r w:rsidRPr="0A31CAFA">
        <w:rPr>
          <w:lang w:val="en-US"/>
        </w:rPr>
        <w:t xml:space="preserve"> </w:t>
      </w:r>
      <w:r w:rsidRPr="00B17962" w:rsidR="00B17962">
        <w:rPr>
          <w:lang w:val="en-US"/>
        </w:rPr>
        <w:t xml:space="preserve">and the </w:t>
      </w:r>
      <w:r w:rsidR="00B17962">
        <w:rPr>
          <w:lang w:val="en-US"/>
        </w:rPr>
        <w:t>cups</w:t>
      </w:r>
      <w:r w:rsidRPr="00B17962" w:rsidR="00B17962">
        <w:rPr>
          <w:lang w:val="en-US"/>
        </w:rPr>
        <w:t xml:space="preserve">. Show </w:t>
      </w:r>
      <w:r w:rsidR="00404766">
        <w:rPr>
          <w:lang w:val="en-US"/>
        </w:rPr>
        <w:t>a cup and w</w:t>
      </w:r>
      <w:r w:rsidRPr="00B17962" w:rsidR="00B17962">
        <w:rPr>
          <w:lang w:val="en-US"/>
        </w:rPr>
        <w:t xml:space="preserve">rite the word </w:t>
      </w:r>
      <w:r w:rsidRPr="00404766" w:rsidR="00B17962">
        <w:rPr>
          <w:i/>
          <w:iCs/>
          <w:lang w:val="en-US"/>
        </w:rPr>
        <w:t>c</w:t>
      </w:r>
      <w:r w:rsidRPr="00404766" w:rsidR="00404766">
        <w:rPr>
          <w:i/>
          <w:iCs/>
          <w:lang w:val="en-US"/>
        </w:rPr>
        <w:t>u</w:t>
      </w:r>
      <w:r w:rsidRPr="00404766" w:rsidR="00B17962">
        <w:rPr>
          <w:i/>
          <w:iCs/>
          <w:lang w:val="en-US"/>
        </w:rPr>
        <w:t>p</w:t>
      </w:r>
      <w:r w:rsidRPr="00B17962" w:rsidR="00B17962">
        <w:rPr>
          <w:lang w:val="en-US"/>
        </w:rPr>
        <w:t xml:space="preserve"> on the board. Sound out the letters and blend the word together with students.</w:t>
      </w:r>
      <w:r w:rsidRPr="0A31CAFA">
        <w:rPr>
          <w:lang w:val="en-US"/>
        </w:rPr>
        <w:t xml:space="preserve"> Play </w:t>
      </w:r>
      <w:r w:rsidR="00F05E61">
        <w:rPr>
          <w:lang w:val="en-US"/>
        </w:rPr>
        <w:t>track</w:t>
      </w:r>
      <w:r w:rsidRPr="0A31CAFA">
        <w:rPr>
          <w:lang w:val="en-US"/>
        </w:rPr>
        <w:t xml:space="preserve"> 6.</w:t>
      </w:r>
      <w:r w:rsidR="006048D5">
        <w:rPr>
          <w:lang w:val="en-US"/>
        </w:rPr>
        <w:t>21</w:t>
      </w:r>
      <w:r w:rsidRPr="0A31CAFA">
        <w:rPr>
          <w:lang w:val="en-US"/>
        </w:rPr>
        <w:t xml:space="preserve">. Students can follow the speech bubble as they listen. </w:t>
      </w:r>
    </w:p>
    <w:p w:rsidRPr="0030191A" w:rsidR="00D52970" w:rsidP="73B0064D" w:rsidRDefault="00D52970" w14:paraId="7DE1F25D" w14:textId="5967209A">
      <w:pPr>
        <w:pStyle w:val="Normal"/>
        <w:pBdr>
          <w:bottom w:val="none" w:color="000000" w:sz="0" w:space="0"/>
        </w:pBdr>
        <w:rPr>
          <w:rFonts w:ascii="Aptos" w:hAnsi="Aptos" w:eastAsia="Aptos" w:cs="Aptos"/>
          <w:lang w:val="en-US"/>
        </w:rPr>
      </w:pPr>
      <w:r w:rsidRPr="73B0064D" w:rsidR="4DF236C2">
        <w:rPr>
          <w:rFonts w:ascii="Aptos" w:hAnsi="Aptos" w:eastAsia="Aptos" w:cs="Aptos"/>
          <w:lang w:val="en-US"/>
        </w:rPr>
        <w:t>For Marco’s activity,</w:t>
      </w:r>
      <w:r w:rsidRPr="73B0064D" w:rsidR="13DC0282">
        <w:rPr>
          <w:rFonts w:ascii="Aptos" w:hAnsi="Aptos" w:eastAsia="Aptos" w:cs="Aptos"/>
          <w:lang w:val="en-US"/>
        </w:rPr>
        <w:t xml:space="preserve"> </w:t>
      </w:r>
      <w:r w:rsidRPr="73B0064D" w:rsidR="77F0C16C">
        <w:rPr>
          <w:rFonts w:ascii="Aptos" w:hAnsi="Aptos" w:eastAsia="Aptos" w:cs="Aptos"/>
          <w:b w:val="0"/>
          <w:bCs w:val="0"/>
          <w:i w:val="0"/>
          <w:iCs w:val="0"/>
          <w:caps w:val="0"/>
          <w:smallCaps w:val="0"/>
          <w:noProof w:val="0"/>
          <w:color w:val="000000" w:themeColor="text1" w:themeTint="FF" w:themeShade="FF"/>
          <w:sz w:val="22"/>
          <w:szCs w:val="22"/>
          <w:lang w:val="en-US"/>
        </w:rPr>
        <w:t xml:space="preserve">sound out the words </w:t>
      </w:r>
      <w:r w:rsidRPr="73B0064D" w:rsidR="77F0C16C">
        <w:rPr>
          <w:rFonts w:ascii="Aptos" w:hAnsi="Aptos" w:eastAsia="Aptos" w:cs="Aptos"/>
          <w:b w:val="0"/>
          <w:bCs w:val="0"/>
          <w:i w:val="1"/>
          <w:iCs w:val="1"/>
          <w:caps w:val="0"/>
          <w:smallCaps w:val="0"/>
          <w:noProof w:val="0"/>
          <w:color w:val="000000" w:themeColor="text1" w:themeTint="FF" w:themeShade="FF"/>
          <w:sz w:val="22"/>
          <w:szCs w:val="22"/>
          <w:lang w:val="en-US"/>
        </w:rPr>
        <w:t>mom, hot,</w:t>
      </w:r>
      <w:r w:rsidRPr="73B0064D" w:rsidR="77F0C16C">
        <w:rPr>
          <w:rFonts w:ascii="Aptos" w:hAnsi="Aptos" w:eastAsia="Aptos" w:cs="Aptos"/>
          <w:b w:val="0"/>
          <w:bCs w:val="0"/>
          <w:i w:val="0"/>
          <w:iCs w:val="0"/>
          <w:caps w:val="0"/>
          <w:smallCaps w:val="0"/>
          <w:noProof w:val="0"/>
          <w:color w:val="000000" w:themeColor="text1" w:themeTint="FF" w:themeShade="FF"/>
          <w:sz w:val="22"/>
          <w:szCs w:val="22"/>
          <w:lang w:val="en-US"/>
        </w:rPr>
        <w:t xml:space="preserve"> and </w:t>
      </w:r>
      <w:r w:rsidRPr="73B0064D" w:rsidR="77F0C16C">
        <w:rPr>
          <w:rFonts w:ascii="Aptos" w:hAnsi="Aptos" w:eastAsia="Aptos" w:cs="Aptos"/>
          <w:b w:val="0"/>
          <w:bCs w:val="0"/>
          <w:i w:val="1"/>
          <w:iCs w:val="1"/>
          <w:caps w:val="0"/>
          <w:smallCaps w:val="0"/>
          <w:noProof w:val="0"/>
          <w:color w:val="000000" w:themeColor="text1" w:themeTint="FF" w:themeShade="FF"/>
          <w:sz w:val="22"/>
          <w:szCs w:val="22"/>
          <w:lang w:val="en-US"/>
        </w:rPr>
        <w:t xml:space="preserve">bug </w:t>
      </w:r>
      <w:r w:rsidRPr="73B0064D" w:rsidR="77F0C16C">
        <w:rPr>
          <w:rFonts w:ascii="Aptos" w:hAnsi="Aptos" w:eastAsia="Aptos" w:cs="Aptos"/>
          <w:b w:val="0"/>
          <w:bCs w:val="0"/>
          <w:i w:val="0"/>
          <w:iCs w:val="0"/>
          <w:caps w:val="0"/>
          <w:smallCaps w:val="0"/>
          <w:noProof w:val="0"/>
          <w:color w:val="000000" w:themeColor="text1" w:themeTint="FF" w:themeShade="FF"/>
          <w:sz w:val="22"/>
          <w:szCs w:val="22"/>
          <w:lang w:val="en-US"/>
        </w:rPr>
        <w:t>for students to build with the caps. Guide students as they build the words and practice sounding them out together. You can expand this activity with more letters on caps to build other words with /</w:t>
      </w:r>
      <w:r w:rsidRPr="73B0064D" w:rsidR="25D617A5">
        <w:rPr>
          <w:rFonts w:ascii="Aptos" w:hAnsi="Aptos" w:eastAsia="Aptos" w:cs="Aptos"/>
          <w:b w:val="0"/>
          <w:bCs w:val="0"/>
          <w:i w:val="0"/>
          <w:iCs w:val="0"/>
          <w:caps w:val="0"/>
          <w:smallCaps w:val="0"/>
          <w:noProof w:val="0"/>
          <w:color w:val="000000" w:themeColor="text1" w:themeTint="FF" w:themeShade="FF"/>
          <w:sz w:val="22"/>
          <w:szCs w:val="22"/>
          <w:lang w:val="en-US"/>
        </w:rPr>
        <w:t>o</w:t>
      </w:r>
      <w:r w:rsidRPr="73B0064D" w:rsidR="77F0C16C">
        <w:rPr>
          <w:rFonts w:ascii="Aptos" w:hAnsi="Aptos" w:eastAsia="Aptos" w:cs="Aptos"/>
          <w:b w:val="0"/>
          <w:bCs w:val="0"/>
          <w:i w:val="0"/>
          <w:iCs w:val="0"/>
          <w:caps w:val="0"/>
          <w:smallCaps w:val="0"/>
          <w:noProof w:val="0"/>
          <w:color w:val="000000" w:themeColor="text1" w:themeTint="FF" w:themeShade="FF"/>
          <w:sz w:val="22"/>
          <w:szCs w:val="22"/>
          <w:lang w:val="en-US"/>
        </w:rPr>
        <w:t>/ or /</w:t>
      </w:r>
      <w:r w:rsidRPr="73B0064D" w:rsidR="0B7FFCEE">
        <w:rPr>
          <w:rFonts w:ascii="Aptos" w:hAnsi="Aptos" w:eastAsia="Aptos" w:cs="Aptos"/>
          <w:b w:val="0"/>
          <w:bCs w:val="0"/>
          <w:i w:val="0"/>
          <w:iCs w:val="0"/>
          <w:caps w:val="0"/>
          <w:smallCaps w:val="0"/>
          <w:noProof w:val="0"/>
          <w:color w:val="000000" w:themeColor="text1" w:themeTint="FF" w:themeShade="FF"/>
          <w:sz w:val="22"/>
          <w:szCs w:val="22"/>
          <w:lang w:val="en-US"/>
        </w:rPr>
        <w:t>u</w:t>
      </w:r>
      <w:r w:rsidRPr="73B0064D" w:rsidR="77F0C16C">
        <w:rPr>
          <w:rFonts w:ascii="Aptos" w:hAnsi="Aptos" w:eastAsia="Aptos" w:cs="Aptos"/>
          <w:b w:val="0"/>
          <w:bCs w:val="0"/>
          <w:i w:val="0"/>
          <w:iCs w:val="0"/>
          <w:caps w:val="0"/>
          <w:smallCaps w:val="0"/>
          <w:noProof w:val="0"/>
          <w:color w:val="000000" w:themeColor="text1" w:themeTint="FF" w:themeShade="FF"/>
          <w:sz w:val="22"/>
          <w:szCs w:val="22"/>
          <w:lang w:val="en-US"/>
        </w:rPr>
        <w:t xml:space="preserve">/ sounds, like </w:t>
      </w:r>
      <w:r w:rsidRPr="73B0064D" w:rsidR="30B94CB4">
        <w:rPr>
          <w:rFonts w:ascii="Aptos" w:hAnsi="Aptos" w:eastAsia="Aptos" w:cs="Aptos"/>
          <w:b w:val="0"/>
          <w:bCs w:val="0"/>
          <w:i w:val="1"/>
          <w:iCs w:val="1"/>
          <w:caps w:val="0"/>
          <w:smallCaps w:val="0"/>
          <w:noProof w:val="0"/>
          <w:color w:val="000000" w:themeColor="text1" w:themeTint="FF" w:themeShade="FF"/>
          <w:sz w:val="22"/>
          <w:szCs w:val="22"/>
          <w:lang w:val="en-US"/>
        </w:rPr>
        <w:t>yum</w:t>
      </w:r>
      <w:r w:rsidRPr="73B0064D" w:rsidR="77F0C16C">
        <w:rPr>
          <w:rFonts w:ascii="Aptos" w:hAnsi="Aptos" w:eastAsia="Aptos" w:cs="Aptos"/>
          <w:b w:val="0"/>
          <w:bCs w:val="0"/>
          <w:i w:val="1"/>
          <w:iCs w:val="1"/>
          <w:caps w:val="0"/>
          <w:smallCaps w:val="0"/>
          <w:noProof w:val="0"/>
          <w:color w:val="000000" w:themeColor="text1" w:themeTint="FF" w:themeShade="FF"/>
          <w:sz w:val="22"/>
          <w:szCs w:val="22"/>
          <w:lang w:val="en-US"/>
        </w:rPr>
        <w:t xml:space="preserve">, </w:t>
      </w:r>
      <w:r w:rsidRPr="73B0064D" w:rsidR="6378B796">
        <w:rPr>
          <w:rFonts w:ascii="Aptos" w:hAnsi="Aptos" w:eastAsia="Aptos" w:cs="Aptos"/>
          <w:b w:val="0"/>
          <w:bCs w:val="0"/>
          <w:i w:val="1"/>
          <w:iCs w:val="1"/>
          <w:caps w:val="0"/>
          <w:smallCaps w:val="0"/>
          <w:noProof w:val="0"/>
          <w:color w:val="000000" w:themeColor="text1" w:themeTint="FF" w:themeShade="FF"/>
          <w:sz w:val="22"/>
          <w:szCs w:val="22"/>
          <w:lang w:val="en-US"/>
        </w:rPr>
        <w:t>cup</w:t>
      </w:r>
      <w:r w:rsidRPr="73B0064D" w:rsidR="77F0C16C">
        <w:rPr>
          <w:rFonts w:ascii="Aptos" w:hAnsi="Aptos" w:eastAsia="Aptos" w:cs="Aptos"/>
          <w:b w:val="0"/>
          <w:bCs w:val="0"/>
          <w:i w:val="1"/>
          <w:iCs w:val="1"/>
          <w:caps w:val="0"/>
          <w:smallCaps w:val="0"/>
          <w:noProof w:val="0"/>
          <w:color w:val="000000" w:themeColor="text1" w:themeTint="FF" w:themeShade="FF"/>
          <w:sz w:val="22"/>
          <w:szCs w:val="22"/>
          <w:lang w:val="en-US"/>
        </w:rPr>
        <w:t xml:space="preserve">, </w:t>
      </w:r>
      <w:r w:rsidRPr="73B0064D" w:rsidR="29AE047A">
        <w:rPr>
          <w:rFonts w:ascii="Aptos" w:hAnsi="Aptos" w:eastAsia="Aptos" w:cs="Aptos"/>
          <w:b w:val="0"/>
          <w:bCs w:val="0"/>
          <w:i w:val="1"/>
          <w:iCs w:val="1"/>
          <w:caps w:val="0"/>
          <w:smallCaps w:val="0"/>
          <w:noProof w:val="0"/>
          <w:color w:val="000000" w:themeColor="text1" w:themeTint="FF" w:themeShade="FF"/>
          <w:sz w:val="22"/>
          <w:szCs w:val="22"/>
          <w:lang w:val="en-US"/>
        </w:rPr>
        <w:t>su</w:t>
      </w:r>
      <w:r w:rsidRPr="73B0064D" w:rsidR="77F0C16C">
        <w:rPr>
          <w:rFonts w:ascii="Aptos" w:hAnsi="Aptos" w:eastAsia="Aptos" w:cs="Aptos"/>
          <w:b w:val="0"/>
          <w:bCs w:val="0"/>
          <w:i w:val="1"/>
          <w:iCs w:val="1"/>
          <w:caps w:val="0"/>
          <w:smallCaps w:val="0"/>
          <w:noProof w:val="0"/>
          <w:color w:val="000000" w:themeColor="text1" w:themeTint="FF" w:themeShade="FF"/>
          <w:sz w:val="22"/>
          <w:szCs w:val="22"/>
          <w:lang w:val="en-US"/>
        </w:rPr>
        <w:t xml:space="preserve">n, </w:t>
      </w:r>
      <w:r w:rsidRPr="73B0064D" w:rsidR="6163B022">
        <w:rPr>
          <w:rFonts w:ascii="Aptos" w:hAnsi="Aptos" w:eastAsia="Aptos" w:cs="Aptos"/>
          <w:b w:val="0"/>
          <w:bCs w:val="0"/>
          <w:i w:val="1"/>
          <w:iCs w:val="1"/>
          <w:caps w:val="0"/>
          <w:smallCaps w:val="0"/>
          <w:noProof w:val="0"/>
          <w:color w:val="000000" w:themeColor="text1" w:themeTint="FF" w:themeShade="FF"/>
          <w:sz w:val="22"/>
          <w:szCs w:val="22"/>
          <w:lang w:val="en-US"/>
        </w:rPr>
        <w:t>box</w:t>
      </w:r>
      <w:r w:rsidRPr="73B0064D" w:rsidR="77F0C16C">
        <w:rPr>
          <w:rFonts w:ascii="Aptos" w:hAnsi="Aptos" w:eastAsia="Aptos" w:cs="Aptos"/>
          <w:b w:val="0"/>
          <w:bCs w:val="0"/>
          <w:i w:val="1"/>
          <w:iCs w:val="1"/>
          <w:caps w:val="0"/>
          <w:smallCaps w:val="0"/>
          <w:noProof w:val="0"/>
          <w:color w:val="000000" w:themeColor="text1" w:themeTint="FF" w:themeShade="FF"/>
          <w:sz w:val="22"/>
          <w:szCs w:val="22"/>
          <w:lang w:val="en-US"/>
        </w:rPr>
        <w:t xml:space="preserve">, </w:t>
      </w:r>
      <w:r w:rsidRPr="73B0064D" w:rsidR="2E112110">
        <w:rPr>
          <w:rFonts w:ascii="Aptos" w:hAnsi="Aptos" w:eastAsia="Aptos" w:cs="Aptos"/>
          <w:b w:val="0"/>
          <w:bCs w:val="0"/>
          <w:i w:val="1"/>
          <w:iCs w:val="1"/>
          <w:caps w:val="0"/>
          <w:smallCaps w:val="0"/>
          <w:noProof w:val="0"/>
          <w:color w:val="000000" w:themeColor="text1" w:themeTint="FF" w:themeShade="FF"/>
          <w:sz w:val="22"/>
          <w:szCs w:val="22"/>
          <w:lang w:val="en-US"/>
        </w:rPr>
        <w:t>hop</w:t>
      </w:r>
      <w:r w:rsidRPr="73B0064D" w:rsidR="77F0C16C">
        <w:rPr>
          <w:rFonts w:ascii="Aptos" w:hAnsi="Aptos" w:eastAsia="Aptos" w:cs="Aptos"/>
          <w:b w:val="0"/>
          <w:bCs w:val="0"/>
          <w:i w:val="1"/>
          <w:iCs w:val="1"/>
          <w:caps w:val="0"/>
          <w:smallCaps w:val="0"/>
          <w:noProof w:val="0"/>
          <w:color w:val="000000" w:themeColor="text1" w:themeTint="FF" w:themeShade="FF"/>
          <w:sz w:val="22"/>
          <w:szCs w:val="22"/>
          <w:lang w:val="en-US"/>
        </w:rPr>
        <w:t xml:space="preserve">, </w:t>
      </w:r>
      <w:r w:rsidRPr="73B0064D" w:rsidR="2B76677E">
        <w:rPr>
          <w:rFonts w:ascii="Aptos" w:hAnsi="Aptos" w:eastAsia="Aptos" w:cs="Aptos"/>
          <w:b w:val="0"/>
          <w:bCs w:val="0"/>
          <w:i w:val="1"/>
          <w:iCs w:val="1"/>
          <w:caps w:val="0"/>
          <w:smallCaps w:val="0"/>
          <w:noProof w:val="0"/>
          <w:color w:val="000000" w:themeColor="text1" w:themeTint="FF" w:themeShade="FF"/>
          <w:sz w:val="22"/>
          <w:szCs w:val="22"/>
          <w:lang w:val="en-US"/>
        </w:rPr>
        <w:t>fun</w:t>
      </w:r>
      <w:r w:rsidRPr="73B0064D" w:rsidR="77F0C16C">
        <w:rPr>
          <w:rFonts w:ascii="Aptos" w:hAnsi="Aptos" w:eastAsia="Aptos" w:cs="Aptos"/>
          <w:b w:val="0"/>
          <w:bCs w:val="0"/>
          <w:i w:val="1"/>
          <w:iCs w:val="1"/>
          <w:caps w:val="0"/>
          <w:smallCaps w:val="0"/>
          <w:noProof w:val="0"/>
          <w:color w:val="000000" w:themeColor="text1" w:themeTint="FF" w:themeShade="FF"/>
          <w:sz w:val="22"/>
          <w:szCs w:val="22"/>
          <w:lang w:val="en-US"/>
        </w:rPr>
        <w:t>,</w:t>
      </w:r>
      <w:r w:rsidRPr="73B0064D" w:rsidR="77F0C16C">
        <w:rPr>
          <w:rFonts w:ascii="Aptos" w:hAnsi="Aptos" w:eastAsia="Aptos" w:cs="Aptos"/>
          <w:b w:val="0"/>
          <w:bCs w:val="0"/>
          <w:i w:val="1"/>
          <w:iCs w:val="1"/>
          <w:caps w:val="0"/>
          <w:smallCaps w:val="0"/>
          <w:noProof w:val="0"/>
          <w:color w:val="000000" w:themeColor="text1" w:themeTint="FF" w:themeShade="FF"/>
          <w:sz w:val="22"/>
          <w:szCs w:val="22"/>
          <w:lang w:val="en-US"/>
        </w:rPr>
        <w:t xml:space="preserve"> </w:t>
      </w:r>
      <w:r w:rsidRPr="73B0064D" w:rsidR="77F0C16C">
        <w:rPr>
          <w:rFonts w:ascii="Aptos" w:hAnsi="Aptos" w:eastAsia="Aptos" w:cs="Aptos"/>
          <w:b w:val="0"/>
          <w:bCs w:val="0"/>
          <w:i w:val="0"/>
          <w:iCs w:val="0"/>
          <w:caps w:val="0"/>
          <w:smallCaps w:val="0"/>
          <w:noProof w:val="0"/>
          <w:color w:val="000000" w:themeColor="text1" w:themeTint="FF" w:themeShade="FF"/>
          <w:sz w:val="22"/>
          <w:szCs w:val="22"/>
          <w:lang w:val="en-US"/>
        </w:rPr>
        <w:t xml:space="preserve">or </w:t>
      </w:r>
      <w:r w:rsidRPr="73B0064D" w:rsidR="321F5717">
        <w:rPr>
          <w:rFonts w:ascii="Aptos" w:hAnsi="Aptos" w:eastAsia="Aptos" w:cs="Aptos"/>
          <w:b w:val="0"/>
          <w:bCs w:val="0"/>
          <w:i w:val="1"/>
          <w:iCs w:val="1"/>
          <w:caps w:val="0"/>
          <w:smallCaps w:val="0"/>
          <w:noProof w:val="0"/>
          <w:color w:val="000000" w:themeColor="text1" w:themeTint="FF" w:themeShade="FF"/>
          <w:sz w:val="22"/>
          <w:szCs w:val="22"/>
          <w:lang w:val="en-US"/>
        </w:rPr>
        <w:t>fox</w:t>
      </w:r>
      <w:r w:rsidRPr="73B0064D" w:rsidR="13DC0282">
        <w:rPr>
          <w:rFonts w:ascii="Aptos" w:hAnsi="Aptos" w:eastAsia="Aptos" w:cs="Aptos"/>
          <w:lang w:val="en-US"/>
        </w:rPr>
        <w:t>.</w:t>
      </w:r>
    </w:p>
    <w:p w:rsidR="00FE47B8" w:rsidP="00FE47B8" w:rsidRDefault="00FE47B8" w14:paraId="445978B2" w14:textId="77777777">
      <w:pPr>
        <w:pStyle w:val="LessonStep"/>
        <w:rPr>
          <w:b/>
          <w:bCs/>
        </w:rPr>
      </w:pPr>
      <w:r w:rsidRPr="0A31CAFA">
        <w:rPr>
          <w:b/>
          <w:bCs/>
        </w:rPr>
        <w:t>AFTER THE PAGE</w:t>
      </w:r>
    </w:p>
    <w:p w:rsidR="00A34A5E" w:rsidP="00A34A5E" w:rsidRDefault="00A34A5E" w14:paraId="6030C439" w14:textId="77777777">
      <w:pPr>
        <w:pStyle w:val="LessonStep"/>
      </w:pPr>
      <w:r>
        <w:t>Cooldown</w:t>
      </w:r>
    </w:p>
    <w:p w:rsidRPr="000732BF" w:rsidR="00A34A5E" w:rsidP="00A34A5E" w:rsidRDefault="00A34A5E" w14:paraId="49E4BB3D" w14:textId="5911137E">
      <w:r w:rsidR="49BFB44C">
        <w:rPr/>
        <w:t>Write the vowels a, e, i, o, and u</w:t>
      </w:r>
      <w:r w:rsidR="51285354">
        <w:rPr/>
        <w:t xml:space="preserve"> </w:t>
      </w:r>
      <w:r w:rsidR="51285354">
        <w:rPr/>
        <w:t xml:space="preserve">on the board. </w:t>
      </w:r>
      <w:r w:rsidR="04C34A86">
        <w:rPr/>
        <w:t>Say</w:t>
      </w:r>
      <w:r w:rsidR="51285354">
        <w:rPr/>
        <w:t xml:space="preserve"> a </w:t>
      </w:r>
      <w:r w:rsidR="566524B1">
        <w:rPr/>
        <w:t xml:space="preserve">CVC </w:t>
      </w:r>
      <w:r w:rsidR="51285354">
        <w:rPr/>
        <w:t xml:space="preserve">word and say the sounds that form it. Have the students touch, hit with a flyswatter, or throw a ball at the correct </w:t>
      </w:r>
      <w:r w:rsidR="1A37BE0E">
        <w:rPr/>
        <w:t>letter for the middle sound</w:t>
      </w:r>
      <w:r w:rsidR="51285354">
        <w:rPr/>
        <w:t>.</w:t>
      </w:r>
      <w:r w:rsidR="0E146EA4">
        <w:rPr/>
        <w:t xml:space="preserve"> Or choose an activity from the </w:t>
      </w:r>
      <w:r w:rsidRPr="73B0064D" w:rsidR="0E146EA4">
        <w:rPr>
          <w:i w:val="1"/>
          <w:iCs w:val="1"/>
        </w:rPr>
        <w:t>Literacy and Phonics</w:t>
      </w:r>
      <w:r w:rsidRPr="73B0064D" w:rsidR="0E146EA4">
        <w:rPr>
          <w:i w:val="1"/>
          <w:iCs w:val="1"/>
        </w:rPr>
        <w:t xml:space="preserve"> Activity Bank</w:t>
      </w:r>
      <w:r w:rsidR="0E146EA4">
        <w:rPr/>
        <w:t>. See TB p. 66.</w:t>
      </w:r>
    </w:p>
    <w:p w:rsidR="00FE47B8" w:rsidP="00FE47B8" w:rsidRDefault="00FE47B8" w14:paraId="7A75054F" w14:textId="3FD32F04">
      <w:pPr>
        <w:pStyle w:val="LessonStep"/>
      </w:pPr>
      <w:r>
        <w:t xml:space="preserve">Activity Book p. 77 – Phonics Booklet: </w:t>
      </w:r>
      <w:r w:rsidRPr="0A31CAFA">
        <w:rPr>
          <w:i/>
          <w:iCs/>
        </w:rPr>
        <w:t xml:space="preserve">My </w:t>
      </w:r>
      <w:r w:rsidR="002406A6">
        <w:rPr>
          <w:i/>
          <w:iCs/>
        </w:rPr>
        <w:t>o and u</w:t>
      </w:r>
      <w:r w:rsidRPr="0A31CAFA">
        <w:rPr>
          <w:i/>
          <w:iCs/>
        </w:rPr>
        <w:t xml:space="preserve"> Book</w:t>
      </w:r>
    </w:p>
    <w:p w:rsidR="00FE47B8" w:rsidP="007C05E6" w:rsidRDefault="00FE47B8" w14:paraId="7659B469" w14:textId="384EC275">
      <w:pPr>
        <w:rPr>
          <w:lang w:val="en-US"/>
        </w:rPr>
      </w:pPr>
      <w:r w:rsidRPr="0A31CAFA">
        <w:rPr>
          <w:lang w:val="en-US"/>
        </w:rPr>
        <w:t xml:space="preserve">1 Cut and fold. Write your name. 2 Point and </w:t>
      </w:r>
      <w:proofErr w:type="gramStart"/>
      <w:r w:rsidRPr="0A31CAFA">
        <w:rPr>
          <w:lang w:val="en-US"/>
        </w:rPr>
        <w:t>say</w:t>
      </w:r>
      <w:proofErr w:type="gramEnd"/>
      <w:r w:rsidRPr="0A31CAFA">
        <w:rPr>
          <w:lang w:val="en-US"/>
        </w:rPr>
        <w:t xml:space="preserve">. 3 Color. 4 Chant </w:t>
      </w:r>
      <w:r w:rsidR="002406A6">
        <w:rPr>
          <w:i/>
          <w:iCs/>
          <w:lang w:val="en-US"/>
        </w:rPr>
        <w:t>Yum!</w:t>
      </w:r>
    </w:p>
    <w:p w:rsidR="00FE47B8" w:rsidP="00FE47B8" w:rsidRDefault="00FE47B8" w14:paraId="2B7CBFCE" w14:textId="64A39C79">
      <w:pPr>
        <w:pStyle w:val="LessonStep"/>
      </w:pPr>
      <w:r>
        <w:t>Literacy and SEL Pad</w:t>
      </w:r>
      <w:r w:rsidR="00AB0723">
        <w:t xml:space="preserve"> p. </w:t>
      </w:r>
      <w:r w:rsidR="006F1E14">
        <w:t>60</w:t>
      </w:r>
    </w:p>
    <w:p w:rsidR="00FE47B8" w:rsidP="00FE47B8" w:rsidRDefault="00FE47B8" w14:paraId="6BD700A0" w14:textId="2DC49C25">
      <w:pPr>
        <w:rPr>
          <w:rFonts w:ascii="Aptos" w:hAnsi="Aptos" w:eastAsia="Aptos" w:cs="Aptos"/>
          <w:i/>
          <w:iCs/>
          <w:color w:val="000000" w:themeColor="text1"/>
        </w:rPr>
      </w:pPr>
      <w:r w:rsidRPr="0A31CAFA">
        <w:rPr>
          <w:rFonts w:ascii="Aptos" w:hAnsi="Aptos" w:eastAsia="Aptos" w:cs="Aptos"/>
          <w:color w:val="000000" w:themeColor="text1"/>
        </w:rPr>
        <w:t xml:space="preserve"> </w:t>
      </w:r>
      <w:r w:rsidR="00C262F5">
        <w:rPr>
          <w:rFonts w:ascii="Aptos" w:hAnsi="Aptos" w:eastAsia="Aptos" w:cs="Aptos"/>
          <w:color w:val="000000" w:themeColor="text1"/>
        </w:rPr>
        <w:t xml:space="preserve">1 Say the letters and sounds. 2 Trace o and u. 3 Point and </w:t>
      </w:r>
      <w:proofErr w:type="gramStart"/>
      <w:r w:rsidR="00C262F5">
        <w:rPr>
          <w:rFonts w:ascii="Aptos" w:hAnsi="Aptos" w:eastAsia="Aptos" w:cs="Aptos"/>
          <w:color w:val="000000" w:themeColor="text1"/>
        </w:rPr>
        <w:t>say</w:t>
      </w:r>
      <w:proofErr w:type="gramEnd"/>
      <w:r w:rsidR="00C262F5">
        <w:rPr>
          <w:rFonts w:ascii="Aptos" w:hAnsi="Aptos" w:eastAsia="Aptos" w:cs="Aptos"/>
          <w:color w:val="000000" w:themeColor="text1"/>
        </w:rPr>
        <w:t xml:space="preserve">. Write the missing letters. </w:t>
      </w:r>
      <w:r w:rsidR="0090275C">
        <w:rPr>
          <w:rFonts w:ascii="Aptos" w:hAnsi="Aptos" w:eastAsia="Aptos" w:cs="Aptos"/>
          <w:color w:val="000000" w:themeColor="text1"/>
        </w:rPr>
        <w:t>4 T</w:t>
      </w:r>
      <w:r w:rsidR="00483B98">
        <w:rPr>
          <w:rFonts w:ascii="Aptos" w:hAnsi="Aptos" w:eastAsia="Aptos" w:cs="Aptos"/>
          <w:color w:val="000000" w:themeColor="text1"/>
        </w:rPr>
        <w:t xml:space="preserve">race. 5 </w:t>
      </w:r>
      <w:proofErr w:type="spellStart"/>
      <w:r w:rsidR="00483B98">
        <w:rPr>
          <w:rFonts w:ascii="Aptos" w:hAnsi="Aptos" w:eastAsia="Aptos" w:cs="Aptos"/>
          <w:color w:val="000000" w:themeColor="text1"/>
        </w:rPr>
        <w:t>Color</w:t>
      </w:r>
      <w:proofErr w:type="spellEnd"/>
      <w:r w:rsidR="00483B98">
        <w:rPr>
          <w:rFonts w:ascii="Aptos" w:hAnsi="Aptos" w:eastAsia="Aptos" w:cs="Aptos"/>
          <w:color w:val="000000" w:themeColor="text1"/>
        </w:rPr>
        <w:t xml:space="preserve"> the pictures.</w:t>
      </w:r>
      <w:r w:rsidR="00647EA0">
        <w:rPr>
          <w:rFonts w:ascii="Aptos" w:hAnsi="Aptos" w:eastAsia="Aptos" w:cs="Aptos"/>
          <w:color w:val="000000" w:themeColor="text1"/>
        </w:rPr>
        <w:t xml:space="preserve"> 6 Chant </w:t>
      </w:r>
      <w:r w:rsidRPr="00647EA0" w:rsidR="00647EA0">
        <w:rPr>
          <w:rFonts w:ascii="Aptos" w:hAnsi="Aptos" w:eastAsia="Aptos" w:cs="Aptos"/>
          <w:i/>
          <w:iCs/>
          <w:color w:val="000000" w:themeColor="text1"/>
        </w:rPr>
        <w:t>Yum!</w:t>
      </w:r>
    </w:p>
    <w:p w:rsidRPr="00702A48" w:rsidR="00FE47B8" w:rsidP="007C05E6" w:rsidRDefault="00F05E61" w14:paraId="43FCB4A7" w14:textId="21CD28E5">
      <w:pPr>
        <w:pStyle w:val="AudioscriptHead"/>
        <w:rPr>
          <w:b/>
          <w:bCs/>
          <w:lang w:val="es-MX"/>
        </w:rPr>
      </w:pPr>
      <w:r w:rsidRPr="73B0064D" w:rsidR="75F0182C">
        <w:rPr>
          <w:lang w:val="es-MX"/>
        </w:rPr>
        <w:t>Audioscripts</w:t>
      </w:r>
    </w:p>
    <w:p w:rsidR="73B0064D" w:rsidP="73B0064D" w:rsidRDefault="73B0064D" w14:paraId="5C10E61A" w14:textId="4F4A0F1D">
      <w:pPr>
        <w:pStyle w:val="AudioscriptTrack"/>
        <w:rPr>
          <w:lang w:val="es-MX"/>
        </w:rPr>
      </w:pPr>
    </w:p>
    <w:p w:rsidRPr="00702A48" w:rsidR="00FE47B8" w:rsidP="007C05E6" w:rsidRDefault="007C05E6" w14:paraId="50AB379E" w14:textId="65A92E28">
      <w:pPr>
        <w:pStyle w:val="AudioscriptTrack"/>
        <w:rPr>
          <w:lang w:val="es-MX"/>
        </w:rPr>
      </w:pPr>
      <w:proofErr w:type="spellStart"/>
      <w:r w:rsidRPr="00702A48">
        <w:rPr>
          <w:lang w:val="es-MX"/>
        </w:rPr>
        <w:t>Track</w:t>
      </w:r>
      <w:proofErr w:type="spellEnd"/>
      <w:r w:rsidRPr="00702A48">
        <w:rPr>
          <w:lang w:val="es-MX"/>
        </w:rPr>
        <w:t xml:space="preserve"> </w:t>
      </w:r>
      <w:r w:rsidRPr="00702A48" w:rsidR="00FE47B8">
        <w:rPr>
          <w:lang w:val="es-MX"/>
        </w:rPr>
        <w:t>6.07</w:t>
      </w:r>
    </w:p>
    <w:p w:rsidRPr="00702A48" w:rsidR="00C35920" w:rsidP="00952DCB" w:rsidRDefault="00C35920" w14:paraId="2B724FE2" w14:textId="59FAB40E">
      <w:pPr>
        <w:pStyle w:val="AudioscriptBody"/>
        <w:rPr>
          <w:lang w:val="es-MX"/>
        </w:rPr>
      </w:pPr>
      <w:proofErr w:type="spellStart"/>
      <w:r w:rsidRPr="00702A48">
        <w:rPr>
          <w:lang w:val="es-MX"/>
        </w:rPr>
        <w:t>Mom</w:t>
      </w:r>
      <w:proofErr w:type="spellEnd"/>
      <w:r w:rsidRPr="00702A48">
        <w:rPr>
          <w:lang w:val="es-MX"/>
        </w:rPr>
        <w:t xml:space="preserve">. /o/, /o/, </w:t>
      </w:r>
      <w:proofErr w:type="spellStart"/>
      <w:r w:rsidRPr="00702A48">
        <w:rPr>
          <w:lang w:val="es-MX"/>
        </w:rPr>
        <w:t>mom</w:t>
      </w:r>
      <w:proofErr w:type="spellEnd"/>
      <w:r w:rsidRPr="00702A48">
        <w:rPr>
          <w:lang w:val="es-MX"/>
        </w:rPr>
        <w:t>.</w:t>
      </w:r>
      <w:r w:rsidR="00952DCB">
        <w:rPr>
          <w:lang w:val="es-MX"/>
        </w:rPr>
        <w:tab/>
      </w:r>
      <w:r w:rsidR="00952DCB">
        <w:rPr>
          <w:lang w:val="es-MX"/>
        </w:rPr>
        <w:tab/>
      </w:r>
      <w:r w:rsidRPr="00702A48">
        <w:rPr>
          <w:lang w:val="es-MX"/>
        </w:rPr>
        <w:t xml:space="preserve">Hot. /o/, /o/, </w:t>
      </w:r>
      <w:proofErr w:type="spellStart"/>
      <w:r w:rsidRPr="00702A48">
        <w:rPr>
          <w:lang w:val="es-MX"/>
        </w:rPr>
        <w:t>hot</w:t>
      </w:r>
      <w:proofErr w:type="spellEnd"/>
      <w:r w:rsidRPr="00702A48">
        <w:rPr>
          <w:lang w:val="es-MX"/>
        </w:rPr>
        <w:t>.</w:t>
      </w:r>
      <w:r w:rsidR="00952DCB">
        <w:rPr>
          <w:lang w:val="es-MX"/>
        </w:rPr>
        <w:tab/>
      </w:r>
      <w:r w:rsidRPr="00702A48">
        <w:rPr>
          <w:lang w:val="es-MX"/>
        </w:rPr>
        <w:t>Bug. /u/, /u/, bug.</w:t>
      </w:r>
    </w:p>
    <w:p w:rsidRPr="00702A48" w:rsidR="00C35920" w:rsidP="00FE47B8" w:rsidRDefault="00C35920" w14:paraId="0B4714AE" w14:textId="77777777">
      <w:pPr>
        <w:rPr>
          <w:lang w:val="es-MX"/>
        </w:rPr>
      </w:pPr>
    </w:p>
    <w:p w:rsidRPr="00702A48" w:rsidR="00FE47B8" w:rsidP="007C05E6" w:rsidRDefault="007C05E6" w14:paraId="71E6D75C" w14:textId="37DC4E1D">
      <w:pPr>
        <w:pStyle w:val="AudioscriptTrack"/>
        <w:rPr>
          <w:lang w:val="es-MX"/>
        </w:rPr>
      </w:pPr>
      <w:proofErr w:type="spellStart"/>
      <w:r w:rsidRPr="00702A48">
        <w:rPr>
          <w:lang w:val="es-MX"/>
        </w:rPr>
        <w:t>Track</w:t>
      </w:r>
      <w:proofErr w:type="spellEnd"/>
      <w:r w:rsidRPr="00702A48">
        <w:rPr>
          <w:lang w:val="es-MX"/>
        </w:rPr>
        <w:t xml:space="preserve"> </w:t>
      </w:r>
      <w:r w:rsidRPr="00702A48" w:rsidR="00FE47B8">
        <w:rPr>
          <w:lang w:val="es-MX"/>
        </w:rPr>
        <w:t>6.08</w:t>
      </w:r>
    </w:p>
    <w:p w:rsidRPr="00952DCB" w:rsidR="00D33EAA" w:rsidP="007C05E6" w:rsidRDefault="00D33EAA" w14:paraId="337C76A4" w14:textId="57B80375">
      <w:pPr>
        <w:pStyle w:val="AudioscriptBody"/>
        <w:rPr>
          <w:b/>
          <w:bCs/>
        </w:rPr>
      </w:pPr>
      <w:r w:rsidRPr="00952DCB">
        <w:rPr>
          <w:b/>
          <w:bCs/>
        </w:rPr>
        <w:t>Yum! </w:t>
      </w:r>
    </w:p>
    <w:p w:rsidRPr="00D33EAA" w:rsidR="00D33EAA" w:rsidP="007C05E6" w:rsidRDefault="00D33EAA" w14:paraId="48E03AA2" w14:textId="77777777">
      <w:pPr>
        <w:pStyle w:val="AudioscriptBody"/>
      </w:pPr>
      <w:r w:rsidRPr="00D33EAA">
        <w:t>Mom and I sit, </w:t>
      </w:r>
    </w:p>
    <w:p w:rsidRPr="00D33EAA" w:rsidR="00D33EAA" w:rsidP="007C05E6" w:rsidRDefault="00D33EAA" w14:paraId="5D363683" w14:textId="77777777">
      <w:pPr>
        <w:pStyle w:val="AudioscriptBody"/>
      </w:pPr>
      <w:r w:rsidRPr="00D33EAA">
        <w:t>under an umbrella. </w:t>
      </w:r>
    </w:p>
    <w:p w:rsidRPr="00D33EAA" w:rsidR="00D33EAA" w:rsidP="007C05E6" w:rsidRDefault="00D33EAA" w14:paraId="03D61B62" w14:textId="77777777">
      <w:pPr>
        <w:pStyle w:val="AudioscriptBody"/>
      </w:pPr>
      <w:r w:rsidRPr="00D33EAA">
        <w:t>Look! There’s a bug. </w:t>
      </w:r>
    </w:p>
    <w:p w:rsidRPr="00D33EAA" w:rsidR="00D33EAA" w:rsidP="007C05E6" w:rsidRDefault="00D33EAA" w14:paraId="47E51F45" w14:textId="77777777">
      <w:pPr>
        <w:pStyle w:val="AudioscriptBody"/>
      </w:pPr>
      <w:r w:rsidRPr="00D33EAA">
        <w:t>A bug! </w:t>
      </w:r>
    </w:p>
    <w:p w:rsidRPr="00D33EAA" w:rsidR="00D33EAA" w:rsidP="007C05E6" w:rsidRDefault="00D33EAA" w14:paraId="3BED7B66" w14:textId="77777777">
      <w:pPr>
        <w:pStyle w:val="AudioscriptBody"/>
      </w:pPr>
      <w:r w:rsidRPr="00D33EAA">
        <w:t>In the hot sun, </w:t>
      </w:r>
    </w:p>
    <w:p w:rsidRPr="00D33EAA" w:rsidR="00D33EAA" w:rsidP="007C05E6" w:rsidRDefault="00D33EAA" w14:paraId="20A3D006" w14:textId="77777777">
      <w:pPr>
        <w:pStyle w:val="AudioscriptBody"/>
      </w:pPr>
      <w:r w:rsidRPr="00D33EAA">
        <w:t>Hot sun! </w:t>
      </w:r>
    </w:p>
    <w:p w:rsidRPr="00D33EAA" w:rsidR="00D33EAA" w:rsidP="007C05E6" w:rsidRDefault="00D33EAA" w14:paraId="47703319" w14:textId="77777777">
      <w:pPr>
        <w:pStyle w:val="AudioscriptBody"/>
      </w:pPr>
      <w:r w:rsidRPr="00D33EAA">
        <w:t>We sip coconut water.  </w:t>
      </w:r>
    </w:p>
    <w:p w:rsidRPr="00D33EAA" w:rsidR="007C05E6" w:rsidP="007C05E6" w:rsidRDefault="00D33EAA" w14:paraId="36651369" w14:textId="77777777">
      <w:pPr>
        <w:pStyle w:val="AudioscriptBody"/>
        <w:rPr>
          <w:lang w:val="es-MX"/>
        </w:rPr>
      </w:pPr>
      <w:proofErr w:type="spellStart"/>
      <w:r w:rsidRPr="00D33EAA">
        <w:rPr>
          <w:lang w:val="es-MX"/>
        </w:rPr>
        <w:t>Yum</w:t>
      </w:r>
      <w:proofErr w:type="spellEnd"/>
      <w:r w:rsidRPr="00D33EAA">
        <w:rPr>
          <w:lang w:val="es-MX"/>
        </w:rPr>
        <w:t xml:space="preserve">! </w:t>
      </w:r>
      <w:proofErr w:type="spellStart"/>
      <w:r w:rsidRPr="00D33EAA">
        <w:rPr>
          <w:lang w:val="es-MX"/>
        </w:rPr>
        <w:t>Yum</w:t>
      </w:r>
      <w:proofErr w:type="spellEnd"/>
      <w:r w:rsidRPr="00D33EAA">
        <w:rPr>
          <w:lang w:val="es-MX"/>
        </w:rPr>
        <w:t xml:space="preserve">! </w:t>
      </w:r>
      <w:proofErr w:type="spellStart"/>
      <w:r w:rsidRPr="00D33EAA">
        <w:rPr>
          <w:lang w:val="es-MX"/>
        </w:rPr>
        <w:t>Yum</w:t>
      </w:r>
      <w:proofErr w:type="spellEnd"/>
      <w:r w:rsidRPr="00D33EAA">
        <w:rPr>
          <w:lang w:val="es-MX"/>
        </w:rPr>
        <w:t>! </w:t>
      </w:r>
    </w:p>
    <w:p w:rsidR="007C05E6" w:rsidP="00FE47B8" w:rsidRDefault="007C05E6" w14:paraId="3D5BA1BB" w14:textId="77777777">
      <w:pPr>
        <w:rPr>
          <w:lang w:val="es-MX"/>
        </w:rPr>
      </w:pPr>
    </w:p>
    <w:p w:rsidRPr="00702A48" w:rsidR="00FE47B8" w:rsidP="007C05E6" w:rsidRDefault="007C05E6" w14:paraId="32A28D46" w14:textId="7E2ACAB8">
      <w:pPr>
        <w:pStyle w:val="AudioscriptTrack"/>
        <w:rPr>
          <w:lang w:val="es-MX"/>
        </w:rPr>
      </w:pPr>
      <w:proofErr w:type="spellStart"/>
      <w:r w:rsidRPr="00702A48">
        <w:rPr>
          <w:lang w:val="es-MX"/>
        </w:rPr>
        <w:t>Track</w:t>
      </w:r>
      <w:proofErr w:type="spellEnd"/>
      <w:r w:rsidRPr="00702A48">
        <w:rPr>
          <w:lang w:val="es-MX"/>
        </w:rPr>
        <w:t xml:space="preserve"> </w:t>
      </w:r>
      <w:r w:rsidRPr="00702A48" w:rsidR="00FE47B8">
        <w:rPr>
          <w:lang w:val="es-MX"/>
        </w:rPr>
        <w:t>6.09</w:t>
      </w:r>
    </w:p>
    <w:p w:rsidRPr="003464D0" w:rsidR="003464D0" w:rsidP="007C05E6" w:rsidRDefault="003464D0" w14:paraId="4D238EFE" w14:textId="07F0DB11">
      <w:pPr>
        <w:pStyle w:val="AudioscriptBody"/>
        <w:rPr>
          <w:rFonts w:ascii="Segoe UI" w:hAnsi="Segoe UI" w:cs="Segoe UI"/>
          <w:sz w:val="18"/>
          <w:szCs w:val="18"/>
        </w:rPr>
      </w:pPr>
      <w:r w:rsidRPr="00702A48">
        <w:rPr>
          <w:rStyle w:val="normaltextrun"/>
          <w:b/>
          <w:bCs/>
          <w:lang w:val="es-MX"/>
        </w:rPr>
        <w:t xml:space="preserve">Marco: </w:t>
      </w:r>
      <w:proofErr w:type="gramStart"/>
      <w:r w:rsidRPr="00702A48">
        <w:rPr>
          <w:rStyle w:val="normaltextrun"/>
          <w:lang w:val="es-MX"/>
        </w:rPr>
        <w:t>C –U – P, cup!</w:t>
      </w:r>
      <w:proofErr w:type="gramEnd"/>
      <w:r w:rsidR="00952DCB">
        <w:rPr>
          <w:rStyle w:val="normaltextrun"/>
          <w:lang w:val="es-MX"/>
        </w:rPr>
        <w:t xml:space="preserve"> </w:t>
      </w:r>
      <w:r>
        <w:rPr>
          <w:rStyle w:val="normaltextrun"/>
          <w:lang w:val="en-GB"/>
        </w:rPr>
        <w:t>I can make words with cups!</w:t>
      </w:r>
    </w:p>
    <w:p w:rsidR="00FE47B8" w:rsidP="00FE47B8" w:rsidRDefault="00FE47B8" w14:paraId="190379B9" w14:textId="77777777">
      <w:r>
        <w:br w:type="page"/>
      </w:r>
    </w:p>
    <w:p w:rsidR="6BDB38C4" w:rsidP="59DB35D3" w:rsidRDefault="6BDB38C4" w14:paraId="2294648D" w14:textId="02373C4D">
      <w:pPr>
        <w:pStyle w:val="Body"/>
        <w:spacing w:after="0" w:line="240" w:lineRule="auto"/>
      </w:pPr>
      <w:r>
        <w:t>[Your school logo here]</w:t>
      </w:r>
    </w:p>
    <w:p w:rsidR="6BDB38C4" w:rsidP="59DB35D3" w:rsidRDefault="6BDB38C4" w14:paraId="35B5ED0B" w14:textId="6614C4BE">
      <w:pPr>
        <w:pStyle w:val="Body"/>
        <w:spacing w:after="0" w:line="240" w:lineRule="auto"/>
      </w:pPr>
      <w:r>
        <w:t>Teacher name:</w:t>
      </w:r>
      <w:r>
        <w:br/>
      </w:r>
      <w:r>
        <w:t>Grade/level:</w:t>
      </w:r>
    </w:p>
    <w:p w:rsidR="00A73030" w:rsidP="00A73030" w:rsidRDefault="00A73030" w14:paraId="17D9C724" w14:textId="59D02B71">
      <w:pPr>
        <w:pStyle w:val="LessonHead"/>
        <w:rPr>
          <w:sz w:val="36"/>
          <w:szCs w:val="36"/>
        </w:rPr>
      </w:pPr>
      <w:r w:rsidRPr="21B13A2E">
        <w:rPr>
          <w:sz w:val="36"/>
          <w:szCs w:val="36"/>
        </w:rPr>
        <w:t xml:space="preserve">Unit 6 </w:t>
      </w:r>
      <w:r w:rsidRPr="21B13A2E">
        <w:rPr>
          <w:b/>
          <w:bCs/>
          <w:sz w:val="36"/>
          <w:szCs w:val="36"/>
        </w:rPr>
        <w:t xml:space="preserve">Let’s </w:t>
      </w:r>
      <w:r w:rsidRPr="21B13A2E" w:rsidR="638DFB8D">
        <w:rPr>
          <w:b/>
          <w:bCs/>
          <w:sz w:val="36"/>
          <w:szCs w:val="36"/>
        </w:rPr>
        <w:t>Eat!</w:t>
      </w:r>
      <w:r w:rsidRPr="21B13A2E">
        <w:rPr>
          <w:b/>
          <w:bCs/>
          <w:sz w:val="36"/>
          <w:szCs w:val="36"/>
        </w:rPr>
        <w:t xml:space="preserve"> </w:t>
      </w:r>
      <w:r w:rsidRPr="21B13A2E">
        <w:rPr>
          <w:sz w:val="36"/>
          <w:szCs w:val="36"/>
        </w:rPr>
        <w:t xml:space="preserve">Lesson 7: </w:t>
      </w:r>
      <w:r w:rsidRPr="21B13A2E" w:rsidR="007F3216">
        <w:rPr>
          <w:sz w:val="36"/>
          <w:szCs w:val="36"/>
        </w:rPr>
        <w:t>Story</w:t>
      </w:r>
      <w:r w:rsidRPr="21B13A2E">
        <w:rPr>
          <w:sz w:val="36"/>
          <w:szCs w:val="36"/>
        </w:rPr>
        <w:t xml:space="preserve">, page </w:t>
      </w:r>
      <w:r w:rsidRPr="21B13A2E" w:rsidR="00022E46">
        <w:rPr>
          <w:sz w:val="36"/>
          <w:szCs w:val="36"/>
        </w:rPr>
        <w:t>60</w:t>
      </w:r>
    </w:p>
    <w:p w:rsidRPr="00947DB6" w:rsidR="00A73030" w:rsidP="00947DB6" w:rsidRDefault="00A73030" w14:paraId="18B97D55" w14:textId="77777777">
      <w:pPr>
        <w:pStyle w:val="ObjectivesBoxHead"/>
      </w:pPr>
      <w:r>
        <w:t>Lesson Objectives</w:t>
      </w:r>
    </w:p>
    <w:p w:rsidRPr="00947DB6" w:rsidR="00A73030" w:rsidP="00051760" w:rsidRDefault="4C472808" w14:paraId="5973D7C1" w14:textId="43CB49D0">
      <w:pPr>
        <w:pStyle w:val="ObjectivesBox"/>
      </w:pPr>
      <w:r>
        <w:t>Read a factual text about the benefits of fruits and vegetables</w:t>
      </w:r>
      <w:r w:rsidR="77368C7C">
        <w:t xml:space="preserve">; </w:t>
      </w:r>
      <w:r>
        <w:t>Understand that fruits and vegetables are healthy</w:t>
      </w:r>
      <w:r w:rsidR="00094C28">
        <w:t>; R</w:t>
      </w:r>
      <w:r w:rsidR="00590FA3">
        <w:t>esearch</w:t>
      </w:r>
      <w:r w:rsidR="00B51DDD">
        <w:t xml:space="preserve"> what</w:t>
      </w:r>
      <w:r w:rsidR="00094C28">
        <w:t xml:space="preserve"> your </w:t>
      </w:r>
      <w:proofErr w:type="spellStart"/>
      <w:r w:rsidR="00094C28">
        <w:t>favorite</w:t>
      </w:r>
      <w:proofErr w:type="spellEnd"/>
      <w:r w:rsidR="00B51DDD">
        <w:t xml:space="preserve"> </w:t>
      </w:r>
      <w:r w:rsidR="005C7BDE">
        <w:t>foods</w:t>
      </w:r>
      <w:r w:rsidR="001B0A40">
        <w:t xml:space="preserve"> are good for.</w:t>
      </w:r>
    </w:p>
    <w:p w:rsidRPr="00947DB6" w:rsidR="00947DB6" w:rsidP="00947DB6" w:rsidRDefault="00A73030" w14:paraId="3BC1A0A3" w14:textId="77777777">
      <w:pPr>
        <w:pStyle w:val="ObjectivesBoxHead"/>
      </w:pPr>
      <w:r>
        <w:t>Key Language</w:t>
      </w:r>
    </w:p>
    <w:p w:rsidRPr="00871DDA" w:rsidR="00A73030" w:rsidP="00871DDA" w:rsidRDefault="005172D3" w14:paraId="7B79563E" w14:textId="53FF6F0D">
      <w:pPr>
        <w:pStyle w:val="ObjectivesBox"/>
        <w:rPr>
          <w:i/>
          <w:iCs/>
        </w:rPr>
      </w:pPr>
      <w:r w:rsidRPr="00051760">
        <w:rPr>
          <w:i/>
          <w:iCs/>
        </w:rPr>
        <w:t>carrots, bananas, tomatoes, apples, fruit, veggies, eyes, arms, legs, ears, teeth; (Carrots) are good for (my eyes).</w:t>
      </w:r>
    </w:p>
    <w:p w:rsidRPr="00947DB6" w:rsidR="00947DB6" w:rsidP="00947DB6" w:rsidRDefault="00A73030" w14:paraId="074A3795" w14:textId="77777777">
      <w:pPr>
        <w:pStyle w:val="ObjectivesBoxHead"/>
      </w:pPr>
      <w:r>
        <w:t>Materials</w:t>
      </w:r>
    </w:p>
    <w:p w:rsidR="007F124B" w:rsidP="00890523" w:rsidRDefault="00052A10" w14:paraId="126D3C58" w14:textId="2797FC2B">
      <w:pPr>
        <w:pStyle w:val="ObjectivesBox"/>
        <w:rPr>
          <w:lang w:val="en-US"/>
        </w:rPr>
      </w:pPr>
      <w:r w:rsidRPr="73B0064D" w:rsidR="2F7C37A7">
        <w:rPr>
          <w:lang w:val="en-US"/>
        </w:rPr>
        <w:t xml:space="preserve">Hello song/video, </w:t>
      </w:r>
      <w:r w:rsidRPr="73B0064D" w:rsidR="2F7C37A7">
        <w:rPr>
          <w:lang w:val="en-US"/>
        </w:rPr>
        <w:t>Storytime</w:t>
      </w:r>
      <w:r w:rsidRPr="73B0064D" w:rsidR="2F7C37A7">
        <w:rPr>
          <w:lang w:val="en-US"/>
        </w:rPr>
        <w:t xml:space="preserve"> song/video</w:t>
      </w:r>
      <w:r w:rsidRPr="73B0064D" w:rsidR="2F7C37A7">
        <w:rPr>
          <w:lang w:val="en-US"/>
        </w:rPr>
        <w:t>,</w:t>
      </w:r>
      <w:r w:rsidRPr="73B0064D" w:rsidR="4CDAB7E7">
        <w:rPr>
          <w:lang w:val="en-US"/>
        </w:rPr>
        <w:t xml:space="preserve"> audio</w:t>
      </w:r>
      <w:r w:rsidRPr="73B0064D" w:rsidR="477F3604">
        <w:rPr>
          <w:lang w:val="en-US"/>
        </w:rPr>
        <w:t xml:space="preserve"> tracks</w:t>
      </w:r>
      <w:r w:rsidRPr="73B0064D" w:rsidR="0F34E872">
        <w:rPr>
          <w:lang w:val="en-US"/>
        </w:rPr>
        <w:t xml:space="preserve"> 6.</w:t>
      </w:r>
      <w:r w:rsidRPr="73B0064D" w:rsidR="3120433A">
        <w:rPr>
          <w:lang w:val="en-US"/>
        </w:rPr>
        <w:t>22</w:t>
      </w:r>
      <w:r w:rsidRPr="73B0064D" w:rsidR="0F34E872">
        <w:rPr>
          <w:lang w:val="en-US"/>
        </w:rPr>
        <w:t>-6.</w:t>
      </w:r>
      <w:r w:rsidRPr="73B0064D" w:rsidR="3120433A">
        <w:rPr>
          <w:lang w:val="en-US"/>
        </w:rPr>
        <w:t>23</w:t>
      </w:r>
      <w:r w:rsidRPr="73B0064D" w:rsidR="0F34E872">
        <w:rPr>
          <w:lang w:val="en-US"/>
        </w:rPr>
        <w:t xml:space="preserve">, </w:t>
      </w:r>
      <w:r w:rsidRPr="73B0064D" w:rsidR="6B686EBF">
        <w:rPr>
          <w:lang w:val="en-US"/>
        </w:rPr>
        <w:t xml:space="preserve">flash cards: </w:t>
      </w:r>
      <w:r w:rsidRPr="73B0064D" w:rsidR="6B686EBF">
        <w:rPr>
          <w:i w:val="1"/>
          <w:iCs w:val="1"/>
          <w:lang w:val="en-US"/>
        </w:rPr>
        <w:t>carrot, banana, tomato, apple, eyes, arms, legs, ears, mouth</w:t>
      </w:r>
      <w:r w:rsidRPr="73B0064D" w:rsidR="6B686EBF">
        <w:rPr>
          <w:lang w:val="en-US"/>
        </w:rPr>
        <w:t xml:space="preserve">; </w:t>
      </w:r>
      <w:r w:rsidRPr="73B0064D" w:rsidR="0F34E872">
        <w:rPr>
          <w:lang w:val="en-US"/>
        </w:rPr>
        <w:t>Ruby finger puppet</w:t>
      </w:r>
    </w:p>
    <w:p w:rsidR="00A73030" w:rsidP="00A73030" w:rsidRDefault="00A73030" w14:paraId="12B504A2" w14:textId="77777777">
      <w:pPr>
        <w:pStyle w:val="LessonStep"/>
        <w:rPr>
          <w:b/>
          <w:bCs/>
        </w:rPr>
      </w:pPr>
      <w:r>
        <w:rPr>
          <w:b/>
          <w:bCs/>
        </w:rPr>
        <w:t>BEFORE</w:t>
      </w:r>
      <w:r w:rsidRPr="384BA6CC">
        <w:rPr>
          <w:b/>
          <w:bCs/>
        </w:rPr>
        <w:t xml:space="preserve"> THE PAGE</w:t>
      </w:r>
    </w:p>
    <w:p w:rsidR="00A73030" w:rsidP="00A73030" w:rsidRDefault="00A73030" w14:paraId="457F6423" w14:textId="35E69BB3">
      <w:pPr>
        <w:pStyle w:val="LessonStep"/>
      </w:pPr>
      <w:r w:rsidRPr="009D74B3">
        <w:t>Hello</w:t>
      </w:r>
      <w:r>
        <w:t xml:space="preserve"> </w:t>
      </w:r>
      <w:r w:rsidR="00CF3774">
        <w:t>Routine</w:t>
      </w:r>
    </w:p>
    <w:p w:rsidR="00A73030" w:rsidP="00A73030" w:rsidRDefault="0062590B" w14:paraId="43316FC7" w14:textId="0F16F54A">
      <w:r>
        <w:t>Follow the Hello Routine. See TB p. 40</w:t>
      </w:r>
      <w:r w:rsidR="00A73030">
        <w:t>.</w:t>
      </w:r>
    </w:p>
    <w:p w:rsidR="00A73030" w:rsidP="00A73030" w:rsidRDefault="00A73030" w14:paraId="5A99EFB2" w14:textId="77777777">
      <w:pPr>
        <w:pStyle w:val="LessonStep"/>
      </w:pPr>
      <w:r>
        <w:t>Warm Up</w:t>
      </w:r>
    </w:p>
    <w:p w:rsidR="002C6C2B" w:rsidP="002C6C2B" w:rsidRDefault="002C6C2B" w14:paraId="2DDF7F1E" w14:textId="6E446529">
      <w:pPr>
        <w:rPr>
          <w:rStyle w:val="LessonStepInfoCHR"/>
          <w:rFonts w:ascii="Aptos" w:hAnsi="Aptos" w:eastAsia="Aptos" w:cs="Aptos"/>
          <w:color w:val="000000" w:themeColor="text1"/>
        </w:rPr>
      </w:pPr>
      <w:r w:rsidRPr="002C6C2B">
        <w:t xml:space="preserve">Display </w:t>
      </w:r>
      <w:r w:rsidR="00890523">
        <w:t>food and body parts</w:t>
      </w:r>
      <w:r w:rsidR="0092007A">
        <w:t xml:space="preserve"> flash </w:t>
      </w:r>
      <w:r w:rsidRPr="002C6C2B">
        <w:t xml:space="preserve">cards on the board. Have </w:t>
      </w:r>
      <w:r w:rsidR="00FD7FC1">
        <w:t>students</w:t>
      </w:r>
      <w:r w:rsidRPr="002C6C2B">
        <w:t xml:space="preserve"> close their eyes and take one out. Ask them to open their eyes and identify which one is missing. Do this with all the other cards.</w:t>
      </w:r>
      <w:r w:rsidR="00EA310D">
        <w:t xml:space="preserve"> </w:t>
      </w:r>
      <w:r w:rsidRPr="007652BC" w:rsidR="007652BC">
        <w:t xml:space="preserve">Or choose another activity from the </w:t>
      </w:r>
      <w:r w:rsidRPr="007652BC" w:rsidR="007652BC">
        <w:rPr>
          <w:i/>
          <w:iCs/>
        </w:rPr>
        <w:t>Vocabulary and Language Activity Bank</w:t>
      </w:r>
      <w:r w:rsidR="007652BC">
        <w:rPr>
          <w:i/>
          <w:iCs/>
        </w:rPr>
        <w:t xml:space="preserve"> </w:t>
      </w:r>
      <w:r w:rsidRPr="007652BC" w:rsidR="007652BC">
        <w:t>to review lesson vocabulary. See TB p. 64-65.</w:t>
      </w:r>
    </w:p>
    <w:p w:rsidRPr="002C6C2B" w:rsidR="003E1532" w:rsidP="002C6C2B" w:rsidRDefault="003E1532" w14:paraId="750FAB87" w14:textId="44DB5883">
      <w:pPr>
        <w:pStyle w:val="LessonStep"/>
        <w:rPr>
          <w:b/>
          <w:bCs/>
          <w:lang w:val="en-US"/>
        </w:rPr>
      </w:pPr>
      <w:r w:rsidRPr="002C6C2B">
        <w:rPr>
          <w:b/>
          <w:bCs/>
          <w:lang w:val="en-US"/>
        </w:rPr>
        <w:t>WITH THE PAGE</w:t>
      </w:r>
    </w:p>
    <w:p w:rsidR="00FE1991" w:rsidP="00FE1991" w:rsidRDefault="00FE1991" w14:paraId="5476E50F" w14:textId="6C0E20DD">
      <w:pPr>
        <w:pStyle w:val="LessonStep"/>
      </w:pPr>
      <w:r w:rsidRPr="0A31CAFA">
        <w:rPr>
          <w:lang w:val="en-US"/>
        </w:rPr>
        <w:t xml:space="preserve">1 Sing </w:t>
      </w:r>
      <w:proofErr w:type="gramStart"/>
      <w:r w:rsidRPr="0A31CAFA">
        <w:rPr>
          <w:i/>
          <w:iCs/>
          <w:lang w:val="en-US"/>
        </w:rPr>
        <w:t>The</w:t>
      </w:r>
      <w:proofErr w:type="gramEnd"/>
      <w:r w:rsidRPr="0A31CAFA">
        <w:rPr>
          <w:i/>
          <w:iCs/>
          <w:lang w:val="en-US"/>
        </w:rPr>
        <w:t xml:space="preserve"> </w:t>
      </w:r>
      <w:r>
        <w:rPr>
          <w:i/>
          <w:iCs/>
          <w:lang w:val="en-US"/>
        </w:rPr>
        <w:t>Storytime</w:t>
      </w:r>
      <w:r w:rsidRPr="0A31CAFA">
        <w:rPr>
          <w:i/>
          <w:iCs/>
          <w:lang w:val="en-US"/>
        </w:rPr>
        <w:t xml:space="preserve"> Song.</w:t>
      </w:r>
    </w:p>
    <w:p w:rsidR="00724B00" w:rsidP="00724B00" w:rsidRDefault="00724B00" w14:paraId="5870473A" w14:textId="39E38A89">
      <w:r w:rsidR="4186FDC5">
        <w:rPr/>
        <w:t xml:space="preserve">Play </w:t>
      </w:r>
      <w:r w:rsidRPr="73B0064D" w:rsidR="4186FDC5">
        <w:rPr>
          <w:i w:val="1"/>
          <w:iCs w:val="1"/>
        </w:rPr>
        <w:t>The Storytime Song</w:t>
      </w:r>
      <w:r w:rsidRPr="73B0064D" w:rsidR="4632ECB3">
        <w:rPr>
          <w:i w:val="1"/>
          <w:iCs w:val="1"/>
        </w:rPr>
        <w:t xml:space="preserve"> </w:t>
      </w:r>
      <w:r w:rsidRPr="73B0064D" w:rsidR="18BCD1BE">
        <w:rPr>
          <w:i w:val="0"/>
          <w:iCs w:val="0"/>
        </w:rPr>
        <w:t>audio or</w:t>
      </w:r>
      <w:r w:rsidRPr="73B0064D" w:rsidR="4186FDC5">
        <w:rPr>
          <w:i w:val="0"/>
          <w:iCs w:val="0"/>
        </w:rPr>
        <w:t xml:space="preserve"> </w:t>
      </w:r>
      <w:r w:rsidR="4186FDC5">
        <w:rPr/>
        <w:t xml:space="preserve">video. Encourage students to sing along. Follow the Storytime Routine. See TB p. 41. </w:t>
      </w:r>
    </w:p>
    <w:p w:rsidR="00FE1991" w:rsidP="00724B00" w:rsidRDefault="00FE1991" w14:paraId="1F89D802" w14:textId="76EF612F">
      <w:pPr>
        <w:pStyle w:val="LessonStep"/>
      </w:pPr>
      <w:r w:rsidR="7E9ED56A">
        <w:rPr/>
        <w:t>2 Preview and predict with a Picture Walk.</w:t>
      </w:r>
    </w:p>
    <w:p w:rsidR="00FE1991" w:rsidP="73B0064D" w:rsidRDefault="005A3A17" w14:paraId="06307E80" w14:textId="283F3100">
      <w:pPr>
        <w:pStyle w:val="Normal"/>
      </w:pPr>
      <w:r w:rsidR="578A3CAE">
        <w:rPr/>
        <w:t>Show or project the page.</w:t>
      </w:r>
      <w:r w:rsidR="3A1D4D59">
        <w:rPr/>
        <w:t xml:space="preserve"> Point and read the title </w:t>
      </w:r>
      <w:r w:rsidRPr="73B0064D" w:rsidR="3A1D4D59">
        <w:rPr>
          <w:i w:val="1"/>
          <w:iCs w:val="1"/>
        </w:rPr>
        <w:t>They’re</w:t>
      </w:r>
      <w:r w:rsidRPr="73B0064D" w:rsidR="3A1D4D59">
        <w:rPr>
          <w:i w:val="1"/>
          <w:iCs w:val="1"/>
        </w:rPr>
        <w:t xml:space="preserve"> </w:t>
      </w:r>
      <w:r w:rsidRPr="73B0064D" w:rsidR="04BD10DF">
        <w:rPr>
          <w:i w:val="1"/>
          <w:iCs w:val="1"/>
        </w:rPr>
        <w:t>G</w:t>
      </w:r>
      <w:r w:rsidRPr="73B0064D" w:rsidR="3A1D4D59">
        <w:rPr>
          <w:i w:val="1"/>
          <w:iCs w:val="1"/>
        </w:rPr>
        <w:t xml:space="preserve">ood for </w:t>
      </w:r>
      <w:r w:rsidRPr="73B0064D" w:rsidR="5F017F46">
        <w:rPr>
          <w:i w:val="1"/>
          <w:iCs w:val="1"/>
        </w:rPr>
        <w:t>M</w:t>
      </w:r>
      <w:r w:rsidRPr="73B0064D" w:rsidR="3A1D4D59">
        <w:rPr>
          <w:i w:val="1"/>
          <w:iCs w:val="1"/>
        </w:rPr>
        <w:t>e!</w:t>
      </w:r>
      <w:r w:rsidRPr="73B0064D" w:rsidR="143A20C8">
        <w:rPr>
          <w:rFonts w:ascii="Aptos" w:hAnsi="Aptos" w:eastAsia="Aptos" w:cs="Aptos"/>
          <w:color w:val="000000" w:themeColor="text1" w:themeTint="FF" w:themeShade="FF"/>
        </w:rPr>
        <w:t xml:space="preserve"> </w:t>
      </w:r>
      <w:r w:rsidR="40F3E121">
        <w:rPr/>
        <w:t xml:space="preserve">Preview and predict the story with a Picture Walk. </w:t>
      </w:r>
      <w:r w:rsidR="37D51C72">
        <w:rPr/>
        <w:t>Ask students what the story is about and what they think is happening in the p</w:t>
      </w:r>
      <w:r w:rsidR="1E56C077">
        <w:rPr/>
        <w:t>ictures</w:t>
      </w:r>
      <w:r w:rsidR="143A20C8">
        <w:rPr/>
        <w:t>.</w:t>
      </w:r>
    </w:p>
    <w:p w:rsidR="008F1767" w:rsidP="008F1767" w:rsidRDefault="008F1767" w14:paraId="02898888" w14:textId="6B44113A">
      <w:pPr>
        <w:pStyle w:val="LessonStepFeatureBox"/>
      </w:pPr>
      <w:r>
        <w:t>UDL Tip</w:t>
      </w:r>
    </w:p>
    <w:p w:rsidR="00EB3DDC" w:rsidP="008F1767" w:rsidRDefault="00EB3DDC" w14:paraId="3E856A58" w14:textId="4B25C1D3">
      <w:pPr>
        <w:pStyle w:val="LessonStepFeatureBoxText"/>
        <w:rPr>
          <w:lang w:val="en-US"/>
        </w:rPr>
      </w:pPr>
      <w:r w:rsidRPr="00EB3DDC">
        <w:t>Building Background Knowledge: Use a KWL (</w:t>
      </w:r>
      <w:r w:rsidRPr="00EB3DDC">
        <w:rPr>
          <w:b/>
          <w:bCs/>
        </w:rPr>
        <w:t>K</w:t>
      </w:r>
      <w:r w:rsidRPr="00EB3DDC">
        <w:t xml:space="preserve">now, </w:t>
      </w:r>
      <w:r w:rsidRPr="00EB3DDC">
        <w:rPr>
          <w:b/>
          <w:bCs/>
        </w:rPr>
        <w:t>W</w:t>
      </w:r>
      <w:r w:rsidRPr="00EB3DDC">
        <w:t xml:space="preserve">onder, </w:t>
      </w:r>
      <w:r w:rsidRPr="00EB3DDC">
        <w:rPr>
          <w:b/>
          <w:bCs/>
        </w:rPr>
        <w:t>L</w:t>
      </w:r>
      <w:r w:rsidRPr="00EB3DDC">
        <w:t xml:space="preserve">earn) chart to get an idea of what students already know about how different fruits and veggies are good for us. Then check again to see what they learned in the lesson. Ask: </w:t>
      </w:r>
      <w:r w:rsidRPr="00EB3DDC">
        <w:rPr>
          <w:i/>
          <w:iCs/>
        </w:rPr>
        <w:t xml:space="preserve">What do you </w:t>
      </w:r>
      <w:r w:rsidRPr="00EB3DDC">
        <w:rPr>
          <w:b/>
          <w:bCs/>
          <w:i/>
          <w:iCs/>
        </w:rPr>
        <w:t xml:space="preserve">know </w:t>
      </w:r>
      <w:r w:rsidRPr="00EB3DDC">
        <w:rPr>
          <w:i/>
          <w:iCs/>
        </w:rPr>
        <w:t xml:space="preserve">about fruits and veggies? Do you </w:t>
      </w:r>
      <w:r w:rsidRPr="00EB3DDC">
        <w:rPr>
          <w:b/>
          <w:bCs/>
          <w:i/>
          <w:iCs/>
        </w:rPr>
        <w:t>wonder</w:t>
      </w:r>
      <w:r w:rsidRPr="00EB3DDC">
        <w:rPr>
          <w:i/>
          <w:iCs/>
        </w:rPr>
        <w:t xml:space="preserve"> why they’re good for us? What new things did you </w:t>
      </w:r>
      <w:r w:rsidRPr="00EB3DDC">
        <w:rPr>
          <w:b/>
          <w:bCs/>
          <w:i/>
          <w:iCs/>
        </w:rPr>
        <w:t>learn</w:t>
      </w:r>
      <w:r w:rsidRPr="00EB3DDC">
        <w:rPr>
          <w:i/>
          <w:iCs/>
        </w:rPr>
        <w:t xml:space="preserve"> today?</w:t>
      </w:r>
    </w:p>
    <w:p w:rsidR="00FE1991" w:rsidP="00FE1991" w:rsidRDefault="00FE1991" w14:paraId="0D71A9B4" w14:textId="77777777">
      <w:pPr>
        <w:pStyle w:val="LessonStep"/>
      </w:pPr>
      <w:r w:rsidRPr="0A31CAFA">
        <w:rPr>
          <w:color w:val="000000" w:themeColor="text1"/>
          <w:lang w:val="en-US"/>
        </w:rPr>
        <w:t xml:space="preserve">3 </w:t>
      </w:r>
      <w:r>
        <w:rPr>
          <w:color w:val="000000" w:themeColor="text1"/>
          <w:lang w:val="en-US"/>
        </w:rPr>
        <w:t>Listen and enjoy the story</w:t>
      </w:r>
      <w:r w:rsidRPr="0A31CAFA">
        <w:rPr>
          <w:color w:val="000000" w:themeColor="text1"/>
          <w:lang w:val="en-US"/>
        </w:rPr>
        <w:t>.</w:t>
      </w:r>
    </w:p>
    <w:p w:rsidR="00FE1991" w:rsidP="004F0C9E" w:rsidRDefault="00FE1991" w14:paraId="5C881084" w14:textId="64F5F440">
      <w:pPr>
        <w:rPr>
          <w:rFonts w:ascii="Aptos" w:hAnsi="Aptos" w:eastAsia="Aptos" w:cs="Arial"/>
        </w:rPr>
      </w:pPr>
      <w:r w:rsidRPr="00844465">
        <w:t xml:space="preserve">Play </w:t>
      </w:r>
      <w:r w:rsidR="00F05E61">
        <w:t>track</w:t>
      </w:r>
      <w:r w:rsidRPr="00844465">
        <w:t xml:space="preserve"> 6.</w:t>
      </w:r>
      <w:r w:rsidR="00E92643">
        <w:t>22</w:t>
      </w:r>
      <w:r w:rsidRPr="00844465">
        <w:t>. Check students’ comprehension of the story by having them hover over one scene to another using the Ruby finger puppet while they listen to it.</w:t>
      </w:r>
      <w:r w:rsidR="00FE1DAE">
        <w:t xml:space="preserve"> When the story finishes, focus </w:t>
      </w:r>
      <w:r w:rsidR="000258BF">
        <w:t>students’</w:t>
      </w:r>
      <w:r w:rsidR="00FE1DAE">
        <w:t xml:space="preserve"> attention to frame six and elicit </w:t>
      </w:r>
      <w:r w:rsidR="00EF0E88">
        <w:t>why fruit and veggies are good for us.</w:t>
      </w:r>
    </w:p>
    <w:p w:rsidR="00FE1991" w:rsidP="00FE1991" w:rsidRDefault="00FE1991" w14:paraId="6AEE85A5" w14:textId="15EA76B2">
      <w:pPr>
        <w:pStyle w:val="LessonStep"/>
        <w:rPr>
          <w:color w:val="000000" w:themeColor="text1"/>
          <w:lang w:val="en-US"/>
        </w:rPr>
      </w:pPr>
      <w:r w:rsidRPr="0A31CAFA">
        <w:rPr>
          <w:color w:val="000000" w:themeColor="text1"/>
          <w:lang w:val="en-US"/>
        </w:rPr>
        <w:t xml:space="preserve">4 </w:t>
      </w:r>
      <w:r>
        <w:rPr>
          <w:color w:val="000000" w:themeColor="text1"/>
          <w:lang w:val="en-US"/>
        </w:rPr>
        <w:t>Listen</w:t>
      </w:r>
      <w:r w:rsidR="00C2218F">
        <w:rPr>
          <w:color w:val="000000" w:themeColor="text1"/>
          <w:lang w:val="en-US"/>
        </w:rPr>
        <w:t xml:space="preserve"> to Ruby</w:t>
      </w:r>
      <w:r w:rsidRPr="0A31CAFA">
        <w:rPr>
          <w:color w:val="000000" w:themeColor="text1"/>
          <w:lang w:val="en-US"/>
        </w:rPr>
        <w:t>.</w:t>
      </w:r>
      <w:r w:rsidR="004217B1">
        <w:rPr>
          <w:color w:val="000000" w:themeColor="text1"/>
          <w:lang w:val="en-US"/>
        </w:rPr>
        <w:t xml:space="preserve"> Find the answer.</w:t>
      </w:r>
    </w:p>
    <w:p w:rsidR="00FE1991" w:rsidP="1C2D11D2" w:rsidRDefault="60ECFEBF" w14:paraId="5B8A0825" w14:textId="0D12452A">
      <w:pPr>
        <w:pBdr>
          <w:bottom w:val="none" w:color="000000" w:sz="0" w:space="0"/>
        </w:pBdr>
      </w:pPr>
      <w:r>
        <w:t xml:space="preserve">Focus students’ attention on Ruby. Play </w:t>
      </w:r>
      <w:r w:rsidR="00F05E61">
        <w:t>track</w:t>
      </w:r>
      <w:r>
        <w:t xml:space="preserve"> 6.23 and encourage students to listen and follow Ruby’s speech bubble. Then, with the Ruby puppet, </w:t>
      </w:r>
      <w:r w:rsidR="53246063">
        <w:t>ask</w:t>
      </w:r>
      <w:r>
        <w:t xml:space="preserve"> </w:t>
      </w:r>
      <w:r w:rsidRPr="1C2D11D2" w:rsidR="0A8CDC4D">
        <w:rPr>
          <w:i/>
          <w:iCs/>
        </w:rPr>
        <w:t xml:space="preserve">What is your </w:t>
      </w:r>
      <w:proofErr w:type="spellStart"/>
      <w:r w:rsidRPr="1C2D11D2" w:rsidR="0A8CDC4D">
        <w:rPr>
          <w:i/>
          <w:iCs/>
        </w:rPr>
        <w:t>favorite</w:t>
      </w:r>
      <w:proofErr w:type="spellEnd"/>
      <w:r w:rsidRPr="1C2D11D2" w:rsidR="0A8CDC4D">
        <w:rPr>
          <w:i/>
          <w:iCs/>
        </w:rPr>
        <w:t xml:space="preserve"> food good for?</w:t>
      </w:r>
      <w:r>
        <w:t xml:space="preserve"> </w:t>
      </w:r>
      <w:r w:rsidR="6B277BF5">
        <w:t xml:space="preserve">Elicit students’ </w:t>
      </w:r>
      <w:proofErr w:type="spellStart"/>
      <w:r w:rsidR="6B277BF5">
        <w:t>favorite</w:t>
      </w:r>
      <w:proofErr w:type="spellEnd"/>
      <w:r w:rsidR="6B277BF5">
        <w:t xml:space="preserve"> foods. </w:t>
      </w:r>
      <w:r>
        <w:t xml:space="preserve">Then </w:t>
      </w:r>
      <w:r w:rsidR="6FABD939">
        <w:t>research the</w:t>
      </w:r>
      <w:r w:rsidR="2E4F297C">
        <w:t>ir responses together or share the question with families to help students find out at home</w:t>
      </w:r>
      <w:r>
        <w:t>. Have students share their answers</w:t>
      </w:r>
      <w:r w:rsidR="253D1D0C">
        <w:t xml:space="preserve"> when they have them</w:t>
      </w:r>
      <w:r w:rsidR="002F3CB8">
        <w:t xml:space="preserve">. </w:t>
      </w:r>
      <w:r w:rsidR="004C0105">
        <w:t>Allow students to use L1 to answer.</w:t>
      </w:r>
    </w:p>
    <w:p w:rsidR="001A2C97" w:rsidP="001A2C97" w:rsidRDefault="001A2C97" w14:paraId="2C8D56C5" w14:textId="2E405D65">
      <w:pPr>
        <w:pStyle w:val="LessonStepFeatureBox"/>
      </w:pPr>
      <w:r>
        <w:t>Phonics Tip</w:t>
      </w:r>
    </w:p>
    <w:p w:rsidR="001A2C97" w:rsidP="001A2C97" w:rsidRDefault="001A2C97" w14:paraId="7D3BF322" w14:textId="7F6B0ACF">
      <w:pPr>
        <w:pStyle w:val="LessonStepFeatureBoxText"/>
      </w:pPr>
      <w:r w:rsidRPr="001A2C97">
        <w:t xml:space="preserve">Phonemic Awareness: After listening to Ruby, show flashcards or draw pictures of </w:t>
      </w:r>
      <w:r w:rsidRPr="001A2C97">
        <w:rPr>
          <w:i/>
          <w:iCs/>
        </w:rPr>
        <w:t>carrots, bananas, tomatoes,</w:t>
      </w:r>
      <w:r w:rsidRPr="001A2C97">
        <w:t xml:space="preserve"> and </w:t>
      </w:r>
      <w:r w:rsidRPr="001A2C97">
        <w:rPr>
          <w:i/>
          <w:iCs/>
        </w:rPr>
        <w:t xml:space="preserve">apples. </w:t>
      </w:r>
      <w:r w:rsidRPr="001A2C97">
        <w:t xml:space="preserve">Elicit the first letter of each word and write it above the image. Ask students what their </w:t>
      </w:r>
      <w:proofErr w:type="spellStart"/>
      <w:r w:rsidRPr="001A2C97">
        <w:t>favorite</w:t>
      </w:r>
      <w:proofErr w:type="spellEnd"/>
      <w:r w:rsidRPr="001A2C97">
        <w:t xml:space="preserve"> foods are that they’re going to research for Ruby’s question. Show flashcards or draw pictures and continue to elicit the first letter (or digraph, if applicable). </w:t>
      </w:r>
    </w:p>
    <w:p w:rsidRPr="00EF09DF" w:rsidR="00FE1991" w:rsidP="00FE1991" w:rsidRDefault="00FE1991" w14:paraId="5967615C" w14:textId="77777777">
      <w:pPr>
        <w:pStyle w:val="LessonStep"/>
        <w:rPr>
          <w:b/>
          <w:bCs/>
        </w:rPr>
      </w:pPr>
      <w:r w:rsidRPr="00EF09DF">
        <w:rPr>
          <w:b/>
          <w:bCs/>
        </w:rPr>
        <w:t>AFTER THE PAGE</w:t>
      </w:r>
    </w:p>
    <w:p w:rsidR="00B355F4" w:rsidP="00B355F4" w:rsidRDefault="00B355F4" w14:paraId="4D8C0C7C" w14:textId="77777777">
      <w:pPr>
        <w:pStyle w:val="LessonStep"/>
      </w:pPr>
      <w:r>
        <w:t>Cooldown</w:t>
      </w:r>
    </w:p>
    <w:p w:rsidRPr="000D1364" w:rsidR="00B355F4" w:rsidP="00B355F4" w:rsidRDefault="00B355F4" w14:paraId="10C7C904" w14:textId="4983BD1A">
      <w:pPr>
        <w:pStyle w:val="Body"/>
        <w:spacing w:after="0" w:line="240" w:lineRule="auto"/>
      </w:pPr>
      <w:r w:rsidR="3CDBCCEC">
        <w:rPr/>
        <w:t>Have students make a circle and close their eyes. When you say the name of the food, they must touch their body part according to the information from the text (e.g.</w:t>
      </w:r>
      <w:r w:rsidR="690E2380">
        <w:rPr/>
        <w:t>,</w:t>
      </w:r>
      <w:r w:rsidR="3CDBCCEC">
        <w:rPr/>
        <w:t xml:space="preserve"> Apples - teeth/mouth). Have them open their eyes while still in the pose and check their classmates’ answers. If a student touches the wrong body part, they are out of the game. Do this until there is one student left. You can raise the challenge level by adding wrong body parts or speaking faster</w:t>
      </w:r>
      <w:r w:rsidRPr="73B0064D" w:rsidR="3CDBCCEC">
        <w:rPr>
          <w:i w:val="1"/>
          <w:iCs w:val="1"/>
        </w:rPr>
        <w:t>.</w:t>
      </w:r>
    </w:p>
    <w:p w:rsidR="00FE1991" w:rsidP="00FE1991" w:rsidRDefault="00FE1991" w14:paraId="4FCDF46C" w14:textId="3D4BD792">
      <w:pPr>
        <w:pStyle w:val="LessonStep"/>
        <w:rPr>
          <w:i/>
          <w:iCs/>
        </w:rPr>
      </w:pPr>
      <w:r>
        <w:t xml:space="preserve">Activity </w:t>
      </w:r>
      <w:r w:rsidRPr="00D01CD4">
        <w:t>Book</w:t>
      </w:r>
      <w:r>
        <w:t xml:space="preserve"> p. </w:t>
      </w:r>
      <w:r w:rsidR="00D63016">
        <w:t>42</w:t>
      </w:r>
    </w:p>
    <w:p w:rsidR="00FE1991" w:rsidP="00FE1991" w:rsidRDefault="00FE1991" w14:paraId="2B26B53E" w14:textId="368734D1">
      <w:pPr>
        <w:rPr>
          <w:lang w:val="en-US"/>
        </w:rPr>
      </w:pPr>
      <w:r w:rsidRPr="0A31CAFA">
        <w:rPr>
          <w:lang w:val="en-US"/>
        </w:rPr>
        <w:t xml:space="preserve">1 </w:t>
      </w:r>
      <w:r w:rsidR="006963F8">
        <w:rPr>
          <w:lang w:val="en-US"/>
        </w:rPr>
        <w:t xml:space="preserve">Color. 2 Mark the boxes. 3 Say </w:t>
      </w:r>
      <w:r w:rsidRPr="006963F8" w:rsidR="006963F8">
        <w:rPr>
          <w:i/>
          <w:iCs/>
          <w:lang w:val="en-US"/>
        </w:rPr>
        <w:t>(Carrots) are good for my (eyes).</w:t>
      </w:r>
    </w:p>
    <w:p w:rsidR="00FE1991" w:rsidP="00FE1991" w:rsidRDefault="00FE1991" w14:paraId="0703D57B" w14:textId="40E567D3">
      <w:pPr>
        <w:pStyle w:val="LessonStep"/>
      </w:pPr>
      <w:r>
        <w:t>Literacy and SEL Pad</w:t>
      </w:r>
      <w:r w:rsidR="00C64C5E">
        <w:t xml:space="preserve"> p. 61</w:t>
      </w:r>
    </w:p>
    <w:p w:rsidRPr="00236176" w:rsidR="00FE1991" w:rsidP="00FE1991" w:rsidRDefault="00FE1991" w14:paraId="39218DE0" w14:textId="21B7F899">
      <w:pPr>
        <w:rPr>
          <w:rFonts w:ascii="Aptos" w:hAnsi="Aptos" w:eastAsia="Aptos" w:cs="Aptos"/>
          <w:color w:val="000000" w:themeColor="text1"/>
        </w:rPr>
      </w:pPr>
      <w:r>
        <w:rPr>
          <w:rFonts w:ascii="Aptos" w:hAnsi="Aptos" w:eastAsia="Aptos" w:cs="Aptos"/>
          <w:color w:val="000000" w:themeColor="text1"/>
        </w:rPr>
        <w:t xml:space="preserve">1 </w:t>
      </w:r>
      <w:r w:rsidR="00C64C5E">
        <w:rPr>
          <w:rFonts w:ascii="Aptos" w:hAnsi="Aptos" w:eastAsia="Aptos" w:cs="Aptos"/>
          <w:color w:val="000000" w:themeColor="text1"/>
        </w:rPr>
        <w:t xml:space="preserve">Trace the words. </w:t>
      </w:r>
      <w:r w:rsidR="00893B11">
        <w:rPr>
          <w:rFonts w:ascii="Aptos" w:hAnsi="Aptos" w:eastAsia="Aptos" w:cs="Aptos"/>
          <w:color w:val="000000" w:themeColor="text1"/>
        </w:rPr>
        <w:t>2 Read the sentences. 3 Write and read your own sentence.</w:t>
      </w:r>
    </w:p>
    <w:p w:rsidR="00FE1991" w:rsidP="00FE1991" w:rsidRDefault="00F05E61" w14:paraId="00B8A067" w14:textId="4EA5EB56">
      <w:pPr>
        <w:pStyle w:val="AudioscriptHead"/>
        <w:spacing w:after="0" w:line="240" w:lineRule="auto"/>
        <w:rPr>
          <w:b/>
          <w:bCs/>
          <w:lang w:val="en-US"/>
        </w:rPr>
      </w:pPr>
      <w:r w:rsidR="75F0182C">
        <w:rPr/>
        <w:t>Audioscripts</w:t>
      </w:r>
    </w:p>
    <w:p w:rsidR="73B0064D" w:rsidP="73B0064D" w:rsidRDefault="73B0064D" w14:paraId="38A2D35A" w14:textId="79388AB3">
      <w:pPr>
        <w:pStyle w:val="AudioscriptTrack"/>
      </w:pPr>
    </w:p>
    <w:p w:rsidR="00FE1991" w:rsidP="00FE1991" w:rsidRDefault="00FE1991" w14:paraId="45EE2FF0" w14:textId="1F652763">
      <w:pPr>
        <w:pStyle w:val="AudioscriptTrack"/>
      </w:pPr>
      <w:r>
        <w:t>Track 6.</w:t>
      </w:r>
      <w:r w:rsidR="00D6151C">
        <w:t>22</w:t>
      </w:r>
    </w:p>
    <w:p w:rsidRPr="00B97FEA" w:rsidR="00B97FEA" w:rsidP="00B97FEA" w:rsidRDefault="00B97FEA" w14:paraId="308B2A2A" w14:textId="345FE7CD">
      <w:pPr>
        <w:pStyle w:val="AudioscriptBody"/>
        <w:rPr>
          <w:b/>
          <w:bCs/>
        </w:rPr>
      </w:pPr>
      <w:r w:rsidRPr="00B97FEA">
        <w:rPr>
          <w:b/>
          <w:bCs/>
        </w:rPr>
        <w:t>They’re Good for Me! </w:t>
      </w:r>
    </w:p>
    <w:p w:rsidRPr="00B97FEA" w:rsidR="00B97FEA" w:rsidP="00B97FEA" w:rsidRDefault="00B97FEA" w14:paraId="65DD6A2B" w14:textId="77777777">
      <w:pPr>
        <w:pStyle w:val="AudioscriptBody"/>
      </w:pPr>
      <w:r w:rsidRPr="00B97FEA">
        <w:t>Carrots are good for my eyes.</w:t>
      </w:r>
      <w:r w:rsidRPr="00B97FEA">
        <w:rPr>
          <w:rFonts w:ascii="Arial" w:hAnsi="Arial" w:cs="Arial"/>
        </w:rPr>
        <w:t> </w:t>
      </w:r>
      <w:r w:rsidRPr="00B97FEA">
        <w:t> </w:t>
      </w:r>
    </w:p>
    <w:p w:rsidRPr="00B97FEA" w:rsidR="00B97FEA" w:rsidP="00B97FEA" w:rsidRDefault="00B97FEA" w14:paraId="7A3ED673" w14:textId="77777777">
      <w:pPr>
        <w:pStyle w:val="AudioscriptBody"/>
      </w:pPr>
      <w:r w:rsidRPr="00B97FEA">
        <w:t>Bananas are good for my arms and legs.</w:t>
      </w:r>
      <w:r w:rsidRPr="00B97FEA">
        <w:rPr>
          <w:rFonts w:ascii="Arial" w:hAnsi="Arial" w:cs="Arial"/>
        </w:rPr>
        <w:t> </w:t>
      </w:r>
      <w:r w:rsidRPr="00B97FEA">
        <w:t> </w:t>
      </w:r>
    </w:p>
    <w:p w:rsidRPr="00B97FEA" w:rsidR="00B97FEA" w:rsidP="00B97FEA" w:rsidRDefault="00B97FEA" w14:paraId="57B5EA05" w14:textId="77777777">
      <w:pPr>
        <w:pStyle w:val="AudioscriptBody"/>
      </w:pPr>
      <w:r w:rsidRPr="00B97FEA">
        <w:t>Tomatoes are good for my ears.</w:t>
      </w:r>
      <w:r w:rsidRPr="00B97FEA">
        <w:rPr>
          <w:rFonts w:ascii="Arial" w:hAnsi="Arial" w:cs="Arial"/>
        </w:rPr>
        <w:t> </w:t>
      </w:r>
      <w:r w:rsidRPr="00B97FEA">
        <w:t> </w:t>
      </w:r>
    </w:p>
    <w:p w:rsidRPr="00B97FEA" w:rsidR="00B97FEA" w:rsidP="00B97FEA" w:rsidRDefault="00B97FEA" w14:paraId="78DF9F8C" w14:textId="77777777">
      <w:pPr>
        <w:pStyle w:val="AudioscriptBody"/>
      </w:pPr>
      <w:r w:rsidRPr="00B97FEA">
        <w:t>Apples are good for my teeth.</w:t>
      </w:r>
      <w:r w:rsidRPr="00B97FEA">
        <w:rPr>
          <w:rFonts w:ascii="Arial" w:hAnsi="Arial" w:cs="Arial"/>
        </w:rPr>
        <w:t> </w:t>
      </w:r>
      <w:r w:rsidRPr="00B97FEA">
        <w:t> </w:t>
      </w:r>
    </w:p>
    <w:p w:rsidRPr="00B97FEA" w:rsidR="00B97FEA" w:rsidP="00B97FEA" w:rsidRDefault="00B97FEA" w14:paraId="35F8C6FB" w14:textId="77777777">
      <w:pPr>
        <w:pStyle w:val="AudioscriptBody"/>
      </w:pPr>
      <w:r w:rsidRPr="00B97FEA">
        <w:t>Fruit and veggies are good for me! </w:t>
      </w:r>
    </w:p>
    <w:p w:rsidR="00FE5A63" w:rsidP="00FE1991" w:rsidRDefault="00FE5A63" w14:paraId="493D0317" w14:textId="77777777">
      <w:pPr>
        <w:pStyle w:val="AudioscriptTrack"/>
      </w:pPr>
    </w:p>
    <w:p w:rsidR="00FE5A63" w:rsidP="00FE1991" w:rsidRDefault="00FE5A63" w14:paraId="2F0CFAA2" w14:textId="686F525C">
      <w:pPr>
        <w:pStyle w:val="AudioscriptTrack"/>
      </w:pPr>
      <w:r>
        <w:t>Track 6.23</w:t>
      </w:r>
    </w:p>
    <w:p w:rsidR="00C86C65" w:rsidP="008624EE" w:rsidRDefault="00776ECE" w14:paraId="22F914F8" w14:textId="2C7CF44E">
      <w:pPr>
        <w:pStyle w:val="AudioscriptDialogue"/>
      </w:pPr>
      <w:r w:rsidRPr="59DB35D3">
        <w:rPr>
          <w:rFonts w:ascii="Arial" w:hAnsi="Arial" w:cs="Arial"/>
          <w:b/>
          <w:bCs/>
        </w:rPr>
        <w:t> </w:t>
      </w:r>
      <w:proofErr w:type="gramStart"/>
      <w:r w:rsidRPr="59DB35D3">
        <w:rPr>
          <w:b/>
          <w:bCs/>
        </w:rPr>
        <w:t>Ruby:</w:t>
      </w:r>
      <w:proofErr w:type="gramEnd"/>
      <w:r>
        <w:t xml:space="preserve"> </w:t>
      </w:r>
      <w:proofErr w:type="spellStart"/>
      <w:r>
        <w:t>What</w:t>
      </w:r>
      <w:proofErr w:type="spellEnd"/>
      <w:r>
        <w:t xml:space="preserve"> </w:t>
      </w:r>
      <w:proofErr w:type="spellStart"/>
      <w:r>
        <w:t>is</w:t>
      </w:r>
      <w:proofErr w:type="spellEnd"/>
      <w:r>
        <w:t xml:space="preserve"> </w:t>
      </w:r>
      <w:proofErr w:type="spellStart"/>
      <w:r>
        <w:t>your</w:t>
      </w:r>
      <w:proofErr w:type="spellEnd"/>
      <w:r>
        <w:t xml:space="preserve"> favorite </w:t>
      </w:r>
      <w:proofErr w:type="spellStart"/>
      <w:r>
        <w:t>food</w:t>
      </w:r>
      <w:proofErr w:type="spellEnd"/>
      <w:r>
        <w:t xml:space="preserve"> good </w:t>
      </w:r>
      <w:proofErr w:type="gramStart"/>
      <w:r>
        <w:t>for?</w:t>
      </w:r>
      <w:proofErr w:type="gramEnd"/>
      <w:r>
        <w:br w:type="page"/>
      </w:r>
    </w:p>
    <w:p w:rsidR="2DAD79FC" w:rsidP="59DB35D3" w:rsidRDefault="2DAD79FC" w14:paraId="55A6AF3A" w14:textId="02373C4D">
      <w:pPr>
        <w:pStyle w:val="Body"/>
        <w:spacing w:after="0" w:line="240" w:lineRule="auto"/>
      </w:pPr>
      <w:r>
        <w:t>[Your school logo here]</w:t>
      </w:r>
    </w:p>
    <w:p w:rsidR="2DAD79FC" w:rsidP="59DB35D3" w:rsidRDefault="2DAD79FC" w14:paraId="523E63A2" w14:textId="6614C4BE">
      <w:pPr>
        <w:pStyle w:val="Body"/>
        <w:spacing w:after="0" w:line="240" w:lineRule="auto"/>
      </w:pPr>
      <w:r>
        <w:t>Teacher name:</w:t>
      </w:r>
      <w:r>
        <w:br/>
      </w:r>
      <w:r>
        <w:t>Grade/level:</w:t>
      </w:r>
    </w:p>
    <w:p w:rsidR="00C86C65" w:rsidP="00C86C65" w:rsidRDefault="00C86C65" w14:paraId="6D6F5828" w14:textId="6E51C991">
      <w:pPr>
        <w:pStyle w:val="LessonHead"/>
        <w:rPr>
          <w:sz w:val="36"/>
          <w:szCs w:val="36"/>
        </w:rPr>
      </w:pPr>
      <w:r w:rsidRPr="21B13A2E">
        <w:rPr>
          <w:sz w:val="36"/>
          <w:szCs w:val="36"/>
        </w:rPr>
        <w:t xml:space="preserve">Unit 6 </w:t>
      </w:r>
      <w:r w:rsidRPr="21B13A2E">
        <w:rPr>
          <w:b/>
          <w:bCs/>
          <w:sz w:val="36"/>
          <w:szCs w:val="36"/>
        </w:rPr>
        <w:t xml:space="preserve">Let’s </w:t>
      </w:r>
      <w:r w:rsidRPr="21B13A2E" w:rsidR="638DFB8D">
        <w:rPr>
          <w:b/>
          <w:bCs/>
          <w:sz w:val="36"/>
          <w:szCs w:val="36"/>
        </w:rPr>
        <w:t>Eat!</w:t>
      </w:r>
      <w:r w:rsidRPr="21B13A2E">
        <w:rPr>
          <w:b/>
          <w:bCs/>
          <w:sz w:val="36"/>
          <w:szCs w:val="36"/>
        </w:rPr>
        <w:t xml:space="preserve"> </w:t>
      </w:r>
      <w:r w:rsidRPr="21B13A2E">
        <w:rPr>
          <w:sz w:val="36"/>
          <w:szCs w:val="36"/>
        </w:rPr>
        <w:t xml:space="preserve">Lesson </w:t>
      </w:r>
      <w:r w:rsidRPr="21B13A2E" w:rsidR="002E0DF5">
        <w:rPr>
          <w:sz w:val="36"/>
          <w:szCs w:val="36"/>
        </w:rPr>
        <w:t>8</w:t>
      </w:r>
      <w:r w:rsidRPr="21B13A2E">
        <w:rPr>
          <w:sz w:val="36"/>
          <w:szCs w:val="36"/>
        </w:rPr>
        <w:t>: Numeracy, page 6</w:t>
      </w:r>
      <w:r w:rsidRPr="21B13A2E" w:rsidR="007F3216">
        <w:rPr>
          <w:sz w:val="36"/>
          <w:szCs w:val="36"/>
        </w:rPr>
        <w:t>1</w:t>
      </w:r>
    </w:p>
    <w:p w:rsidR="00C86C65" w:rsidP="008624EE" w:rsidRDefault="00C86C65" w14:paraId="6395E965" w14:textId="77777777">
      <w:pPr>
        <w:pStyle w:val="ObjectivesBoxHead"/>
      </w:pPr>
      <w:r>
        <w:t>Lesson Objectives</w:t>
      </w:r>
    </w:p>
    <w:p w:rsidRPr="008624EE" w:rsidR="00190523" w:rsidP="008624EE" w:rsidRDefault="77D3D4E3" w14:paraId="741FDA1F" w14:textId="698FCC1A">
      <w:pPr>
        <w:pStyle w:val="ObjectivesBoxList"/>
        <w:rPr>
          <w:lang w:val="en-US"/>
        </w:rPr>
      </w:pPr>
      <w:r w:rsidRPr="1C2D11D2">
        <w:rPr>
          <w:lang w:val="en-US"/>
        </w:rPr>
        <w:t>Count to 17</w:t>
      </w:r>
      <w:r w:rsidRPr="1C2D11D2" w:rsidR="7FFF98BA">
        <w:rPr>
          <w:lang w:val="en-US"/>
        </w:rPr>
        <w:t xml:space="preserve">; </w:t>
      </w:r>
      <w:r w:rsidRPr="1C2D11D2">
        <w:rPr>
          <w:lang w:val="en-US"/>
        </w:rPr>
        <w:t xml:space="preserve">Sing a </w:t>
      </w:r>
      <w:r w:rsidRPr="1C2D11D2" w:rsidR="4B76F5BA">
        <w:rPr>
          <w:lang w:val="en-US"/>
        </w:rPr>
        <w:t>math</w:t>
      </w:r>
      <w:r w:rsidRPr="1C2D11D2">
        <w:rPr>
          <w:lang w:val="en-US"/>
        </w:rPr>
        <w:t xml:space="preserve"> song</w:t>
      </w:r>
      <w:r w:rsidRPr="1C2D11D2" w:rsidR="7FFF98BA">
        <w:rPr>
          <w:lang w:val="en-US"/>
        </w:rPr>
        <w:t>; Make a bar graph</w:t>
      </w:r>
    </w:p>
    <w:p w:rsidRPr="008624EE" w:rsidR="008624EE" w:rsidP="008624EE" w:rsidRDefault="00C86C65" w14:paraId="2700830B" w14:textId="77777777">
      <w:pPr>
        <w:pStyle w:val="ObjectivesBoxHead"/>
      </w:pPr>
      <w:r>
        <w:t>Key Language</w:t>
      </w:r>
    </w:p>
    <w:p w:rsidRPr="00CC3AA7" w:rsidR="00375472" w:rsidP="008624EE" w:rsidRDefault="00375472" w14:paraId="35DB822D" w14:textId="34EA991B">
      <w:pPr>
        <w:pStyle w:val="ObjectivesBox"/>
        <w:rPr>
          <w:i/>
          <w:iCs/>
        </w:rPr>
      </w:pPr>
      <w:r w:rsidRPr="00CC3AA7">
        <w:rPr>
          <w:i/>
          <w:iCs/>
        </w:rPr>
        <w:t xml:space="preserve">numbers 16-17; oranges, tomatoes; </w:t>
      </w:r>
      <w:r w:rsidRPr="00CC3AA7" w:rsidR="003F306B">
        <w:rPr>
          <w:i/>
          <w:iCs/>
        </w:rPr>
        <w:t xml:space="preserve">Who likes (tomatoes)? </w:t>
      </w:r>
      <w:r w:rsidRPr="00CC3AA7" w:rsidR="003B60C8">
        <w:rPr>
          <w:i/>
          <w:iCs/>
        </w:rPr>
        <w:t>(Two) of my friends.</w:t>
      </w:r>
    </w:p>
    <w:p w:rsidRPr="008624EE" w:rsidR="008624EE" w:rsidP="008624EE" w:rsidRDefault="00C86C65" w14:paraId="49083551" w14:textId="77777777">
      <w:pPr>
        <w:pStyle w:val="ObjectivesBoxHead"/>
      </w:pPr>
      <w:r>
        <w:t>Materials</w:t>
      </w:r>
    </w:p>
    <w:p w:rsidR="00C86C65" w:rsidP="008624EE" w:rsidRDefault="00C270C9" w14:paraId="1B0E6A54" w14:textId="252375A9">
      <w:pPr>
        <w:pStyle w:val="ObjectivesBox"/>
      </w:pPr>
      <w:r w:rsidRPr="73B0064D" w:rsidR="0CCC263E">
        <w:rPr>
          <w:lang w:val="en-US"/>
        </w:rPr>
        <w:t xml:space="preserve">Hello song/video, </w:t>
      </w:r>
      <w:r w:rsidRPr="73B0064D" w:rsidR="0CCC263E">
        <w:rPr>
          <w:lang w:val="en-US"/>
        </w:rPr>
        <w:t>Counting</w:t>
      </w:r>
      <w:r w:rsidRPr="73B0064D" w:rsidR="0CCC263E">
        <w:rPr>
          <w:lang w:val="en-US"/>
        </w:rPr>
        <w:t xml:space="preserve"> song/video, </w:t>
      </w:r>
      <w:r w:rsidRPr="73B0064D" w:rsidR="24922531">
        <w:rPr>
          <w:lang w:val="en-US"/>
        </w:rPr>
        <w:t>audio t</w:t>
      </w:r>
      <w:r w:rsidRPr="73B0064D" w:rsidR="33A1EDC4">
        <w:rPr>
          <w:lang w:val="en-US"/>
        </w:rPr>
        <w:t>racks</w:t>
      </w:r>
      <w:r w:rsidRPr="73B0064D" w:rsidR="33A1EDC4">
        <w:rPr>
          <w:lang w:val="en-US"/>
        </w:rPr>
        <w:t xml:space="preserve"> 6.</w:t>
      </w:r>
      <w:r w:rsidRPr="73B0064D" w:rsidR="33A1EDC4">
        <w:rPr>
          <w:lang w:val="en-US"/>
        </w:rPr>
        <w:t>2</w:t>
      </w:r>
      <w:r w:rsidRPr="73B0064D" w:rsidR="06767CDA">
        <w:rPr>
          <w:lang w:val="en-US"/>
        </w:rPr>
        <w:t>4</w:t>
      </w:r>
      <w:r w:rsidRPr="73B0064D" w:rsidR="33A1EDC4">
        <w:rPr>
          <w:lang w:val="en-US"/>
        </w:rPr>
        <w:t>-6.</w:t>
      </w:r>
      <w:r w:rsidRPr="73B0064D" w:rsidR="33A1EDC4">
        <w:rPr>
          <w:lang w:val="en-US"/>
        </w:rPr>
        <w:t>2</w:t>
      </w:r>
      <w:r w:rsidRPr="73B0064D" w:rsidR="06767CDA">
        <w:rPr>
          <w:lang w:val="en-US"/>
        </w:rPr>
        <w:t>5</w:t>
      </w:r>
      <w:r w:rsidRPr="73B0064D" w:rsidR="7BBF518C">
        <w:rPr>
          <w:lang w:val="en-US"/>
        </w:rPr>
        <w:t xml:space="preserve">, flash cards: </w:t>
      </w:r>
      <w:r w:rsidRPr="73B0064D" w:rsidR="7BBF518C">
        <w:rPr>
          <w:i w:val="1"/>
          <w:iCs w:val="1"/>
          <w:lang w:val="en-US"/>
        </w:rPr>
        <w:t>oranges</w:t>
      </w:r>
      <w:r w:rsidRPr="73B0064D" w:rsidR="7BBF518C">
        <w:rPr>
          <w:lang w:val="en-US"/>
        </w:rPr>
        <w:t xml:space="preserve">, </w:t>
      </w:r>
      <w:r w:rsidRPr="73B0064D" w:rsidR="7BBF518C">
        <w:rPr>
          <w:i w:val="1"/>
          <w:iCs w:val="1"/>
          <w:lang w:val="en-US"/>
        </w:rPr>
        <w:t>tomatoes</w:t>
      </w:r>
      <w:r w:rsidRPr="73B0064D" w:rsidR="6A16790D">
        <w:rPr>
          <w:lang w:val="en-US"/>
        </w:rPr>
        <w:t xml:space="preserve">; </w:t>
      </w:r>
      <w:r w:rsidRPr="73B0064D" w:rsidR="73FD520F">
        <w:rPr>
          <w:lang w:val="en-US"/>
        </w:rPr>
        <w:t xml:space="preserve">white sheets of paper for poster, crayons, </w:t>
      </w:r>
      <w:r w:rsidRPr="73B0064D" w:rsidR="080052CB">
        <w:rPr>
          <w:lang w:val="en-US"/>
        </w:rPr>
        <w:t>bag, numbers 1-17 written on pieces of paper</w:t>
      </w:r>
    </w:p>
    <w:p w:rsidR="00C86C65" w:rsidP="00C86C65" w:rsidRDefault="00C86C65" w14:paraId="30A87475" w14:textId="77777777">
      <w:pPr>
        <w:pStyle w:val="LessonStep"/>
        <w:rPr>
          <w:b/>
          <w:bCs/>
        </w:rPr>
      </w:pPr>
      <w:r>
        <w:rPr>
          <w:b/>
          <w:bCs/>
        </w:rPr>
        <w:t>BEFORE</w:t>
      </w:r>
      <w:r w:rsidRPr="384BA6CC">
        <w:rPr>
          <w:b/>
          <w:bCs/>
        </w:rPr>
        <w:t xml:space="preserve"> THE PAGE</w:t>
      </w:r>
    </w:p>
    <w:p w:rsidR="00C86C65" w:rsidP="00C86C65" w:rsidRDefault="00C86C65" w14:paraId="498887B1" w14:textId="4AD3BD3D">
      <w:pPr>
        <w:pStyle w:val="LessonStep"/>
      </w:pPr>
      <w:r w:rsidRPr="009D74B3">
        <w:t>Hello</w:t>
      </w:r>
      <w:r>
        <w:t xml:space="preserve"> </w:t>
      </w:r>
      <w:r w:rsidR="009D74B3">
        <w:t>Routine</w:t>
      </w:r>
    </w:p>
    <w:p w:rsidR="00C86C65" w:rsidP="00C86C65" w:rsidRDefault="0062590B" w14:paraId="15CA6D51" w14:textId="5CB4AA69">
      <w:r>
        <w:t>Follow the Hello Routine. See TB p. 40</w:t>
      </w:r>
      <w:r w:rsidR="00C86C65">
        <w:t>.</w:t>
      </w:r>
    </w:p>
    <w:p w:rsidR="00C86C65" w:rsidP="00C86C65" w:rsidRDefault="768DF3E5" w14:paraId="11D07201" w14:textId="77777777">
      <w:pPr>
        <w:pStyle w:val="LessonStep"/>
      </w:pPr>
      <w:r>
        <w:t>Warm Up</w:t>
      </w:r>
    </w:p>
    <w:p w:rsidR="00FA6F10" w:rsidP="00FA6F10" w:rsidRDefault="0032492C" w14:paraId="19B8710C" w14:textId="1E5DC6D6">
      <w:r>
        <w:t>Write numbers 1-15 on the board.</w:t>
      </w:r>
      <w:r w:rsidR="59DB9A03">
        <w:t xml:space="preserve"> </w:t>
      </w:r>
      <w:r w:rsidR="00F32526">
        <w:t>Point to and say a number and have</w:t>
      </w:r>
      <w:r w:rsidR="59DB9A03">
        <w:t xml:space="preserve"> </w:t>
      </w:r>
      <w:r w:rsidR="00FD7FC1">
        <w:t>students</w:t>
      </w:r>
      <w:r w:rsidR="59DB9A03">
        <w:t xml:space="preserve"> clap the correct </w:t>
      </w:r>
      <w:r w:rsidR="00F32526">
        <w:t>number</w:t>
      </w:r>
      <w:r w:rsidR="59DB9A03">
        <w:t xml:space="preserve"> of times. Count with them to support.</w:t>
      </w:r>
      <w:r w:rsidR="00282150">
        <w:t xml:space="preserve"> Or choose an activity from the </w:t>
      </w:r>
      <w:r w:rsidRPr="3FBBB549" w:rsidR="00620061">
        <w:rPr>
          <w:i/>
          <w:iCs/>
        </w:rPr>
        <w:t>Nume</w:t>
      </w:r>
      <w:r w:rsidRPr="3FBBB549" w:rsidR="0040777C">
        <w:rPr>
          <w:i/>
          <w:iCs/>
        </w:rPr>
        <w:t>racy</w:t>
      </w:r>
      <w:r w:rsidRPr="3FBBB549" w:rsidR="00282150">
        <w:rPr>
          <w:i/>
          <w:iCs/>
        </w:rPr>
        <w:t xml:space="preserve"> Activity Bank</w:t>
      </w:r>
      <w:r w:rsidR="00282150">
        <w:t>. See TB p. 6</w:t>
      </w:r>
      <w:r w:rsidR="004C6744">
        <w:t>8</w:t>
      </w:r>
      <w:r w:rsidR="00282150">
        <w:t>.</w:t>
      </w:r>
    </w:p>
    <w:p w:rsidRPr="00FA6F10" w:rsidR="00CA376B" w:rsidP="3FBBB549" w:rsidRDefault="00C86C65" w14:paraId="3E116956" w14:textId="35C4F422">
      <w:pPr>
        <w:pStyle w:val="LessonStep"/>
        <w:rPr>
          <w:b/>
          <w:bCs/>
          <w:lang w:val="en-US"/>
        </w:rPr>
      </w:pPr>
      <w:r w:rsidRPr="3FBBB549">
        <w:rPr>
          <w:b/>
          <w:bCs/>
        </w:rPr>
        <w:t>WITH THE PAGE</w:t>
      </w:r>
    </w:p>
    <w:p w:rsidRPr="00E77EAF" w:rsidR="00C86C65" w:rsidP="00C86C65" w:rsidRDefault="00C86C65" w14:paraId="0EB28352" w14:textId="0C488EA0">
      <w:pPr>
        <w:pStyle w:val="LessonStep"/>
        <w:rPr>
          <w:lang w:val="en-US"/>
        </w:rPr>
      </w:pPr>
      <w:r w:rsidRPr="00E77EAF">
        <w:rPr>
          <w:lang w:val="en-US"/>
        </w:rPr>
        <w:t xml:space="preserve">1 </w:t>
      </w:r>
      <w:r>
        <w:rPr>
          <w:lang w:val="en-US"/>
        </w:rPr>
        <w:t xml:space="preserve">Sing </w:t>
      </w:r>
      <w:proofErr w:type="gramStart"/>
      <w:r w:rsidRPr="005172D3">
        <w:rPr>
          <w:i/>
          <w:iCs/>
          <w:lang w:val="en-US"/>
        </w:rPr>
        <w:t>The</w:t>
      </w:r>
      <w:proofErr w:type="gramEnd"/>
      <w:r w:rsidRPr="005172D3">
        <w:rPr>
          <w:i/>
          <w:iCs/>
          <w:lang w:val="en-US"/>
        </w:rPr>
        <w:t xml:space="preserve"> </w:t>
      </w:r>
      <w:r w:rsidR="00304B01">
        <w:rPr>
          <w:i/>
          <w:iCs/>
          <w:lang w:val="en-US"/>
        </w:rPr>
        <w:t>Counting</w:t>
      </w:r>
      <w:r w:rsidRPr="005172D3">
        <w:rPr>
          <w:i/>
          <w:iCs/>
          <w:lang w:val="en-US"/>
        </w:rPr>
        <w:t xml:space="preserve"> Song</w:t>
      </w:r>
      <w:r w:rsidRPr="00E77EAF">
        <w:rPr>
          <w:lang w:val="en-US"/>
        </w:rPr>
        <w:t>.</w:t>
      </w:r>
    </w:p>
    <w:p w:rsidRPr="00E77EAF" w:rsidR="00C86C65" w:rsidP="00DF53C6" w:rsidRDefault="00FC44DD" w14:paraId="716489FF" w14:textId="54DA23EE">
      <w:pPr>
        <w:rPr>
          <w:lang w:val="en-US"/>
        </w:rPr>
      </w:pPr>
      <w:r w:rsidR="596FD84D">
        <w:rPr/>
        <w:t xml:space="preserve">Follow the </w:t>
      </w:r>
      <w:r w:rsidRPr="73B0064D" w:rsidR="0F3CF1F8">
        <w:rPr>
          <w:i w:val="1"/>
          <w:iCs w:val="1"/>
        </w:rPr>
        <w:t>Counting</w:t>
      </w:r>
      <w:r w:rsidRPr="73B0064D" w:rsidR="596FD84D">
        <w:rPr>
          <w:i w:val="1"/>
          <w:iCs w:val="1"/>
        </w:rPr>
        <w:t xml:space="preserve"> Song</w:t>
      </w:r>
      <w:r w:rsidR="596FD84D">
        <w:rPr/>
        <w:t xml:space="preserve"> routine. See TB p. 41. </w:t>
      </w:r>
      <w:r w:rsidRPr="73B0064D" w:rsidR="4244DE5B">
        <w:rPr>
          <w:lang w:val="en-US"/>
        </w:rPr>
        <w:t xml:space="preserve">Play </w:t>
      </w:r>
      <w:r w:rsidRPr="73B0064D" w:rsidR="4244DE5B">
        <w:rPr>
          <w:i w:val="1"/>
          <w:iCs w:val="1"/>
          <w:lang w:val="en-US"/>
        </w:rPr>
        <w:t>The Counting</w:t>
      </w:r>
      <w:r w:rsidRPr="73B0064D" w:rsidR="4244DE5B">
        <w:rPr>
          <w:i w:val="1"/>
          <w:iCs w:val="1"/>
          <w:lang w:val="en-US"/>
        </w:rPr>
        <w:t xml:space="preserve"> Song</w:t>
      </w:r>
      <w:r w:rsidRPr="73B0064D" w:rsidR="4244DE5B">
        <w:rPr>
          <w:lang w:val="en-US"/>
        </w:rPr>
        <w:t xml:space="preserve"> or watch the video. Encourage students to sing along</w:t>
      </w:r>
      <w:r w:rsidRPr="73B0064D" w:rsidR="7D0636C9">
        <w:rPr>
          <w:lang w:val="en-US"/>
        </w:rPr>
        <w:t xml:space="preserve"> and count with their fingers</w:t>
      </w:r>
      <w:r w:rsidRPr="73B0064D" w:rsidR="4244DE5B">
        <w:rPr>
          <w:lang w:val="en-US"/>
        </w:rPr>
        <w:t>.</w:t>
      </w:r>
      <w:r w:rsidRPr="73B0064D" w:rsidR="7D83C3BC">
        <w:rPr>
          <w:lang w:val="en-US"/>
        </w:rPr>
        <w:t xml:space="preserve"> You can also </w:t>
      </w:r>
      <w:r w:rsidRPr="73B0064D" w:rsidR="75538442">
        <w:rPr>
          <w:lang w:val="en-US"/>
        </w:rPr>
        <w:t>p</w:t>
      </w:r>
      <w:r w:rsidRPr="73B0064D" w:rsidR="7D83C3BC">
        <w:rPr>
          <w:lang w:val="en-US"/>
        </w:rPr>
        <w:t xml:space="preserve">review the </w:t>
      </w:r>
      <w:r w:rsidRPr="73B0064D" w:rsidR="7842281B">
        <w:rPr>
          <w:lang w:val="en-US"/>
        </w:rPr>
        <w:t>n</w:t>
      </w:r>
      <w:r w:rsidRPr="73B0064D" w:rsidR="7D83C3BC">
        <w:rPr>
          <w:lang w:val="en-US"/>
        </w:rPr>
        <w:t>umber</w:t>
      </w:r>
      <w:r w:rsidRPr="73B0064D" w:rsidR="5D4D2A30">
        <w:rPr>
          <w:lang w:val="en-US"/>
        </w:rPr>
        <w:t>s 16 and 17</w:t>
      </w:r>
      <w:r w:rsidRPr="73B0064D" w:rsidR="16071E91">
        <w:rPr>
          <w:lang w:val="en-US"/>
        </w:rPr>
        <w:t xml:space="preserve">. See </w:t>
      </w:r>
      <w:r w:rsidRPr="73B0064D" w:rsidR="7D83C3BC">
        <w:rPr>
          <w:lang w:val="en-US"/>
        </w:rPr>
        <w:t>TB</w:t>
      </w:r>
      <w:r w:rsidRPr="73B0064D" w:rsidR="7D83C3BC">
        <w:rPr>
          <w:lang w:val="en-US"/>
        </w:rPr>
        <w:t xml:space="preserve"> p.</w:t>
      </w:r>
      <w:r w:rsidRPr="73B0064D" w:rsidR="2F2780A7">
        <w:rPr>
          <w:lang w:val="en-US"/>
        </w:rPr>
        <w:t xml:space="preserve"> 33.</w:t>
      </w:r>
      <w:r w:rsidRPr="73B0064D" w:rsidR="7D83C3BC">
        <w:rPr>
          <w:lang w:val="en-US"/>
        </w:rPr>
        <w:t xml:space="preserve"> </w:t>
      </w:r>
    </w:p>
    <w:p w:rsidR="00DF53C6" w:rsidP="00DF53C6" w:rsidRDefault="00C86C65" w14:paraId="3F663014" w14:textId="6481EF64">
      <w:pPr>
        <w:pStyle w:val="LessonStep"/>
        <w:rPr>
          <w:rStyle w:val="eop"/>
          <w:rFonts w:ascii="Aptos Display" w:hAnsi="Aptos Display" w:cs="Segoe UI"/>
          <w:szCs w:val="28"/>
          <w:lang w:val="en-US"/>
        </w:rPr>
      </w:pPr>
      <w:r w:rsidRPr="73B0064D" w:rsidR="33A1EDC4">
        <w:rPr>
          <w:rStyle w:val="normaltextrun"/>
          <w:rFonts w:ascii="Aptos Display" w:hAnsi="Aptos Display" w:cs="Segoe UI"/>
        </w:rPr>
        <w:t xml:space="preserve">2 </w:t>
      </w:r>
      <w:r w:rsidRPr="73B0064D" w:rsidR="7EC4AA6A">
        <w:rPr>
          <w:rStyle w:val="normaltextrun"/>
          <w:rFonts w:ascii="Aptos Display" w:hAnsi="Aptos Display" w:cs="Segoe UI"/>
        </w:rPr>
        <w:t xml:space="preserve">Listen </w:t>
      </w:r>
      <w:r w:rsidRPr="73B0064D" w:rsidR="7EC4AA6A">
        <w:rPr>
          <w:rStyle w:val="normaltextrun"/>
        </w:rPr>
        <w:t>and</w:t>
      </w:r>
      <w:r w:rsidRPr="73B0064D" w:rsidR="7EC4AA6A">
        <w:rPr>
          <w:rStyle w:val="normaltextrun"/>
          <w:rFonts w:ascii="Aptos Display" w:hAnsi="Aptos Display" w:cs="Segoe UI"/>
        </w:rPr>
        <w:t xml:space="preserve"> point</w:t>
      </w:r>
      <w:r w:rsidRPr="73B0064D" w:rsidR="33A1EDC4">
        <w:rPr>
          <w:rStyle w:val="normaltextrun"/>
          <w:rFonts w:ascii="Aptos Display" w:hAnsi="Aptos Display" w:cs="Segoe UI"/>
        </w:rPr>
        <w:t>.</w:t>
      </w:r>
    </w:p>
    <w:p w:rsidR="00C86C65" w:rsidP="73B0064D" w:rsidRDefault="0098656B" w14:paraId="0E507F52" w14:textId="7ECFDFAA">
      <w:pPr>
        <w:pStyle w:val="Normal"/>
        <w:rPr>
          <w:lang w:val="en-US"/>
        </w:rPr>
      </w:pPr>
      <w:r w:rsidR="439EACA3">
        <w:rPr/>
        <w:t xml:space="preserve">Show or project the page. </w:t>
      </w:r>
      <w:r w:rsidR="4F731F9E">
        <w:rPr/>
        <w:t xml:space="preserve">Play </w:t>
      </w:r>
      <w:r w:rsidR="75F0182C">
        <w:rPr/>
        <w:t>track</w:t>
      </w:r>
      <w:r w:rsidR="4F731F9E">
        <w:rPr/>
        <w:t xml:space="preserve"> 6.2</w:t>
      </w:r>
      <w:r w:rsidR="502714A5">
        <w:rPr/>
        <w:t>4</w:t>
      </w:r>
      <w:r w:rsidR="4F731F9E">
        <w:rPr/>
        <w:t>. Have students listen and point to the numbers on the page.</w:t>
      </w:r>
      <w:r w:rsidR="2891197A">
        <w:rPr/>
        <w:t xml:space="preserve"> </w:t>
      </w:r>
      <w:r w:rsidR="2891197A">
        <w:rPr/>
        <w:t xml:space="preserve">Play </w:t>
      </w:r>
      <w:r w:rsidR="2891197A">
        <w:rPr/>
        <w:t xml:space="preserve">the </w:t>
      </w:r>
      <w:r w:rsidR="75F0182C">
        <w:rPr/>
        <w:t>track</w:t>
      </w:r>
      <w:r w:rsidR="2891197A">
        <w:rPr/>
        <w:t xml:space="preserve"> again and have students say the numbers.</w:t>
      </w:r>
    </w:p>
    <w:p w:rsidR="00DF53C6" w:rsidP="00DF53C6" w:rsidRDefault="00C86C65" w14:paraId="1D8F8BA7" w14:textId="77777777">
      <w:pPr>
        <w:pStyle w:val="LessonStep"/>
        <w:rPr>
          <w:rStyle w:val="eop"/>
          <w:rFonts w:ascii="Aptos Display" w:hAnsi="Aptos Display" w:cs="Segoe UI"/>
          <w:szCs w:val="28"/>
          <w:lang w:val="en-US"/>
        </w:rPr>
      </w:pPr>
      <w:r>
        <w:rPr>
          <w:rStyle w:val="normaltextrun"/>
          <w:rFonts w:ascii="Aptos Display" w:hAnsi="Aptos Display" w:cs="Segoe UI"/>
          <w:szCs w:val="28"/>
          <w:lang w:val="en-US"/>
        </w:rPr>
        <w:t xml:space="preserve">3 </w:t>
      </w:r>
      <w:r w:rsidR="00304B01">
        <w:rPr>
          <w:rStyle w:val="normaltextrun"/>
          <w:rFonts w:ascii="Aptos Display" w:hAnsi="Aptos Display" w:cs="Segoe UI"/>
          <w:szCs w:val="28"/>
          <w:lang w:val="en-US"/>
        </w:rPr>
        <w:t xml:space="preserve">Count </w:t>
      </w:r>
      <w:proofErr w:type="gramStart"/>
      <w:r w:rsidR="00304B01">
        <w:rPr>
          <w:rStyle w:val="normaltextrun"/>
          <w:rFonts w:ascii="Aptos Display" w:hAnsi="Aptos Display" w:cs="Segoe UI"/>
          <w:szCs w:val="28"/>
          <w:lang w:val="en-US"/>
        </w:rPr>
        <w:t>the oranges</w:t>
      </w:r>
      <w:proofErr w:type="gramEnd"/>
      <w:r w:rsidR="00304B01">
        <w:rPr>
          <w:rStyle w:val="normaltextrun"/>
          <w:rFonts w:ascii="Aptos Display" w:hAnsi="Aptos Display" w:cs="Segoe UI"/>
          <w:szCs w:val="28"/>
          <w:lang w:val="en-US"/>
        </w:rPr>
        <w:t xml:space="preserve"> and tomatoes</w:t>
      </w:r>
      <w:r>
        <w:rPr>
          <w:rStyle w:val="normaltextrun"/>
          <w:rFonts w:ascii="Aptos Display" w:hAnsi="Aptos Display" w:cs="Segoe UI"/>
          <w:szCs w:val="28"/>
          <w:lang w:val="en-US"/>
        </w:rPr>
        <w:t>.</w:t>
      </w:r>
      <w:r w:rsidRPr="00BA6BA0">
        <w:rPr>
          <w:rStyle w:val="eop"/>
          <w:rFonts w:ascii="Aptos Display" w:hAnsi="Aptos Display" w:cs="Segoe UI"/>
          <w:szCs w:val="28"/>
          <w:lang w:val="en-US"/>
        </w:rPr>
        <w:t> </w:t>
      </w:r>
    </w:p>
    <w:p w:rsidR="00DF53C6" w:rsidP="1C2D11D2" w:rsidRDefault="00346F90" w14:paraId="489B7CB1" w14:textId="1DFAE275">
      <w:r w:rsidRPr="73B0064D" w:rsidR="42DF2D76">
        <w:rPr>
          <w:rStyle w:val="normaltextrun"/>
          <w:rFonts w:ascii="Aptos" w:hAnsi="Aptos" w:cs="Segoe UI"/>
          <w:color w:val="000000" w:themeColor="text1" w:themeTint="FF" w:themeShade="FF"/>
        </w:rPr>
        <w:t xml:space="preserve">Review vocab oranges and tomatoes. Show the </w:t>
      </w:r>
      <w:r w:rsidRPr="73B0064D" w:rsidR="7494376B">
        <w:rPr>
          <w:rStyle w:val="normaltextrun"/>
          <w:rFonts w:ascii="Aptos" w:hAnsi="Aptos" w:cs="Segoe UI"/>
          <w:color w:val="000000" w:themeColor="text1" w:themeTint="FF" w:themeShade="FF"/>
        </w:rPr>
        <w:t>orange flash card and say orange. Then have students point to the oranges in their books</w:t>
      </w:r>
      <w:r w:rsidRPr="73B0064D" w:rsidR="68858452">
        <w:rPr>
          <w:rStyle w:val="normaltextrun"/>
          <w:rFonts w:ascii="Aptos" w:hAnsi="Aptos" w:cs="Segoe UI"/>
          <w:color w:val="000000" w:themeColor="text1" w:themeTint="FF" w:themeShade="FF"/>
        </w:rPr>
        <w:t xml:space="preserve"> and </w:t>
      </w:r>
      <w:r w:rsidR="35A4EF46">
        <w:rPr/>
        <w:t>count the</w:t>
      </w:r>
      <w:r w:rsidR="7A0DDF5F">
        <w:rPr/>
        <w:t>m</w:t>
      </w:r>
      <w:r w:rsidR="35A4EF46">
        <w:rPr/>
        <w:t xml:space="preserve">. Count </w:t>
      </w:r>
      <w:r w:rsidR="2DE20BFD">
        <w:rPr/>
        <w:t>with</w:t>
      </w:r>
      <w:r w:rsidR="35A4EF46">
        <w:rPr/>
        <w:t xml:space="preserve"> student</w:t>
      </w:r>
      <w:r w:rsidR="2DE20BFD">
        <w:rPr/>
        <w:t>s</w:t>
      </w:r>
      <w:r w:rsidR="35A4EF46">
        <w:rPr/>
        <w:t>. Do the same with the tomatoes. </w:t>
      </w:r>
    </w:p>
    <w:p w:rsidR="00477F16" w:rsidP="0097551D" w:rsidRDefault="0097551D" w14:paraId="3770A646" w14:textId="24B7C5BA">
      <w:pPr>
        <w:pStyle w:val="LessonStepFeatureBox"/>
      </w:pPr>
      <w:r>
        <w:t>Phonics Tip</w:t>
      </w:r>
    </w:p>
    <w:p w:rsidR="0097551D" w:rsidP="0097551D" w:rsidRDefault="0097551D" w14:paraId="0DD51C82" w14:textId="14FB44ED">
      <w:pPr>
        <w:pStyle w:val="LessonStepFeatureBoxText"/>
      </w:pPr>
      <w:r w:rsidR="61A24E26">
        <w:rPr/>
        <w:t>Phonemic Awareness: Write the numbers 16 and 17 on the board and elicit from students the first letter of both (</w:t>
      </w:r>
      <w:r w:rsidRPr="73B0064D" w:rsidR="61A24E26">
        <w:rPr>
          <w:i w:val="1"/>
          <w:iCs w:val="1"/>
        </w:rPr>
        <w:t>s</w:t>
      </w:r>
      <w:r w:rsidR="61A24E26">
        <w:rPr/>
        <w:t xml:space="preserve">). Have students look for </w:t>
      </w:r>
      <w:r w:rsidR="61A24E26">
        <w:rPr/>
        <w:t>a</w:t>
      </w:r>
      <w:r w:rsidR="61A24E26">
        <w:rPr/>
        <w:t xml:space="preserve"> fruit in the image that also starts with s (</w:t>
      </w:r>
      <w:r w:rsidRPr="73B0064D" w:rsidR="61A24E26">
        <w:rPr>
          <w:i w:val="1"/>
          <w:iCs w:val="1"/>
        </w:rPr>
        <w:t>strawberries</w:t>
      </w:r>
      <w:r w:rsidR="61A24E26">
        <w:rPr/>
        <w:t xml:space="preserve">). Have fun creating tongue twisters as a class using the numbers, </w:t>
      </w:r>
      <w:r w:rsidRPr="73B0064D" w:rsidR="61A24E26">
        <w:rPr>
          <w:i w:val="1"/>
          <w:iCs w:val="1"/>
        </w:rPr>
        <w:t>strawberries</w:t>
      </w:r>
      <w:r w:rsidRPr="73B0064D" w:rsidR="258EFF27">
        <w:rPr>
          <w:i w:val="1"/>
          <w:iCs w:val="1"/>
        </w:rPr>
        <w:t>,</w:t>
      </w:r>
      <w:r w:rsidR="61A24E26">
        <w:rPr/>
        <w:t xml:space="preserve"> and eliciting </w:t>
      </w:r>
      <w:r w:rsidR="61A24E26">
        <w:rPr/>
        <w:t xml:space="preserve">other </w:t>
      </w:r>
      <w:r w:rsidRPr="73B0064D" w:rsidR="61A24E26">
        <w:rPr>
          <w:i w:val="1"/>
          <w:iCs w:val="1"/>
        </w:rPr>
        <w:t>s</w:t>
      </w:r>
      <w:r w:rsidR="61A24E26">
        <w:rPr/>
        <w:t xml:space="preserve"> words students know or have </w:t>
      </w:r>
      <w:r w:rsidR="61A24E26">
        <w:rPr/>
        <w:t>encountered</w:t>
      </w:r>
      <w:r w:rsidR="61A24E26">
        <w:rPr/>
        <w:t xml:space="preserve">, for example </w:t>
      </w:r>
      <w:r w:rsidRPr="73B0064D" w:rsidR="61A24E26">
        <w:rPr>
          <w:i w:val="1"/>
          <w:iCs w:val="1"/>
        </w:rPr>
        <w:t>Sixteen sweet strawberry smoothies! Seventeen students on the swings!</w:t>
      </w:r>
    </w:p>
    <w:p w:rsidR="00DF53C6" w:rsidP="00DF53C6" w:rsidRDefault="00C86C65" w14:paraId="2AE84570" w14:textId="77777777">
      <w:pPr>
        <w:pStyle w:val="LessonStep"/>
        <w:rPr>
          <w:rStyle w:val="eop"/>
          <w:rFonts w:ascii="Aptos Display" w:hAnsi="Aptos Display" w:cs="Segoe UI"/>
          <w:szCs w:val="28"/>
          <w:lang w:val="en-US"/>
        </w:rPr>
      </w:pPr>
      <w:r>
        <w:rPr>
          <w:rStyle w:val="normaltextrun"/>
          <w:rFonts w:ascii="Aptos Display" w:hAnsi="Aptos Display" w:cs="Segoe UI"/>
          <w:szCs w:val="28"/>
          <w:lang w:val="en-US"/>
        </w:rPr>
        <w:t xml:space="preserve">4 </w:t>
      </w:r>
      <w:r w:rsidR="00304B01">
        <w:rPr>
          <w:rStyle w:val="normaltextrun"/>
          <w:rFonts w:ascii="Aptos Display" w:hAnsi="Aptos Display" w:cs="Segoe UI"/>
          <w:szCs w:val="28"/>
          <w:lang w:val="en-US"/>
        </w:rPr>
        <w:t>Trace the posters</w:t>
      </w:r>
      <w:r>
        <w:rPr>
          <w:rStyle w:val="normaltextrun"/>
          <w:rFonts w:ascii="Aptos Display" w:hAnsi="Aptos Display" w:cs="Segoe UI"/>
          <w:i/>
          <w:iCs/>
          <w:szCs w:val="28"/>
          <w:lang w:val="en-US"/>
        </w:rPr>
        <w:t>.</w:t>
      </w:r>
      <w:r w:rsidRPr="00BA6BA0">
        <w:rPr>
          <w:rStyle w:val="eop"/>
          <w:rFonts w:ascii="Aptos Display" w:hAnsi="Aptos Display" w:cs="Segoe UI"/>
          <w:szCs w:val="28"/>
          <w:lang w:val="en-US"/>
        </w:rPr>
        <w:t> </w:t>
      </w:r>
    </w:p>
    <w:p w:rsidRPr="00732F6A" w:rsidR="00C86C65" w:rsidP="1C2D11D2" w:rsidRDefault="647EF26D" w14:paraId="53F40B6D" w14:textId="770381F0">
      <w:pPr>
        <w:rPr>
          <w:rStyle w:val="eop"/>
          <w:rFonts w:cs="Calibri" w:eastAsiaTheme="majorEastAsia"/>
          <w:color w:val="000000"/>
          <w:lang w:val="en-US"/>
        </w:rPr>
      </w:pPr>
      <w:r w:rsidRPr="1C2D11D2">
        <w:rPr>
          <w:rStyle w:val="normaltextrun"/>
          <w:rFonts w:cs="Calibri" w:eastAsiaTheme="majorEastAsia"/>
          <w:color w:val="000000"/>
        </w:rPr>
        <w:t xml:space="preserve">Have students </w:t>
      </w:r>
      <w:r w:rsidRPr="1C2D11D2" w:rsidR="547F9F26">
        <w:rPr>
          <w:rStyle w:val="eop"/>
          <w:rFonts w:cs="Calibri" w:eastAsiaTheme="majorEastAsia"/>
          <w:color w:val="000000"/>
          <w:lang w:val="en-US"/>
        </w:rPr>
        <w:t xml:space="preserve">trace </w:t>
      </w:r>
      <w:r w:rsidR="0074771E">
        <w:rPr>
          <w:rStyle w:val="eop"/>
          <w:rFonts w:cs="Calibri" w:eastAsiaTheme="majorEastAsia"/>
          <w:color w:val="000000"/>
          <w:lang w:val="en-US"/>
        </w:rPr>
        <w:t>the poster</w:t>
      </w:r>
      <w:r w:rsidR="00B93621">
        <w:rPr>
          <w:rStyle w:val="eop"/>
          <w:rFonts w:cs="Calibri" w:eastAsiaTheme="majorEastAsia"/>
          <w:color w:val="000000"/>
          <w:lang w:val="en-US"/>
        </w:rPr>
        <w:t xml:space="preserve"> </w:t>
      </w:r>
      <w:r w:rsidR="00135A63">
        <w:rPr>
          <w:rStyle w:val="eop"/>
          <w:rFonts w:cs="Calibri" w:eastAsiaTheme="majorEastAsia"/>
          <w:color w:val="000000"/>
          <w:lang w:val="en-US"/>
        </w:rPr>
        <w:t xml:space="preserve">for the oranges </w:t>
      </w:r>
      <w:r w:rsidR="00B93621">
        <w:rPr>
          <w:rStyle w:val="eop"/>
          <w:rFonts w:cs="Calibri" w:eastAsiaTheme="majorEastAsia"/>
          <w:color w:val="000000"/>
          <w:lang w:val="en-US"/>
        </w:rPr>
        <w:t>with</w:t>
      </w:r>
      <w:r w:rsidRPr="1C2D11D2" w:rsidR="547F9F26">
        <w:rPr>
          <w:rStyle w:val="eop"/>
          <w:rFonts w:cs="Calibri" w:eastAsiaTheme="majorEastAsia"/>
          <w:color w:val="000000"/>
          <w:lang w:val="en-US"/>
        </w:rPr>
        <w:t xml:space="preserve"> </w:t>
      </w:r>
      <w:r w:rsidRPr="00732F6A" w:rsidR="39442ED1">
        <w:rPr>
          <w:rStyle w:val="normaltextrun"/>
        </w:rPr>
        <w:t>their</w:t>
      </w:r>
      <w:r w:rsidRPr="1C2D11D2" w:rsidR="39442ED1">
        <w:rPr>
          <w:rStyle w:val="eop"/>
          <w:rFonts w:cs="Calibri" w:eastAsiaTheme="majorEastAsia"/>
          <w:color w:val="000000"/>
          <w:lang w:val="en-US"/>
        </w:rPr>
        <w:t xml:space="preserve"> finger</w:t>
      </w:r>
      <w:r w:rsidR="008D5ED2">
        <w:rPr>
          <w:rStyle w:val="eop"/>
          <w:rFonts w:cs="Calibri" w:eastAsiaTheme="majorEastAsia"/>
          <w:color w:val="000000"/>
          <w:lang w:val="en-US"/>
        </w:rPr>
        <w:t xml:space="preserve"> and say the number in the poster</w:t>
      </w:r>
      <w:r w:rsidR="00853B0E">
        <w:rPr>
          <w:rStyle w:val="eop"/>
          <w:rFonts w:cs="Calibri" w:eastAsiaTheme="majorEastAsia"/>
          <w:color w:val="000000"/>
          <w:lang w:val="en-US"/>
        </w:rPr>
        <w:t xml:space="preserve">. </w:t>
      </w:r>
      <w:r w:rsidR="0074771E">
        <w:rPr>
          <w:rStyle w:val="eop"/>
          <w:rFonts w:cs="Calibri" w:eastAsiaTheme="majorEastAsia"/>
          <w:color w:val="000000"/>
          <w:lang w:val="en-US"/>
        </w:rPr>
        <w:t>E</w:t>
      </w:r>
      <w:r w:rsidR="00853B0E">
        <w:rPr>
          <w:rStyle w:val="eop"/>
          <w:rFonts w:cs="Calibri" w:eastAsiaTheme="majorEastAsia"/>
          <w:color w:val="000000"/>
          <w:lang w:val="en-US"/>
        </w:rPr>
        <w:t xml:space="preserve">licit </w:t>
      </w:r>
      <w:r w:rsidRPr="00617BFF" w:rsidR="00853B0E">
        <w:rPr>
          <w:rStyle w:val="eop"/>
          <w:rFonts w:cs="Calibri" w:eastAsiaTheme="majorEastAsia"/>
          <w:i/>
          <w:iCs/>
          <w:color w:val="000000"/>
          <w:lang w:val="en-US"/>
        </w:rPr>
        <w:t>16 oranges</w:t>
      </w:r>
      <w:r w:rsidRPr="1C2D11D2" w:rsidR="39442ED1">
        <w:rPr>
          <w:rStyle w:val="eop"/>
          <w:rFonts w:cs="Calibri" w:eastAsiaTheme="majorEastAsia"/>
          <w:color w:val="000000"/>
          <w:lang w:val="en-US"/>
        </w:rPr>
        <w:t>.</w:t>
      </w:r>
      <w:r w:rsidR="0074771E">
        <w:rPr>
          <w:rStyle w:val="eop"/>
          <w:rFonts w:cs="Calibri" w:eastAsiaTheme="majorEastAsia"/>
          <w:color w:val="000000"/>
          <w:lang w:val="en-US"/>
        </w:rPr>
        <w:t xml:space="preserve"> Do the same with the </w:t>
      </w:r>
      <w:r w:rsidR="00135A63">
        <w:rPr>
          <w:rStyle w:val="eop"/>
          <w:rFonts w:cs="Calibri" w:eastAsiaTheme="majorEastAsia"/>
          <w:color w:val="000000"/>
          <w:lang w:val="en-US"/>
        </w:rPr>
        <w:t>poster for toma</w:t>
      </w:r>
      <w:r w:rsidR="0074771E">
        <w:rPr>
          <w:rStyle w:val="eop"/>
          <w:rFonts w:cs="Calibri" w:eastAsiaTheme="majorEastAsia"/>
          <w:color w:val="000000"/>
          <w:lang w:val="en-US"/>
        </w:rPr>
        <w:t>toe</w:t>
      </w:r>
      <w:r w:rsidR="00135A63">
        <w:rPr>
          <w:rStyle w:val="eop"/>
          <w:rFonts w:cs="Calibri" w:eastAsiaTheme="majorEastAsia"/>
          <w:color w:val="000000"/>
          <w:lang w:val="en-US"/>
        </w:rPr>
        <w:t>s</w:t>
      </w:r>
      <w:r w:rsidR="0074771E">
        <w:rPr>
          <w:rStyle w:val="eop"/>
          <w:rFonts w:cs="Calibri" w:eastAsiaTheme="majorEastAsia"/>
          <w:color w:val="000000"/>
          <w:lang w:val="en-US"/>
        </w:rPr>
        <w:t xml:space="preserve"> poster</w:t>
      </w:r>
      <w:r w:rsidR="00617BFF">
        <w:rPr>
          <w:rStyle w:val="eop"/>
          <w:rFonts w:cs="Calibri" w:eastAsiaTheme="majorEastAsia"/>
          <w:color w:val="000000"/>
          <w:lang w:val="en-US"/>
        </w:rPr>
        <w:t xml:space="preserve"> and </w:t>
      </w:r>
      <w:proofErr w:type="gramStart"/>
      <w:r w:rsidR="00617BFF">
        <w:rPr>
          <w:rStyle w:val="eop"/>
          <w:rFonts w:cs="Calibri" w:eastAsiaTheme="majorEastAsia"/>
          <w:color w:val="000000"/>
          <w:lang w:val="en-US"/>
        </w:rPr>
        <w:t>elicit</w:t>
      </w:r>
      <w:proofErr w:type="gramEnd"/>
      <w:r w:rsidR="00617BFF">
        <w:rPr>
          <w:rStyle w:val="eop"/>
          <w:rFonts w:cs="Calibri" w:eastAsiaTheme="majorEastAsia"/>
          <w:color w:val="000000"/>
          <w:lang w:val="en-US"/>
        </w:rPr>
        <w:t xml:space="preserve"> </w:t>
      </w:r>
      <w:r w:rsidRPr="00617BFF" w:rsidR="00617BFF">
        <w:rPr>
          <w:rStyle w:val="eop"/>
          <w:rFonts w:cs="Calibri" w:eastAsiaTheme="majorEastAsia"/>
          <w:i/>
          <w:iCs/>
          <w:color w:val="000000"/>
          <w:lang w:val="en-US"/>
        </w:rPr>
        <w:t>17 tomatoes</w:t>
      </w:r>
      <w:r w:rsidR="00617BFF">
        <w:rPr>
          <w:rStyle w:val="eop"/>
          <w:rFonts w:cs="Calibri" w:eastAsiaTheme="majorEastAsia"/>
          <w:color w:val="000000"/>
          <w:lang w:val="en-US"/>
        </w:rPr>
        <w:t>.</w:t>
      </w:r>
      <w:r w:rsidRPr="1C2D11D2" w:rsidR="39442ED1">
        <w:rPr>
          <w:rStyle w:val="eop"/>
          <w:rFonts w:cs="Calibri" w:eastAsiaTheme="majorEastAsia"/>
          <w:color w:val="000000"/>
          <w:lang w:val="en-US"/>
        </w:rPr>
        <w:t xml:space="preserve"> Then have them </w:t>
      </w:r>
      <w:r w:rsidRPr="1C2D11D2" w:rsidR="4CFC8D54">
        <w:rPr>
          <w:rStyle w:val="eop"/>
          <w:rFonts w:cs="Calibri" w:eastAsiaTheme="majorEastAsia"/>
          <w:color w:val="000000"/>
          <w:lang w:val="en-US"/>
        </w:rPr>
        <w:t>trace with a crayon.</w:t>
      </w:r>
    </w:p>
    <w:p w:rsidRPr="001D217D" w:rsidR="00DF53C6" w:rsidP="001D217D" w:rsidRDefault="18EA5749" w14:paraId="133D6891" w14:textId="29E7B1C4">
      <w:pPr>
        <w:pStyle w:val="LessonStep"/>
        <w:rPr>
          <w:rStyle w:val="eop"/>
        </w:rPr>
      </w:pPr>
      <w:r w:rsidRPr="1C2D11D2">
        <w:rPr>
          <w:rStyle w:val="normaltextrun"/>
        </w:rPr>
        <w:t>5</w:t>
      </w:r>
      <w:r w:rsidRPr="1C2D11D2" w:rsidR="462A55DC">
        <w:rPr>
          <w:rStyle w:val="normaltextrun"/>
        </w:rPr>
        <w:t xml:space="preserve"> Sing </w:t>
      </w:r>
      <w:r w:rsidRPr="1C2D11D2" w:rsidR="462A55DC">
        <w:rPr>
          <w:rStyle w:val="normaltextrun"/>
          <w:i/>
          <w:iCs/>
        </w:rPr>
        <w:t>Who Likes Tomatoes</w:t>
      </w:r>
      <w:r w:rsidRPr="1C2D11D2" w:rsidR="1D9B0AE3">
        <w:rPr>
          <w:rStyle w:val="normaltextrun"/>
          <w:i/>
          <w:iCs/>
        </w:rPr>
        <w:t>?</w:t>
      </w:r>
    </w:p>
    <w:p w:rsidR="00005B87" w:rsidP="1C2D11D2" w:rsidRDefault="638717AC" w14:paraId="0CD5B2B0" w14:textId="602EDBDE">
      <w:pPr>
        <w:rPr>
          <w:rFonts w:ascii="Aptos" w:hAnsi="Aptos" w:eastAsia="Aptos" w:cs="Aptos"/>
        </w:rPr>
      </w:pPr>
      <w:r w:rsidRPr="73B0064D" w:rsidR="002A592E">
        <w:rPr>
          <w:rFonts w:ascii="Aptos" w:hAnsi="Aptos" w:eastAsia="Aptos" w:cs="Aptos"/>
        </w:rPr>
        <w:t>Play the</w:t>
      </w:r>
      <w:r w:rsidRPr="73B0064D" w:rsidR="002A592E">
        <w:rPr>
          <w:rFonts w:ascii="Aptos" w:hAnsi="Aptos" w:eastAsia="Aptos" w:cs="Aptos"/>
        </w:rPr>
        <w:t xml:space="preserve"> </w:t>
      </w:r>
      <w:r w:rsidRPr="73B0064D" w:rsidR="4F867130">
        <w:rPr>
          <w:rStyle w:val="normaltextrun"/>
          <w:rFonts w:cs="Segoe UI"/>
          <w:color w:val="000000" w:themeColor="text1" w:themeTint="FF" w:themeShade="FF"/>
        </w:rPr>
        <w:t>song</w:t>
      </w:r>
      <w:r w:rsidRPr="73B0064D" w:rsidR="35B18E8F">
        <w:rPr>
          <w:rStyle w:val="normaltextrun"/>
          <w:rFonts w:cs="Segoe UI"/>
          <w:color w:val="000000" w:themeColor="text1" w:themeTint="FF" w:themeShade="FF"/>
        </w:rPr>
        <w:t xml:space="preserve"> (track 6.25)</w:t>
      </w:r>
      <w:r w:rsidRPr="73B0064D" w:rsidR="002A592E">
        <w:rPr>
          <w:rFonts w:ascii="Aptos" w:hAnsi="Aptos" w:eastAsia="Aptos" w:cs="Aptos"/>
        </w:rPr>
        <w:t xml:space="preserve">. Encourage students to </w:t>
      </w:r>
      <w:r w:rsidRPr="73B0064D" w:rsidR="1ECEC215">
        <w:rPr>
          <w:rFonts w:ascii="Aptos" w:hAnsi="Aptos" w:eastAsia="Aptos" w:cs="Aptos"/>
        </w:rPr>
        <w:t xml:space="preserve">listen first </w:t>
      </w:r>
      <w:r w:rsidRPr="73B0064D" w:rsidR="533D0910">
        <w:rPr>
          <w:rFonts w:ascii="Aptos" w:hAnsi="Aptos" w:eastAsia="Aptos" w:cs="Aptos"/>
        </w:rPr>
        <w:t xml:space="preserve">while </w:t>
      </w:r>
      <w:r w:rsidRPr="73B0064D" w:rsidR="5B13CF02">
        <w:rPr>
          <w:rFonts w:ascii="Aptos" w:hAnsi="Aptos" w:eastAsia="Aptos" w:cs="Aptos"/>
        </w:rPr>
        <w:t>looking at</w:t>
      </w:r>
      <w:r w:rsidRPr="73B0064D" w:rsidR="533D0910">
        <w:rPr>
          <w:rFonts w:ascii="Aptos" w:hAnsi="Aptos" w:eastAsia="Aptos" w:cs="Aptos"/>
        </w:rPr>
        <w:t xml:space="preserve"> the picture to follow the lyrics. </w:t>
      </w:r>
      <w:r w:rsidRPr="73B0064D" w:rsidR="12AF2A31">
        <w:rPr>
          <w:rFonts w:ascii="Aptos" w:hAnsi="Aptos" w:eastAsia="Aptos" w:cs="Aptos"/>
        </w:rPr>
        <w:t>Replay and encourage students to sing along. M</w:t>
      </w:r>
      <w:r w:rsidRPr="73B0064D" w:rsidR="68A06EAE">
        <w:rPr>
          <w:rFonts w:ascii="Aptos" w:hAnsi="Aptos" w:eastAsia="Aptos" w:cs="Aptos"/>
        </w:rPr>
        <w:t xml:space="preserve">odel and have them </w:t>
      </w:r>
      <w:r w:rsidRPr="73B0064D" w:rsidR="533D0910">
        <w:rPr>
          <w:rFonts w:ascii="Aptos" w:hAnsi="Aptos" w:eastAsia="Aptos" w:cs="Aptos"/>
        </w:rPr>
        <w:t xml:space="preserve">point to the specific elements that match the verses of the song. In the first verse, </w:t>
      </w:r>
      <w:r w:rsidRPr="73B0064D" w:rsidR="68A06EAE">
        <w:rPr>
          <w:rFonts w:ascii="Aptos" w:hAnsi="Aptos" w:eastAsia="Aptos" w:cs="Aptos"/>
        </w:rPr>
        <w:t>point to the tomatoes and then the two ladybug</w:t>
      </w:r>
      <w:r w:rsidRPr="73B0064D" w:rsidR="1C669383">
        <w:rPr>
          <w:rFonts w:ascii="Aptos" w:hAnsi="Aptos" w:eastAsia="Aptos" w:cs="Aptos"/>
        </w:rPr>
        <w:t xml:space="preserve">s </w:t>
      </w:r>
      <w:r w:rsidRPr="73B0064D" w:rsidR="570FAD88">
        <w:rPr>
          <w:rFonts w:ascii="Aptos" w:hAnsi="Aptos" w:eastAsia="Aptos" w:cs="Aptos"/>
        </w:rPr>
        <w:t>on the crate</w:t>
      </w:r>
      <w:r w:rsidRPr="73B0064D" w:rsidR="002A592E">
        <w:rPr>
          <w:rFonts w:ascii="Aptos" w:hAnsi="Aptos" w:eastAsia="Aptos" w:cs="Aptos"/>
        </w:rPr>
        <w:t>.</w:t>
      </w:r>
      <w:r w:rsidRPr="73B0064D" w:rsidR="1C669383">
        <w:rPr>
          <w:rFonts w:ascii="Aptos" w:hAnsi="Aptos" w:eastAsia="Aptos" w:cs="Aptos"/>
        </w:rPr>
        <w:t xml:space="preserve"> In the second verse, point to the oranges and the three ladybugs on the crate.</w:t>
      </w:r>
      <w:r w:rsidRPr="73B0064D" w:rsidR="1CB990BA">
        <w:rPr>
          <w:rFonts w:ascii="Aptos" w:hAnsi="Aptos" w:eastAsia="Aptos" w:cs="Aptos"/>
        </w:rPr>
        <w:t xml:space="preserve"> Play </w:t>
      </w:r>
      <w:r w:rsidRPr="73B0064D" w:rsidR="25176342">
        <w:rPr>
          <w:rFonts w:ascii="Aptos" w:hAnsi="Aptos" w:eastAsia="Aptos" w:cs="Aptos"/>
        </w:rPr>
        <w:t xml:space="preserve">the song again </w:t>
      </w:r>
      <w:r w:rsidRPr="73B0064D" w:rsidR="1A7D0C3D">
        <w:rPr>
          <w:rFonts w:ascii="Aptos" w:hAnsi="Aptos" w:eastAsia="Aptos" w:cs="Aptos"/>
        </w:rPr>
        <w:t>and let students enjoy it.</w:t>
      </w:r>
    </w:p>
    <w:p w:rsidR="0076431A" w:rsidP="008C7E13" w:rsidRDefault="0076431A" w14:paraId="259DCC65" w14:textId="0171F64F">
      <w:pPr>
        <w:pStyle w:val="LessonStepFeatureBox"/>
      </w:pPr>
      <w:r>
        <w:t>Teaching Tip</w:t>
      </w:r>
    </w:p>
    <w:p w:rsidRPr="00732F6A" w:rsidR="0076431A" w:rsidP="008C7E13" w:rsidRDefault="0076431A" w14:paraId="65CB80F1" w14:textId="7599B387">
      <w:pPr>
        <w:pStyle w:val="LessonStepFeatureBoxText"/>
        <w:rPr>
          <w:rStyle w:val="normaltextrun"/>
          <w:rFonts w:cs="Calibri" w:eastAsiaTheme="majorEastAsia"/>
          <w:color w:val="000000" w:themeColor="text1"/>
        </w:rPr>
      </w:pPr>
      <w:r>
        <w:t>By connecting the lyrics to t</w:t>
      </w:r>
      <w:r w:rsidR="0099059C">
        <w:t>he picture in real time, this activity encourages active listening, visual tracking, and vocabulary reinforcement</w:t>
      </w:r>
      <w:r w:rsidR="008C7E13">
        <w:t>.</w:t>
      </w:r>
    </w:p>
    <w:p w:rsidRPr="009412B8" w:rsidR="00DF53C6" w:rsidP="009412B8" w:rsidRDefault="0080645C" w14:paraId="1A8962E7" w14:textId="3FCFBBB4">
      <w:pPr>
        <w:pStyle w:val="LessonStep"/>
        <w:rPr>
          <w:rStyle w:val="eop"/>
        </w:rPr>
      </w:pPr>
      <w:r w:rsidRPr="009412B8">
        <w:rPr>
          <w:rStyle w:val="normaltextrun"/>
        </w:rPr>
        <w:t>6</w:t>
      </w:r>
      <w:r w:rsidRPr="009412B8" w:rsidR="0035242E">
        <w:rPr>
          <w:rStyle w:val="normaltextrun"/>
        </w:rPr>
        <w:t xml:space="preserve"> Make a bar graph like Brenda’s </w:t>
      </w:r>
      <w:r w:rsidRPr="009412B8" w:rsidR="00225B9D">
        <w:rPr>
          <w:rStyle w:val="normaltextrun"/>
        </w:rPr>
        <w:t xml:space="preserve">of your friends’ </w:t>
      </w:r>
      <w:proofErr w:type="spellStart"/>
      <w:r w:rsidRPr="009412B8" w:rsidR="00225B9D">
        <w:rPr>
          <w:rStyle w:val="normaltextrun"/>
        </w:rPr>
        <w:t>favorite</w:t>
      </w:r>
      <w:proofErr w:type="spellEnd"/>
      <w:r w:rsidRPr="009412B8" w:rsidR="00225B9D">
        <w:rPr>
          <w:rStyle w:val="normaltextrun"/>
        </w:rPr>
        <w:t xml:space="preserve"> foods</w:t>
      </w:r>
      <w:r w:rsidRPr="009412B8" w:rsidR="0035242E">
        <w:rPr>
          <w:rStyle w:val="normaltextrun"/>
        </w:rPr>
        <w:t>.</w:t>
      </w:r>
    </w:p>
    <w:p w:rsidR="007362F7" w:rsidP="73B0064D" w:rsidRDefault="007C5E61" w14:paraId="5C8E7E4C" w14:textId="3584B3E7">
      <w:pPr>
        <w:rPr>
          <w:rFonts w:eastAsia="游ゴシック Light" w:eastAsiaTheme="majorEastAsia"/>
        </w:rPr>
      </w:pPr>
      <w:r w:rsidR="7572D382">
        <w:rPr/>
        <w:t>Intro</w:t>
      </w:r>
      <w:r w:rsidR="31E55995">
        <w:rPr/>
        <w:t>duce the activity by drawing</w:t>
      </w:r>
      <w:r w:rsidR="43065F44">
        <w:rPr/>
        <w:t xml:space="preserve"> </w:t>
      </w:r>
      <w:r w:rsidR="7B2D2144">
        <w:rPr/>
        <w:t>students’</w:t>
      </w:r>
      <w:r w:rsidR="43065F44">
        <w:rPr/>
        <w:t xml:space="preserve"> attention to Brenda and her </w:t>
      </w:r>
      <w:r w:rsidRPr="73B0064D" w:rsidR="2E00CAD3">
        <w:rPr>
          <w:rFonts w:eastAsia="游ゴシック Light" w:eastAsiaTheme="majorEastAsia"/>
        </w:rPr>
        <w:t>bar graph</w:t>
      </w:r>
      <w:r w:rsidR="43065F44">
        <w:rPr/>
        <w:t>.</w:t>
      </w:r>
      <w:r w:rsidRPr="73B0064D" w:rsidR="6BA3B6CF">
        <w:rPr>
          <w:rFonts w:eastAsia="游ゴシック Light" w:eastAsiaTheme="majorEastAsia"/>
        </w:rPr>
        <w:t xml:space="preserve"> Count, along with students,</w:t>
      </w:r>
      <w:r w:rsidRPr="73B0064D" w:rsidR="2A391A3E">
        <w:rPr>
          <w:rFonts w:eastAsia="游ゴシック Light" w:eastAsiaTheme="majorEastAsia"/>
        </w:rPr>
        <w:t xml:space="preserve"> the ladybugs on the crate of </w:t>
      </w:r>
      <w:r w:rsidRPr="73B0064D" w:rsidR="1C10A5BC">
        <w:rPr>
          <w:rFonts w:eastAsia="游ゴシック Light" w:eastAsiaTheme="majorEastAsia"/>
        </w:rPr>
        <w:t>tomato</w:t>
      </w:r>
      <w:r w:rsidRPr="73B0064D" w:rsidR="2A391A3E">
        <w:rPr>
          <w:rFonts w:eastAsia="游ゴシック Light" w:eastAsiaTheme="majorEastAsia"/>
        </w:rPr>
        <w:t>e</w:t>
      </w:r>
      <w:r w:rsidRPr="73B0064D" w:rsidR="7123F425">
        <w:rPr>
          <w:rFonts w:eastAsia="游ゴシック Light" w:eastAsiaTheme="majorEastAsia"/>
        </w:rPr>
        <w:t>s</w:t>
      </w:r>
      <w:r w:rsidRPr="73B0064D" w:rsidR="7123F425">
        <w:rPr>
          <w:rFonts w:eastAsia="游ゴシック Light" w:eastAsiaTheme="majorEastAsia"/>
        </w:rPr>
        <w:t xml:space="preserve"> and compare that number to the corresponding bar on the graph. Do the same for the </w:t>
      </w:r>
      <w:r w:rsidRPr="73B0064D" w:rsidR="0BE66B14">
        <w:rPr>
          <w:rFonts w:eastAsia="游ゴシック Light" w:eastAsiaTheme="majorEastAsia"/>
        </w:rPr>
        <w:t>orang</w:t>
      </w:r>
      <w:r w:rsidRPr="73B0064D" w:rsidR="7123F425">
        <w:rPr>
          <w:rFonts w:eastAsia="游ゴシック Light" w:eastAsiaTheme="majorEastAsia"/>
        </w:rPr>
        <w:t xml:space="preserve">es. </w:t>
      </w:r>
      <w:r w:rsidRPr="73B0064D" w:rsidR="485BE656">
        <w:rPr>
          <w:rFonts w:eastAsia="游ゴシック Light" w:eastAsiaTheme="majorEastAsia"/>
        </w:rPr>
        <w:t xml:space="preserve">Ask guiding questions like </w:t>
      </w:r>
      <w:r w:rsidRPr="73B0064D" w:rsidR="485BE656">
        <w:rPr>
          <w:rFonts w:eastAsia="游ゴシック Light" w:eastAsiaTheme="majorEastAsia"/>
          <w:i w:val="1"/>
          <w:iCs w:val="1"/>
        </w:rPr>
        <w:t>Which bar is taller/shorter?</w:t>
      </w:r>
      <w:r w:rsidRPr="73B0064D" w:rsidR="485BE656">
        <w:rPr>
          <w:rFonts w:eastAsia="游ゴシック Light" w:eastAsiaTheme="majorEastAsia"/>
        </w:rPr>
        <w:t xml:space="preserve"> </w:t>
      </w:r>
      <w:r w:rsidRPr="73B0064D" w:rsidR="55915255">
        <w:rPr>
          <w:rFonts w:eastAsia="游ゴシック Light" w:eastAsiaTheme="majorEastAsia"/>
        </w:rPr>
        <w:t>a</w:t>
      </w:r>
      <w:r w:rsidRPr="73B0064D" w:rsidR="485BE656">
        <w:rPr>
          <w:rFonts w:eastAsia="游ゴシック Light" w:eastAsiaTheme="majorEastAsia"/>
        </w:rPr>
        <w:t xml:space="preserve">nd </w:t>
      </w:r>
      <w:r w:rsidRPr="73B0064D" w:rsidR="485BE656">
        <w:rPr>
          <w:rFonts w:eastAsia="游ゴシック Light" w:eastAsiaTheme="majorEastAsia"/>
          <w:i w:val="1"/>
          <w:iCs w:val="1"/>
        </w:rPr>
        <w:t xml:space="preserve">Which fruit do </w:t>
      </w:r>
      <w:r w:rsidRPr="73B0064D" w:rsidR="55915255">
        <w:rPr>
          <w:rFonts w:eastAsia="游ゴシック Light" w:eastAsiaTheme="majorEastAsia"/>
          <w:i w:val="1"/>
          <w:iCs w:val="1"/>
        </w:rPr>
        <w:t>more ladybugs like?</w:t>
      </w:r>
    </w:p>
    <w:p w:rsidR="00DF53C6" w:rsidP="73B0064D" w:rsidRDefault="000C26A7" w14:paraId="0143EA11" w14:textId="6C10920A">
      <w:pPr/>
      <w:r w:rsidR="0D1C601F">
        <w:rPr/>
        <w:t xml:space="preserve">Say </w:t>
      </w:r>
      <w:r w:rsidRPr="73B0064D" w:rsidR="0D1C601F">
        <w:rPr>
          <w:i w:val="1"/>
          <w:iCs w:val="1"/>
        </w:rPr>
        <w:t>let’s</w:t>
      </w:r>
      <w:r w:rsidRPr="73B0064D" w:rsidR="0D1C601F">
        <w:rPr>
          <w:i w:val="1"/>
          <w:iCs w:val="1"/>
        </w:rPr>
        <w:t xml:space="preserve"> make a bar graph like Brenda. </w:t>
      </w:r>
      <w:r w:rsidR="73302374">
        <w:rPr/>
        <w:t xml:space="preserve">Using </w:t>
      </w:r>
      <w:r w:rsidR="6ABF18C4">
        <w:rPr/>
        <w:t>flash</w:t>
      </w:r>
      <w:r w:rsidR="73302374">
        <w:rPr/>
        <w:t xml:space="preserve"> cards (oranges, </w:t>
      </w:r>
      <w:r w:rsidR="6ABF18C4">
        <w:rPr/>
        <w:t>tomato</w:t>
      </w:r>
      <w:r w:rsidR="7B47E3CE">
        <w:rPr/>
        <w:t>es</w:t>
      </w:r>
      <w:r w:rsidR="73302374">
        <w:rPr/>
        <w:t xml:space="preserve">) ask </w:t>
      </w:r>
      <w:r w:rsidRPr="73B0064D" w:rsidR="4442CD56">
        <w:rPr>
          <w:i w:val="1"/>
          <w:iCs w:val="1"/>
        </w:rPr>
        <w:t>Who likes tomatoes</w:t>
      </w:r>
      <w:r w:rsidRPr="73B0064D" w:rsidR="4442CD56">
        <w:rPr>
          <w:i w:val="1"/>
          <w:iCs w:val="1"/>
        </w:rPr>
        <w:t>/oranges</w:t>
      </w:r>
      <w:r w:rsidRPr="73B0064D" w:rsidR="4442CD56">
        <w:rPr>
          <w:i w:val="1"/>
          <w:iCs w:val="1"/>
        </w:rPr>
        <w:t>?</w:t>
      </w:r>
      <w:r w:rsidR="4442CD56">
        <w:rPr/>
        <w:t xml:space="preserve"> </w:t>
      </w:r>
      <w:r w:rsidR="73302374">
        <w:rPr/>
        <w:t>Have a show of hands. For each food, count the number of hands up</w:t>
      </w:r>
      <w:r w:rsidR="5011E8D3">
        <w:rPr/>
        <w:t xml:space="preserve"> and w</w:t>
      </w:r>
      <w:r w:rsidR="73302374">
        <w:rPr/>
        <w:t>rite the number on the board, next to the card. Have the students count the number with you.</w:t>
      </w:r>
      <w:r w:rsidR="7B2D2144">
        <w:rPr/>
        <w:t xml:space="preserve"> Hand out the materials to make the graph</w:t>
      </w:r>
      <w:r w:rsidR="5011E8D3">
        <w:rPr/>
        <w:t>. M</w:t>
      </w:r>
      <w:r w:rsidR="7B2D2144">
        <w:rPr/>
        <w:t>ake the graph with students</w:t>
      </w:r>
      <w:r w:rsidR="5347825C">
        <w:rPr/>
        <w:t xml:space="preserve">, </w:t>
      </w:r>
      <w:r w:rsidR="5347825C">
        <w:rPr/>
        <w:t>demonstrating</w:t>
      </w:r>
      <w:r w:rsidR="5347825C">
        <w:rPr/>
        <w:t xml:space="preserve"> the steps on the board, or make one as a whole class and allow students to help color in the bars</w:t>
      </w:r>
      <w:r w:rsidR="7B2D2144">
        <w:rPr/>
        <w:t>.</w:t>
      </w:r>
    </w:p>
    <w:p w:rsidR="00E074F6" w:rsidP="00E074F6" w:rsidRDefault="00E074F6" w14:paraId="4E43B6E8" w14:textId="77777777">
      <w:pPr>
        <w:pStyle w:val="LessonStepFeatureBox"/>
      </w:pPr>
      <w:r>
        <w:t>UDL Tip</w:t>
      </w:r>
    </w:p>
    <w:p w:rsidR="00E074F6" w:rsidP="00E074F6" w:rsidRDefault="00E074F6" w14:paraId="2E1B8BCD" w14:textId="17E66A75">
      <w:pPr>
        <w:pStyle w:val="LessonStepFeatureBoxText"/>
      </w:pPr>
      <w:r w:rsidRPr="00E074F6">
        <w:t xml:space="preserve">Supporting Language and Vocabulary: Brenda’s bar graph activity is a great opportunity to allow students to add their own new words that they are interested in. For example, after demonstrating the activity by polling students’ </w:t>
      </w:r>
      <w:proofErr w:type="spellStart"/>
      <w:r w:rsidRPr="00E074F6">
        <w:t>favorite</w:t>
      </w:r>
      <w:proofErr w:type="spellEnd"/>
      <w:r w:rsidRPr="00E074F6">
        <w:t xml:space="preserve"> fruits and vegetables, allow students to give new ideas and teach them the words in English, for example </w:t>
      </w:r>
      <w:proofErr w:type="spellStart"/>
      <w:r w:rsidRPr="00E074F6">
        <w:t>favorite</w:t>
      </w:r>
      <w:proofErr w:type="spellEnd"/>
      <w:r w:rsidRPr="00E074F6">
        <w:t xml:space="preserve"> pizza toppings or </w:t>
      </w:r>
      <w:proofErr w:type="spellStart"/>
      <w:r w:rsidRPr="00E074F6">
        <w:t>flavors</w:t>
      </w:r>
      <w:proofErr w:type="spellEnd"/>
      <w:r w:rsidRPr="00E074F6">
        <w:t xml:space="preserve"> of juice.</w:t>
      </w:r>
    </w:p>
    <w:p w:rsidR="00DF53C6" w:rsidP="1C2D11D2" w:rsidRDefault="768DF3E5" w14:paraId="2E7E920F" w14:textId="04FEE3DC">
      <w:pPr>
        <w:pStyle w:val="LessonStep"/>
        <w:rPr>
          <w:rStyle w:val="eop"/>
          <w:rFonts w:ascii="Aptos Display" w:hAnsi="Aptos Display" w:cs="Segoe UI"/>
          <w:lang w:val="en-US"/>
        </w:rPr>
      </w:pPr>
      <w:r w:rsidRPr="3FBBB549">
        <w:rPr>
          <w:rStyle w:val="normaltextrun"/>
          <w:rFonts w:ascii="Aptos Display" w:hAnsi="Aptos Display" w:cs="Segoe UI"/>
          <w:b/>
          <w:bCs/>
        </w:rPr>
        <w:t>AFTER THE PAGE</w:t>
      </w:r>
    </w:p>
    <w:p w:rsidR="00DF53C6" w:rsidP="00DF53C6" w:rsidRDefault="00E078C4" w14:paraId="4565F315" w14:textId="2ACA9468">
      <w:pPr>
        <w:pStyle w:val="LessonStep"/>
        <w:rPr>
          <w:rStyle w:val="eop"/>
          <w:rFonts w:ascii="Aptos Display" w:hAnsi="Aptos Display" w:cs="Segoe UI"/>
          <w:szCs w:val="28"/>
          <w:lang w:val="en-US"/>
        </w:rPr>
      </w:pPr>
      <w:r>
        <w:rPr>
          <w:rStyle w:val="normaltextrun"/>
          <w:rFonts w:ascii="Aptos Display" w:hAnsi="Aptos Display" w:cs="Segoe UI"/>
          <w:szCs w:val="28"/>
        </w:rPr>
        <w:t>Cooldown</w:t>
      </w:r>
    </w:p>
    <w:p w:rsidR="00110B44" w:rsidP="00110B44" w:rsidRDefault="46B1C4F2" w14:paraId="1B50A124" w14:textId="60A83FBD">
      <w:pPr>
        <w:rPr>
          <w:rStyle w:val="normaltextrun"/>
        </w:rPr>
      </w:pPr>
      <w:r>
        <w:t xml:space="preserve">Place </w:t>
      </w:r>
      <w:r w:rsidR="0072435F">
        <w:t>pieces of paper with numbers</w:t>
      </w:r>
      <w:r w:rsidR="23316575">
        <w:t>1-17</w:t>
      </w:r>
      <w:r>
        <w:t xml:space="preserve"> in a bag. Play some music and have the </w:t>
      </w:r>
      <w:r w:rsidR="00FD7FC1">
        <w:t>students</w:t>
      </w:r>
      <w:r>
        <w:t xml:space="preserve"> pass the bag around. When the music stops, the </w:t>
      </w:r>
      <w:r w:rsidR="00FD7FC1">
        <w:t>student</w:t>
      </w:r>
      <w:r>
        <w:t xml:space="preserve"> holding the bag pulls out a number and says it aloud.</w:t>
      </w:r>
      <w:r w:rsidR="00E078C4">
        <w:t xml:space="preserve"> </w:t>
      </w:r>
      <w:r w:rsidR="004C6744">
        <w:t xml:space="preserve">Or choose an activity from the </w:t>
      </w:r>
      <w:r w:rsidR="004C6744">
        <w:rPr>
          <w:i/>
          <w:iCs/>
        </w:rPr>
        <w:t>Numeracy</w:t>
      </w:r>
      <w:r w:rsidRPr="00787119" w:rsidR="004C6744">
        <w:rPr>
          <w:i/>
          <w:iCs/>
        </w:rPr>
        <w:t xml:space="preserve"> Activity Bank</w:t>
      </w:r>
      <w:r w:rsidR="004C6744">
        <w:t>. See TB p. 68.</w:t>
      </w:r>
    </w:p>
    <w:p w:rsidRPr="00732F6A" w:rsidR="00DF53C6" w:rsidP="00110B44" w:rsidRDefault="00C86C65" w14:paraId="582D9149" w14:textId="2697742D">
      <w:pPr>
        <w:pStyle w:val="LessonStep"/>
        <w:rPr>
          <w:rStyle w:val="eop"/>
        </w:rPr>
      </w:pPr>
      <w:r w:rsidRPr="00732F6A">
        <w:rPr>
          <w:rStyle w:val="normaltextrun"/>
        </w:rPr>
        <w:t xml:space="preserve">Activity Book p. </w:t>
      </w:r>
      <w:r w:rsidRPr="00732F6A" w:rsidR="008930F3">
        <w:rPr>
          <w:rStyle w:val="normaltextrun"/>
        </w:rPr>
        <w:t>43</w:t>
      </w:r>
    </w:p>
    <w:p w:rsidR="00DF53C6" w:rsidP="008930F3" w:rsidRDefault="00C86C65" w14:paraId="05C43F00" w14:textId="6EF78444">
      <w:pPr>
        <w:rPr>
          <w:rStyle w:val="normaltextrun"/>
          <w:rFonts w:ascii="Aptos" w:hAnsi="Aptos" w:cs="Segoe UI" w:eastAsiaTheme="majorEastAsia"/>
          <w:i/>
          <w:iCs/>
          <w:lang w:val="en-US"/>
        </w:rPr>
      </w:pPr>
      <w:r>
        <w:rPr>
          <w:rStyle w:val="normaltextrun"/>
          <w:rFonts w:ascii="Aptos" w:hAnsi="Aptos" w:cs="Segoe UI"/>
          <w:lang w:val="en-US"/>
        </w:rPr>
        <w:t xml:space="preserve">1 </w:t>
      </w:r>
      <w:r w:rsidR="008930F3">
        <w:rPr>
          <w:rStyle w:val="normaltextrun"/>
          <w:rFonts w:ascii="Aptos" w:hAnsi="Aptos" w:cs="Segoe UI" w:eastAsiaTheme="majorEastAsia"/>
          <w:lang w:val="en-US"/>
        </w:rPr>
        <w:t xml:space="preserve">Count. 2 Connect the dots and color. Then ask and answer </w:t>
      </w:r>
      <w:r w:rsidRPr="008930F3" w:rsidR="008930F3">
        <w:rPr>
          <w:rStyle w:val="normaltextrun"/>
          <w:rFonts w:ascii="Aptos" w:hAnsi="Aptos" w:cs="Segoe UI" w:eastAsiaTheme="majorEastAsia"/>
          <w:i/>
          <w:iCs/>
          <w:lang w:val="en-US"/>
        </w:rPr>
        <w:t>Do you like (strawberries)? (No), I (don’t).</w:t>
      </w:r>
    </w:p>
    <w:p w:rsidR="00DF53C6" w:rsidP="00DF53C6" w:rsidRDefault="00C86C65" w14:paraId="308A6AEC" w14:textId="7473F792">
      <w:pPr>
        <w:pStyle w:val="LessonStep"/>
        <w:rPr>
          <w:rStyle w:val="eop"/>
          <w:rFonts w:ascii="Aptos Display" w:hAnsi="Aptos Display" w:cs="Segoe UI"/>
          <w:szCs w:val="28"/>
          <w:lang w:val="en-US"/>
        </w:rPr>
      </w:pPr>
      <w:r>
        <w:rPr>
          <w:rStyle w:val="normaltextrun"/>
          <w:rFonts w:ascii="Aptos Display" w:hAnsi="Aptos Display" w:cs="Segoe UI"/>
          <w:szCs w:val="28"/>
        </w:rPr>
        <w:t>Numeracy and STEM Pad</w:t>
      </w:r>
      <w:r w:rsidR="008930F3">
        <w:rPr>
          <w:rStyle w:val="eop"/>
          <w:rFonts w:ascii="Aptos Display" w:hAnsi="Aptos Display" w:cs="Segoe UI"/>
          <w:szCs w:val="28"/>
          <w:lang w:val="en-US"/>
        </w:rPr>
        <w:t xml:space="preserve"> p</w:t>
      </w:r>
      <w:r w:rsidR="00BD39E0">
        <w:rPr>
          <w:rStyle w:val="eop"/>
          <w:rFonts w:ascii="Aptos Display" w:hAnsi="Aptos Display" w:cs="Segoe UI"/>
          <w:szCs w:val="28"/>
          <w:lang w:val="en-US"/>
        </w:rPr>
        <w:t>. 35</w:t>
      </w:r>
    </w:p>
    <w:p w:rsidR="00846854" w:rsidP="1C2D11D2" w:rsidRDefault="0DE411F9" w14:paraId="34BE9667" w14:textId="5A2AC4E0">
      <w:pPr>
        <w:rPr>
          <w:rStyle w:val="normaltextrun"/>
          <w:rFonts w:ascii="Aptos" w:hAnsi="Aptos" w:cs="Segoe UI"/>
          <w:i/>
          <w:iCs/>
          <w:color w:val="000000"/>
        </w:rPr>
      </w:pPr>
      <w:r>
        <w:rPr>
          <w:rStyle w:val="normaltextrun"/>
          <w:rFonts w:ascii="Aptos" w:hAnsi="Aptos" w:cs="Segoe UI"/>
          <w:color w:val="000000"/>
        </w:rPr>
        <w:t xml:space="preserve">1 Trace the numbers. 2 Count and </w:t>
      </w:r>
      <w:proofErr w:type="spellStart"/>
      <w:r>
        <w:rPr>
          <w:rStyle w:val="normaltextrun"/>
          <w:rFonts w:ascii="Aptos" w:hAnsi="Aptos" w:cs="Segoe UI"/>
          <w:color w:val="000000"/>
        </w:rPr>
        <w:t>color</w:t>
      </w:r>
      <w:proofErr w:type="spellEnd"/>
      <w:r>
        <w:rPr>
          <w:rStyle w:val="normaltextrun"/>
          <w:rFonts w:ascii="Aptos" w:hAnsi="Aptos" w:cs="Segoe UI"/>
          <w:color w:val="000000"/>
        </w:rPr>
        <w:t xml:space="preserve"> 16 purple grapes. Count and </w:t>
      </w:r>
      <w:proofErr w:type="spellStart"/>
      <w:r>
        <w:rPr>
          <w:rStyle w:val="normaltextrun"/>
          <w:rFonts w:ascii="Aptos" w:hAnsi="Aptos" w:cs="Segoe UI"/>
          <w:color w:val="000000"/>
        </w:rPr>
        <w:t>color</w:t>
      </w:r>
      <w:proofErr w:type="spellEnd"/>
      <w:r>
        <w:rPr>
          <w:rStyle w:val="normaltextrun"/>
          <w:rFonts w:ascii="Aptos" w:hAnsi="Aptos" w:cs="Segoe UI"/>
          <w:color w:val="000000"/>
        </w:rPr>
        <w:t xml:space="preserve"> 17 green grapes. 3 Make a bunch of grapes with </w:t>
      </w:r>
      <w:r w:rsidR="3C612C49">
        <w:rPr>
          <w:rStyle w:val="normaltextrun"/>
          <w:rFonts w:ascii="Aptos" w:hAnsi="Aptos" w:cs="Segoe UI"/>
          <w:color w:val="000000"/>
        </w:rPr>
        <w:t xml:space="preserve">circles like Brenda. Ask and answer </w:t>
      </w:r>
      <w:r w:rsidRPr="1C2D11D2" w:rsidR="3C612C49">
        <w:rPr>
          <w:rStyle w:val="normaltextrun"/>
          <w:rFonts w:ascii="Aptos" w:hAnsi="Aptos" w:cs="Segoe UI"/>
          <w:i/>
          <w:iCs/>
          <w:color w:val="000000"/>
        </w:rPr>
        <w:t>How many grapes?</w:t>
      </w:r>
    </w:p>
    <w:p w:rsidR="001810EA" w:rsidP="00836440" w:rsidRDefault="001810EA" w14:paraId="78035A89" w14:textId="6CC2B112">
      <w:pPr>
        <w:pStyle w:val="LessonStepFeatureBox"/>
        <w:rPr>
          <w:rStyle w:val="normaltextrun"/>
          <w:rFonts w:ascii="Aptos" w:hAnsi="Aptos" w:cs="Segoe UI"/>
          <w:i/>
          <w:iCs/>
        </w:rPr>
      </w:pPr>
      <w:r>
        <w:rPr>
          <w:rStyle w:val="normaltextrun"/>
          <w:rFonts w:ascii="Aptos" w:hAnsi="Aptos" w:cs="Segoe UI"/>
          <w:i/>
          <w:iCs/>
        </w:rPr>
        <w:t>Teaching Tip</w:t>
      </w:r>
    </w:p>
    <w:p w:rsidR="005E44F8" w:rsidP="00AC27D2" w:rsidRDefault="00740538" w14:paraId="29ADC419" w14:textId="41A04BDE">
      <w:pPr>
        <w:pStyle w:val="LessonStepFeatureBoxText"/>
        <w:rPr>
          <w:rStyle w:val="normaltextrun"/>
          <w:rFonts w:ascii="Aptos" w:hAnsi="Aptos" w:cs="Segoe UI"/>
          <w:i/>
          <w:iCs/>
          <w:color w:val="000000"/>
        </w:rPr>
      </w:pPr>
      <w:r>
        <w:rPr>
          <w:rStyle w:val="normaltextrun"/>
          <w:rFonts w:ascii="Aptos" w:hAnsi="Aptos" w:cs="Segoe UI"/>
          <w:i/>
          <w:iCs/>
          <w:color w:val="000000"/>
        </w:rPr>
        <w:t xml:space="preserve">Brenda’s Grape Craft – </w:t>
      </w:r>
      <w:r w:rsidR="00952FE9">
        <w:rPr>
          <w:rStyle w:val="normaltextrun"/>
          <w:rFonts w:ascii="Aptos" w:hAnsi="Aptos" w:cs="Segoe UI"/>
          <w:i/>
          <w:iCs/>
          <w:color w:val="000000"/>
        </w:rPr>
        <w:t>Numbers 1-17 Review</w:t>
      </w:r>
      <w:r w:rsidR="00AC27D2">
        <w:rPr>
          <w:rStyle w:val="normaltextrun"/>
          <w:rFonts w:ascii="Aptos" w:hAnsi="Aptos" w:cs="Segoe UI"/>
          <w:i/>
          <w:iCs/>
          <w:color w:val="000000"/>
        </w:rPr>
        <w:t xml:space="preserve">: </w:t>
      </w:r>
      <w:r w:rsidR="00964D38">
        <w:rPr>
          <w:rStyle w:val="normaltextrun"/>
          <w:rFonts w:ascii="Aptos" w:hAnsi="Aptos" w:cs="Segoe UI"/>
          <w:i/>
          <w:iCs/>
          <w:color w:val="000000"/>
        </w:rPr>
        <w:t xml:space="preserve">Reinforce number recognition and counting by creating a </w:t>
      </w:r>
      <w:r w:rsidR="00B37777">
        <w:rPr>
          <w:rStyle w:val="normaltextrun"/>
          <w:rFonts w:ascii="Aptos" w:hAnsi="Aptos" w:cs="Segoe UI"/>
          <w:i/>
          <w:iCs/>
          <w:color w:val="000000"/>
        </w:rPr>
        <w:t>bunch of grape</w:t>
      </w:r>
      <w:r w:rsidR="00CB1CE0">
        <w:rPr>
          <w:rStyle w:val="normaltextrun"/>
          <w:rFonts w:ascii="Aptos" w:hAnsi="Aptos" w:cs="Segoe UI"/>
          <w:i/>
          <w:iCs/>
          <w:color w:val="000000"/>
        </w:rPr>
        <w:t xml:space="preserve">s </w:t>
      </w:r>
      <w:r w:rsidR="00304E95">
        <w:rPr>
          <w:rStyle w:val="normaltextrun"/>
          <w:rFonts w:ascii="Aptos" w:hAnsi="Aptos" w:cs="Segoe UI"/>
          <w:i/>
          <w:iCs/>
          <w:color w:val="000000"/>
        </w:rPr>
        <w:t>with</w:t>
      </w:r>
      <w:r w:rsidR="00AF08B9">
        <w:rPr>
          <w:rStyle w:val="normaltextrun"/>
          <w:rFonts w:ascii="Aptos" w:hAnsi="Aptos" w:cs="Segoe UI"/>
          <w:i/>
          <w:iCs/>
          <w:color w:val="000000"/>
        </w:rPr>
        <w:t xml:space="preserve"> seventeen grapes.</w:t>
      </w:r>
      <w:r w:rsidR="005B6C34">
        <w:rPr>
          <w:rStyle w:val="normaltextrun"/>
          <w:rFonts w:ascii="Aptos" w:hAnsi="Aptos" w:cs="Segoe UI"/>
          <w:i/>
          <w:iCs/>
          <w:color w:val="000000"/>
        </w:rPr>
        <w:t xml:space="preserve"> </w:t>
      </w:r>
      <w:r w:rsidR="00AB3750">
        <w:rPr>
          <w:rStyle w:val="normaltextrun"/>
          <w:rFonts w:ascii="Aptos" w:hAnsi="Aptos" w:cs="Segoe UI"/>
          <w:i/>
          <w:iCs/>
          <w:color w:val="000000"/>
        </w:rPr>
        <w:t>Each student will need a sheet of white paper, 17 purple or green circles, a green triangle</w:t>
      </w:r>
      <w:r w:rsidR="00B578AD">
        <w:rPr>
          <w:rStyle w:val="normaltextrun"/>
          <w:rFonts w:ascii="Aptos" w:hAnsi="Aptos" w:cs="Segoe UI"/>
          <w:i/>
          <w:iCs/>
          <w:color w:val="000000"/>
        </w:rPr>
        <w:t>,</w:t>
      </w:r>
      <w:r w:rsidR="00AB3750">
        <w:rPr>
          <w:rStyle w:val="normaltextrun"/>
          <w:rFonts w:ascii="Aptos" w:hAnsi="Aptos" w:cs="Segoe UI"/>
          <w:i/>
          <w:iCs/>
          <w:color w:val="000000"/>
        </w:rPr>
        <w:t xml:space="preserve"> </w:t>
      </w:r>
      <w:r w:rsidR="005E44F8">
        <w:rPr>
          <w:rStyle w:val="normaltextrun"/>
          <w:rFonts w:ascii="Aptos" w:hAnsi="Aptos" w:cs="Segoe UI"/>
          <w:i/>
          <w:iCs/>
          <w:color w:val="000000"/>
        </w:rPr>
        <w:t xml:space="preserve">a </w:t>
      </w:r>
      <w:r w:rsidR="00AB3750">
        <w:rPr>
          <w:rStyle w:val="normaltextrun"/>
          <w:rFonts w:ascii="Aptos" w:hAnsi="Aptos" w:cs="Segoe UI"/>
          <w:i/>
          <w:iCs/>
          <w:color w:val="000000"/>
        </w:rPr>
        <w:t>brown rectangle</w:t>
      </w:r>
      <w:r w:rsidR="005E44F8">
        <w:rPr>
          <w:rStyle w:val="normaltextrun"/>
          <w:rFonts w:ascii="Aptos" w:hAnsi="Aptos" w:cs="Segoe UI"/>
          <w:i/>
          <w:iCs/>
          <w:color w:val="000000"/>
        </w:rPr>
        <w:t>, and glue</w:t>
      </w:r>
      <w:r w:rsidR="00AB3750">
        <w:rPr>
          <w:rStyle w:val="normaltextrun"/>
          <w:rFonts w:ascii="Aptos" w:hAnsi="Aptos" w:cs="Segoe UI"/>
          <w:i/>
          <w:iCs/>
          <w:color w:val="000000"/>
        </w:rPr>
        <w:t>.</w:t>
      </w:r>
    </w:p>
    <w:p w:rsidR="001810EA" w:rsidP="00AC27D2" w:rsidRDefault="009621D3" w14:paraId="5AC28B5E" w14:textId="3D462A0D">
      <w:pPr>
        <w:pStyle w:val="LessonStepFeatureBoxText"/>
        <w:rPr>
          <w:rStyle w:val="normaltextrun"/>
          <w:rFonts w:ascii="Aptos" w:hAnsi="Aptos" w:cs="Segoe UI"/>
          <w:i/>
          <w:iCs/>
          <w:color w:val="000000"/>
        </w:rPr>
      </w:pPr>
      <w:r>
        <w:rPr>
          <w:rStyle w:val="normaltextrun"/>
          <w:rFonts w:ascii="Aptos" w:hAnsi="Aptos" w:cs="Segoe UI"/>
          <w:i/>
          <w:iCs/>
          <w:color w:val="000000"/>
        </w:rPr>
        <w:t xml:space="preserve">Have students focus on </w:t>
      </w:r>
      <w:r w:rsidR="000D09CA">
        <w:rPr>
          <w:rStyle w:val="normaltextrun"/>
          <w:rFonts w:ascii="Aptos" w:hAnsi="Aptos" w:cs="Segoe UI"/>
          <w:i/>
          <w:iCs/>
          <w:color w:val="000000"/>
        </w:rPr>
        <w:t xml:space="preserve">Brenda and her craft in the book and explain that </w:t>
      </w:r>
      <w:r w:rsidR="003A7BDE">
        <w:rPr>
          <w:rStyle w:val="normaltextrun"/>
          <w:rFonts w:ascii="Aptos" w:hAnsi="Aptos" w:cs="Segoe UI"/>
          <w:i/>
          <w:iCs/>
          <w:color w:val="000000"/>
        </w:rPr>
        <w:t>they’ll</w:t>
      </w:r>
      <w:r w:rsidR="000D09CA">
        <w:rPr>
          <w:rStyle w:val="normaltextrun"/>
          <w:rFonts w:ascii="Aptos" w:hAnsi="Aptos" w:cs="Segoe UI"/>
          <w:i/>
          <w:iCs/>
          <w:color w:val="000000"/>
        </w:rPr>
        <w:t xml:space="preserve"> will make their own bunch of grapes</w:t>
      </w:r>
      <w:r w:rsidR="00772CB3">
        <w:rPr>
          <w:rStyle w:val="normaltextrun"/>
          <w:rFonts w:ascii="Aptos" w:hAnsi="Aptos" w:cs="Segoe UI"/>
          <w:i/>
          <w:iCs/>
          <w:color w:val="000000"/>
        </w:rPr>
        <w:t>.</w:t>
      </w:r>
      <w:r w:rsidR="00C9233A">
        <w:rPr>
          <w:rStyle w:val="normaltextrun"/>
          <w:rFonts w:ascii="Aptos" w:hAnsi="Aptos" w:cs="Segoe UI"/>
          <w:i/>
          <w:iCs/>
          <w:color w:val="000000"/>
        </w:rPr>
        <w:t xml:space="preserve"> </w:t>
      </w:r>
      <w:r w:rsidR="00434E0F">
        <w:rPr>
          <w:rStyle w:val="normaltextrun"/>
          <w:rFonts w:ascii="Aptos" w:hAnsi="Aptos" w:cs="Segoe UI"/>
          <w:i/>
          <w:iCs/>
          <w:color w:val="000000"/>
        </w:rPr>
        <w:t>Bring attention to the shape of the grapes and how the stem is laid out. If necessary, model the craft and have students follow along.</w:t>
      </w:r>
    </w:p>
    <w:p w:rsidR="00DF53C6" w:rsidP="00DF53C6" w:rsidRDefault="00F05E61" w14:paraId="7800ABB3" w14:textId="58EE86CB">
      <w:pPr>
        <w:pStyle w:val="AudioscriptHead"/>
        <w:rPr>
          <w:rStyle w:val="eop"/>
          <w:rFonts w:ascii="Aptos Display" w:hAnsi="Aptos Display" w:cs="Segoe UI"/>
          <w:szCs w:val="28"/>
        </w:rPr>
      </w:pPr>
      <w:r w:rsidRPr="73B0064D" w:rsidR="75F0182C">
        <w:rPr>
          <w:rStyle w:val="normaltextrun"/>
          <w:rFonts w:ascii="Aptos Display" w:hAnsi="Aptos Display" w:cs="Segoe UI"/>
          <w:lang w:val="en-US"/>
        </w:rPr>
        <w:t>Audioscripts</w:t>
      </w:r>
    </w:p>
    <w:p w:rsidR="73B0064D" w:rsidP="73B0064D" w:rsidRDefault="73B0064D" w14:paraId="6074A333" w14:textId="06FB4BDC">
      <w:pPr>
        <w:pStyle w:val="AudioscriptTrack"/>
      </w:pPr>
    </w:p>
    <w:p w:rsidR="00C86C65" w:rsidP="00DF53C6" w:rsidRDefault="00DF53C6" w14:paraId="6E318F65" w14:textId="48B15127">
      <w:pPr>
        <w:pStyle w:val="AudioscriptTrack"/>
      </w:pPr>
      <w:r w:rsidRPr="00DF53C6">
        <w:t xml:space="preserve">Track </w:t>
      </w:r>
      <w:r w:rsidRPr="00DF53C6" w:rsidR="00C86C65">
        <w:t>6</w:t>
      </w:r>
      <w:r w:rsidRPr="00DF53C6">
        <w:t>.</w:t>
      </w:r>
      <w:r w:rsidR="002E28BD">
        <w:t>24</w:t>
      </w:r>
    </w:p>
    <w:p w:rsidRPr="00287A15" w:rsidR="00287A15" w:rsidP="00287A15" w:rsidRDefault="00287A15" w14:paraId="2559C189" w14:textId="750B6A06">
      <w:pPr>
        <w:pStyle w:val="AudioscriptBody"/>
      </w:pPr>
      <w:r w:rsidRPr="00287A15">
        <w:t xml:space="preserve">Sixteen. </w:t>
      </w:r>
      <w:r w:rsidRPr="00287A15">
        <w:rPr>
          <w:lang w:val="en-GB"/>
        </w:rPr>
        <w:t>Sixteen.</w:t>
      </w:r>
      <w:r w:rsidR="00434E0F">
        <w:rPr>
          <w:lang w:val="en-GB"/>
        </w:rPr>
        <w:tab/>
      </w:r>
      <w:r w:rsidRPr="00287A15">
        <w:rPr>
          <w:lang w:val="en-GB"/>
        </w:rPr>
        <w:t>Seventeen. Seventeen.</w:t>
      </w:r>
    </w:p>
    <w:p w:rsidR="002E28BD" w:rsidP="00287A15" w:rsidRDefault="002E28BD" w14:paraId="6BBCEB2B" w14:textId="77777777"/>
    <w:p w:rsidR="002E28BD" w:rsidP="00DF53C6" w:rsidRDefault="002E28BD" w14:paraId="24770850" w14:textId="20177444">
      <w:pPr>
        <w:pStyle w:val="AudioscriptTrack"/>
      </w:pPr>
      <w:r>
        <w:t>Track 6.25</w:t>
      </w:r>
    </w:p>
    <w:p w:rsidRPr="00E66A98" w:rsidR="00E66A98" w:rsidP="00E66A98" w:rsidRDefault="00E66A98" w14:paraId="080CE8C4" w14:textId="05986B0A">
      <w:pPr>
        <w:pStyle w:val="AudioscriptBody"/>
        <w:rPr>
          <w:b/>
          <w:bCs/>
        </w:rPr>
      </w:pPr>
      <w:r w:rsidRPr="00E66A98">
        <w:rPr>
          <w:b/>
          <w:bCs/>
        </w:rPr>
        <w:t>Who Likes Tomatoes?</w:t>
      </w:r>
    </w:p>
    <w:p w:rsidRPr="00E66A98" w:rsidR="00E66A98" w:rsidP="00E66A98" w:rsidRDefault="00E66A98" w14:paraId="274C707E" w14:textId="7A2B7212">
      <w:pPr>
        <w:pStyle w:val="AudioscriptBody"/>
      </w:pPr>
      <w:r w:rsidRPr="00E66A98">
        <w:t>Who likes tomatoes? Who likes tomatoes?</w:t>
      </w:r>
    </w:p>
    <w:p w:rsidRPr="00E66A98" w:rsidR="00E66A98" w:rsidP="00E66A98" w:rsidRDefault="00E66A98" w14:paraId="3A844F24" w14:textId="6FC402F7">
      <w:pPr>
        <w:pStyle w:val="AudioscriptBody"/>
      </w:pPr>
      <w:r w:rsidRPr="00E66A98">
        <w:t xml:space="preserve">Stand in </w:t>
      </w:r>
      <w:proofErr w:type="gramStart"/>
      <w:r w:rsidRPr="00E66A98">
        <w:t>a line</w:t>
      </w:r>
      <w:proofErr w:type="gramEnd"/>
      <w:r w:rsidRPr="00E66A98">
        <w:t xml:space="preserve">. Stand in </w:t>
      </w:r>
      <w:proofErr w:type="gramStart"/>
      <w:r w:rsidRPr="00E66A98">
        <w:t>a line</w:t>
      </w:r>
      <w:proofErr w:type="gramEnd"/>
      <w:r w:rsidRPr="00E66A98">
        <w:t>.</w:t>
      </w:r>
    </w:p>
    <w:p w:rsidRPr="00E66A98" w:rsidR="00E66A98" w:rsidP="00E66A98" w:rsidRDefault="00E66A98" w14:paraId="00DCE8DB" w14:textId="4DB2A342">
      <w:pPr>
        <w:pStyle w:val="AudioscriptBody"/>
      </w:pPr>
      <w:r w:rsidRPr="00E66A98">
        <w:t>One, two. One, two.</w:t>
      </w:r>
    </w:p>
    <w:p w:rsidRPr="00E66A98" w:rsidR="00E66A98" w:rsidP="00E66A98" w:rsidRDefault="00E66A98" w14:paraId="35DDC5B1" w14:textId="53CDBF52">
      <w:pPr>
        <w:pStyle w:val="AudioscriptBody"/>
      </w:pPr>
      <w:r w:rsidRPr="00E66A98">
        <w:t>Two of my friends. Two of my friends.</w:t>
      </w:r>
    </w:p>
    <w:p w:rsidR="00E66A98" w:rsidP="00E66A98" w:rsidRDefault="00E66A98" w14:paraId="1D0F5EC8" w14:textId="77777777">
      <w:pPr>
        <w:pStyle w:val="AudioscriptBody"/>
      </w:pPr>
    </w:p>
    <w:p w:rsidRPr="00E66A98" w:rsidR="00E66A98" w:rsidP="00E66A98" w:rsidRDefault="00E66A98" w14:paraId="511CB01E" w14:textId="17318AFA">
      <w:pPr>
        <w:pStyle w:val="AudioscriptBody"/>
      </w:pPr>
      <w:r w:rsidRPr="00E66A98">
        <w:t>Who likes oranges? Who likes oranges?</w:t>
      </w:r>
    </w:p>
    <w:p w:rsidRPr="00E66A98" w:rsidR="00E66A98" w:rsidP="00E66A98" w:rsidRDefault="00E66A98" w14:paraId="549D5D1E" w14:textId="62AD58A8">
      <w:pPr>
        <w:pStyle w:val="AudioscriptBody"/>
      </w:pPr>
      <w:r w:rsidRPr="00E66A98">
        <w:t xml:space="preserve">Stand in </w:t>
      </w:r>
      <w:proofErr w:type="gramStart"/>
      <w:r w:rsidRPr="00E66A98">
        <w:t>a line</w:t>
      </w:r>
      <w:proofErr w:type="gramEnd"/>
      <w:r w:rsidRPr="00E66A98">
        <w:t xml:space="preserve">. Stand in </w:t>
      </w:r>
      <w:proofErr w:type="gramStart"/>
      <w:r w:rsidRPr="00E66A98">
        <w:t>a line</w:t>
      </w:r>
      <w:proofErr w:type="gramEnd"/>
      <w:r w:rsidRPr="00E66A98">
        <w:t>.</w:t>
      </w:r>
    </w:p>
    <w:p w:rsidRPr="00E66A98" w:rsidR="00E66A98" w:rsidP="00E66A98" w:rsidRDefault="00E66A98" w14:paraId="340A2928" w14:textId="62B7062E">
      <w:pPr>
        <w:pStyle w:val="AudioscriptBody"/>
      </w:pPr>
      <w:r w:rsidRPr="00E66A98">
        <w:t>One, two, three. One, two, three.</w:t>
      </w:r>
    </w:p>
    <w:p w:rsidRPr="008C1717" w:rsidR="00E66A98" w:rsidP="00E66A98" w:rsidRDefault="00E66A98" w14:paraId="04D9B488" w14:textId="0C819829">
      <w:pPr>
        <w:pStyle w:val="AudioscriptBody"/>
      </w:pPr>
      <w:r w:rsidRPr="00E66A98">
        <w:t>Three of my friends. Three of my friends.</w:t>
      </w:r>
    </w:p>
    <w:p w:rsidR="00D677FF" w:rsidRDefault="00D677FF" w14:paraId="103BC848" w14:textId="3E7689F3">
      <w:r>
        <w:br w:type="page"/>
      </w:r>
    </w:p>
    <w:p w:rsidR="7208648D" w:rsidP="59DB35D3" w:rsidRDefault="7208648D" w14:paraId="0865637B" w14:textId="02373C4D">
      <w:pPr>
        <w:pStyle w:val="Body"/>
        <w:spacing w:after="0" w:line="240" w:lineRule="auto"/>
      </w:pPr>
      <w:r>
        <w:t>[Your school logo here]</w:t>
      </w:r>
    </w:p>
    <w:p w:rsidR="7208648D" w:rsidP="59DB35D3" w:rsidRDefault="7208648D" w14:paraId="2BFE6AF2" w14:textId="6614C4BE">
      <w:pPr>
        <w:pStyle w:val="Body"/>
        <w:spacing w:after="0" w:line="240" w:lineRule="auto"/>
      </w:pPr>
      <w:r>
        <w:t>Teacher name:</w:t>
      </w:r>
      <w:r>
        <w:br/>
      </w:r>
      <w:r>
        <w:t>Grade/level:</w:t>
      </w:r>
    </w:p>
    <w:p w:rsidR="00D677FF" w:rsidP="00D677FF" w:rsidRDefault="00D677FF" w14:paraId="11DB0ED9" w14:textId="1745677F">
      <w:pPr>
        <w:pStyle w:val="LessonHead"/>
        <w:rPr>
          <w:sz w:val="36"/>
          <w:szCs w:val="36"/>
        </w:rPr>
      </w:pPr>
      <w:r w:rsidRPr="21B13A2E">
        <w:rPr>
          <w:sz w:val="36"/>
          <w:szCs w:val="36"/>
        </w:rPr>
        <w:t xml:space="preserve">Unit 6 </w:t>
      </w:r>
      <w:r w:rsidRPr="21B13A2E">
        <w:rPr>
          <w:b/>
          <w:bCs/>
          <w:sz w:val="36"/>
          <w:szCs w:val="36"/>
        </w:rPr>
        <w:t xml:space="preserve">Let’s </w:t>
      </w:r>
      <w:r w:rsidRPr="21B13A2E" w:rsidR="638DFB8D">
        <w:rPr>
          <w:b/>
          <w:bCs/>
          <w:sz w:val="36"/>
          <w:szCs w:val="36"/>
        </w:rPr>
        <w:t>Eat!</w:t>
      </w:r>
      <w:r w:rsidRPr="21B13A2E">
        <w:rPr>
          <w:b/>
          <w:bCs/>
          <w:sz w:val="36"/>
          <w:szCs w:val="36"/>
        </w:rPr>
        <w:t xml:space="preserve"> </w:t>
      </w:r>
      <w:r w:rsidRPr="21B13A2E">
        <w:rPr>
          <w:sz w:val="36"/>
          <w:szCs w:val="36"/>
        </w:rPr>
        <w:t>Lesson 9: Project, page 62</w:t>
      </w:r>
    </w:p>
    <w:p w:rsidRPr="001F46DE" w:rsidR="00D677FF" w:rsidP="001F46DE" w:rsidRDefault="23BFB0E4" w14:paraId="1BD55DBF" w14:textId="77777777">
      <w:pPr>
        <w:pStyle w:val="ObjectivesBoxHead"/>
      </w:pPr>
      <w:r>
        <w:t>Lesson Objectives</w:t>
      </w:r>
    </w:p>
    <w:p w:rsidRPr="00A54152" w:rsidR="00A54152" w:rsidP="00A54152" w:rsidRDefault="549860D5" w14:paraId="4E8516C0" w14:textId="4D975D72">
      <w:pPr>
        <w:pStyle w:val="ObjectivesBox"/>
        <w:rPr>
          <w:lang w:val="en-US"/>
        </w:rPr>
      </w:pPr>
      <w:r w:rsidRPr="1C2D11D2">
        <w:rPr>
          <w:lang w:val="en-US"/>
        </w:rPr>
        <w:t xml:space="preserve">Differentiate leftovers from </w:t>
      </w:r>
      <w:r w:rsidRPr="1C2D11D2" w:rsidR="512711B6">
        <w:rPr>
          <w:lang w:val="en-US"/>
        </w:rPr>
        <w:t>inedible</w:t>
      </w:r>
      <w:r w:rsidRPr="1C2D11D2">
        <w:rPr>
          <w:lang w:val="en-US"/>
        </w:rPr>
        <w:t xml:space="preserve"> food;</w:t>
      </w:r>
      <w:r w:rsidR="00510B03">
        <w:rPr>
          <w:lang w:val="en-US"/>
        </w:rPr>
        <w:t xml:space="preserve"> Make and display</w:t>
      </w:r>
      <w:r w:rsidR="009650B1">
        <w:rPr>
          <w:lang w:val="en-US"/>
        </w:rPr>
        <w:t xml:space="preserve"> </w:t>
      </w:r>
      <w:r w:rsidR="00C544C9">
        <w:rPr>
          <w:lang w:val="en-US"/>
        </w:rPr>
        <w:t>a smoothie craft;</w:t>
      </w:r>
      <w:r w:rsidRPr="1C2D11D2">
        <w:rPr>
          <w:lang w:val="en-US"/>
        </w:rPr>
        <w:t xml:space="preserve"> Use </w:t>
      </w:r>
      <w:r w:rsidR="004066B3">
        <w:rPr>
          <w:lang w:val="en-US"/>
        </w:rPr>
        <w:t xml:space="preserve">learned </w:t>
      </w:r>
      <w:r w:rsidRPr="1C2D11D2">
        <w:rPr>
          <w:lang w:val="en-US"/>
        </w:rPr>
        <w:t>vocabulary and language in a role-play dialog;</w:t>
      </w:r>
      <w:r w:rsidR="00580E58">
        <w:rPr>
          <w:lang w:val="en-US"/>
        </w:rPr>
        <w:t xml:space="preserve"> Express</w:t>
      </w:r>
      <w:r w:rsidR="00345413">
        <w:rPr>
          <w:lang w:val="en-US"/>
        </w:rPr>
        <w:t xml:space="preserve"> food preferences</w:t>
      </w:r>
      <w:r w:rsidR="00D31D09">
        <w:rPr>
          <w:lang w:val="en-US"/>
        </w:rPr>
        <w:t>;</w:t>
      </w:r>
      <w:r w:rsidR="00345413">
        <w:rPr>
          <w:lang w:val="en-US"/>
        </w:rPr>
        <w:t xml:space="preserve"> Engage in a </w:t>
      </w:r>
      <w:r w:rsidR="00D31D09">
        <w:rPr>
          <w:lang w:val="en-US"/>
        </w:rPr>
        <w:t>real-world experience using leftover fruits and veggies to make smoothies;</w:t>
      </w:r>
      <w:r w:rsidRPr="1C2D11D2">
        <w:rPr>
          <w:lang w:val="en-US"/>
        </w:rPr>
        <w:t xml:space="preserve"> </w:t>
      </w:r>
      <w:r w:rsidRPr="00355820" w:rsidR="00155649">
        <w:rPr>
          <w:rStyle w:val="normaltextrun"/>
        </w:rPr>
        <w:t>Explore the value</w:t>
      </w:r>
      <w:r w:rsidRPr="00F623DD" w:rsidR="00155649">
        <w:rPr>
          <w:rStyle w:val="normaltextrun"/>
          <w:i/>
          <w:iCs/>
        </w:rPr>
        <w:t xml:space="preserve">: I don’t waste </w:t>
      </w:r>
      <w:r w:rsidRPr="00F623DD" w:rsidR="002210DE">
        <w:rPr>
          <w:rStyle w:val="normaltextrun"/>
          <w:i/>
          <w:iCs/>
        </w:rPr>
        <w:t>food</w:t>
      </w:r>
      <w:r w:rsidR="002210DE">
        <w:rPr>
          <w:rStyle w:val="normaltextrun"/>
        </w:rPr>
        <w:t>.</w:t>
      </w:r>
    </w:p>
    <w:p w:rsidR="001F46DE" w:rsidP="001F46DE" w:rsidRDefault="00D677FF" w14:paraId="5D05BE30" w14:textId="77777777">
      <w:pPr>
        <w:pStyle w:val="ObjectivesBoxHead"/>
      </w:pPr>
      <w:r>
        <w:t xml:space="preserve">Key </w:t>
      </w:r>
      <w:r w:rsidRPr="001F46DE">
        <w:t>Language</w:t>
      </w:r>
    </w:p>
    <w:p w:rsidRPr="00867C35" w:rsidR="00D677FF" w:rsidP="001F46DE" w:rsidRDefault="0092536E" w14:paraId="6D0B04E9" w14:textId="2DD1D274">
      <w:pPr>
        <w:pStyle w:val="ObjectivesBox"/>
        <w:rPr>
          <w:i/>
          <w:iCs/>
        </w:rPr>
      </w:pPr>
      <w:r w:rsidRPr="00867C35">
        <w:rPr>
          <w:i/>
          <w:iCs/>
        </w:rPr>
        <w:t>Do you like (cucumber) smoothies? (No), I (don’t).</w:t>
      </w:r>
    </w:p>
    <w:p w:rsidRPr="001F46DE" w:rsidR="001F46DE" w:rsidP="001F46DE" w:rsidRDefault="23BFB0E4" w14:paraId="235E771B" w14:textId="77777777">
      <w:pPr>
        <w:pStyle w:val="ObjectivesBoxHead"/>
      </w:pPr>
      <w:r>
        <w:t>Materials</w:t>
      </w:r>
    </w:p>
    <w:p w:rsidR="00D677FF" w:rsidP="001F46DE" w:rsidRDefault="00F416E0" w14:paraId="51C7E6AA" w14:textId="34016BE8">
      <w:pPr>
        <w:pStyle w:val="ObjectivesBox"/>
        <w:rPr>
          <w:lang w:val="en-US"/>
        </w:rPr>
      </w:pPr>
      <w:r w:rsidR="7CC4C8DE">
        <w:rPr/>
        <w:t>Hello song/video</w:t>
      </w:r>
      <w:r w:rsidR="7CC4C8DE">
        <w:rPr/>
        <w:t xml:space="preserve">, </w:t>
      </w:r>
      <w:r w:rsidR="1EB5D67C">
        <w:rPr/>
        <w:t xml:space="preserve">audio </w:t>
      </w:r>
      <w:r w:rsidRPr="73B0064D" w:rsidR="3D234F2A">
        <w:rPr>
          <w:lang w:val="en-US"/>
        </w:rPr>
        <w:t>t</w:t>
      </w:r>
      <w:r w:rsidRPr="73B0064D" w:rsidR="31028939">
        <w:rPr>
          <w:lang w:val="en-US"/>
        </w:rPr>
        <w:t>racks 6.</w:t>
      </w:r>
      <w:r w:rsidRPr="73B0064D" w:rsidR="31028939">
        <w:rPr>
          <w:lang w:val="en-US"/>
        </w:rPr>
        <w:t>2</w:t>
      </w:r>
      <w:r w:rsidRPr="73B0064D" w:rsidR="59D0F6BD">
        <w:rPr>
          <w:lang w:val="en-US"/>
        </w:rPr>
        <w:t>6</w:t>
      </w:r>
      <w:r w:rsidRPr="73B0064D" w:rsidR="31028939">
        <w:rPr>
          <w:lang w:val="en-US"/>
        </w:rPr>
        <w:t>-6.</w:t>
      </w:r>
      <w:r w:rsidRPr="73B0064D" w:rsidR="31028939">
        <w:rPr>
          <w:lang w:val="en-US"/>
        </w:rPr>
        <w:t>2</w:t>
      </w:r>
      <w:r w:rsidRPr="73B0064D" w:rsidR="59D0F6BD">
        <w:rPr>
          <w:lang w:val="en-US"/>
        </w:rPr>
        <w:t>7</w:t>
      </w:r>
      <w:r w:rsidRPr="73B0064D" w:rsidR="3D234F2A">
        <w:rPr>
          <w:lang w:val="en-US"/>
        </w:rPr>
        <w:t xml:space="preserve">, </w:t>
      </w:r>
      <w:r w:rsidRPr="73B0064D" w:rsidR="33C71ED2">
        <w:rPr>
          <w:lang w:val="en-US"/>
        </w:rPr>
        <w:t xml:space="preserve">smoothie cutout p. 105, scissors, </w:t>
      </w:r>
      <w:r w:rsidRPr="73B0064D" w:rsidR="1237BC2B">
        <w:rPr>
          <w:lang w:val="en-US"/>
        </w:rPr>
        <w:t xml:space="preserve">crayons, </w:t>
      </w:r>
      <w:r w:rsidRPr="73B0064D" w:rsidR="1237BC2B">
        <w:rPr>
          <w:lang w:val="en-US"/>
        </w:rPr>
        <w:t>cr</w:t>
      </w:r>
      <w:r w:rsidRPr="73B0064D" w:rsidR="121110C1">
        <w:rPr>
          <w:lang w:val="en-US"/>
        </w:rPr>
        <w:t>ê</w:t>
      </w:r>
      <w:r w:rsidRPr="73B0064D" w:rsidR="1237BC2B">
        <w:rPr>
          <w:lang w:val="en-US"/>
        </w:rPr>
        <w:t>pe paper, glue</w:t>
      </w:r>
    </w:p>
    <w:p w:rsidRPr="001F46DE" w:rsidR="00BE5CF6" w:rsidP="001F46DE" w:rsidRDefault="00BE5CF6" w14:paraId="5EDC707C" w14:textId="09C8F8F3">
      <w:pPr>
        <w:pStyle w:val="ObjectivesBox"/>
      </w:pPr>
      <w:r>
        <w:rPr>
          <w:lang w:val="en-US"/>
        </w:rPr>
        <w:t xml:space="preserve">Optional: leftover fruits and veggies, fruit juice, </w:t>
      </w:r>
      <w:r w:rsidR="002651BC">
        <w:rPr>
          <w:lang w:val="en-US"/>
        </w:rPr>
        <w:t>blender, cups</w:t>
      </w:r>
    </w:p>
    <w:p w:rsidR="00D677FF" w:rsidP="00D677FF" w:rsidRDefault="00D677FF" w14:paraId="7CE8DA8D" w14:textId="77777777">
      <w:pPr>
        <w:pStyle w:val="LessonStep"/>
        <w:rPr>
          <w:b/>
          <w:bCs/>
        </w:rPr>
      </w:pPr>
      <w:r>
        <w:rPr>
          <w:b/>
          <w:bCs/>
        </w:rPr>
        <w:t>BEFORE</w:t>
      </w:r>
      <w:r w:rsidRPr="384BA6CC">
        <w:rPr>
          <w:b/>
          <w:bCs/>
        </w:rPr>
        <w:t xml:space="preserve"> THE PAGE</w:t>
      </w:r>
    </w:p>
    <w:p w:rsidR="00D677FF" w:rsidP="00D677FF" w:rsidRDefault="00D677FF" w14:paraId="0C15486A" w14:textId="1780E480">
      <w:pPr>
        <w:pStyle w:val="LessonStep"/>
      </w:pPr>
      <w:r w:rsidRPr="009D74B3">
        <w:t>Hello</w:t>
      </w:r>
      <w:r>
        <w:t xml:space="preserve"> </w:t>
      </w:r>
      <w:r w:rsidR="009D74B3">
        <w:t>Routine</w:t>
      </w:r>
    </w:p>
    <w:p w:rsidR="00D677FF" w:rsidP="00D677FF" w:rsidRDefault="0062590B" w14:paraId="2787C148" w14:textId="0B7421C3">
      <w:r>
        <w:t>Follow the Hello Routine. See TB p. 40</w:t>
      </w:r>
      <w:r w:rsidR="00D677FF">
        <w:t>.</w:t>
      </w:r>
    </w:p>
    <w:p w:rsidR="00D677FF" w:rsidP="00D677FF" w:rsidRDefault="23BFB0E4" w14:paraId="1E0EB888" w14:textId="39510663">
      <w:pPr>
        <w:pStyle w:val="LessonStep"/>
      </w:pPr>
      <w:r>
        <w:t>Warm Up</w:t>
      </w:r>
    </w:p>
    <w:p w:rsidR="00D677FF" w:rsidP="73B0064D" w:rsidRDefault="00E74AD6" w14:paraId="35C9F6EC" w14:textId="2C21898C">
      <w:pPr>
        <w:rPr>
          <w:rFonts w:ascii="Aptos" w:hAnsi="Aptos" w:eastAsia="Aptos" w:cs="Aptos"/>
          <w:i w:val="1"/>
          <w:iCs w:val="1"/>
          <w:color w:val="000000" w:themeColor="text1"/>
        </w:rPr>
      </w:pPr>
      <w:r w:rsidR="4B2D72FE">
        <w:rPr/>
        <w:t xml:space="preserve">Review the unit value: </w:t>
      </w:r>
      <w:r w:rsidRPr="73B0064D" w:rsidR="4B2D72FE">
        <w:rPr>
          <w:i w:val="1"/>
          <w:iCs w:val="1"/>
        </w:rPr>
        <w:t xml:space="preserve">I </w:t>
      </w:r>
      <w:r w:rsidRPr="73B0064D" w:rsidR="4B2D72FE">
        <w:rPr>
          <w:i w:val="1"/>
          <w:iCs w:val="1"/>
        </w:rPr>
        <w:t>don’t</w:t>
      </w:r>
      <w:r w:rsidRPr="73B0064D" w:rsidR="4B2D72FE">
        <w:rPr>
          <w:i w:val="1"/>
          <w:iCs w:val="1"/>
        </w:rPr>
        <w:t xml:space="preserve"> waste food</w:t>
      </w:r>
      <w:r w:rsidR="4B2D72FE">
        <w:rPr/>
        <w:t xml:space="preserve">. </w:t>
      </w:r>
      <w:r w:rsidR="70D97EE7">
        <w:rPr/>
        <w:t xml:space="preserve">Show </w:t>
      </w:r>
      <w:r w:rsidR="2B611763">
        <w:rPr/>
        <w:t xml:space="preserve">or project </w:t>
      </w:r>
      <w:r w:rsidR="53A11DAE">
        <w:rPr/>
        <w:t xml:space="preserve">the story </w:t>
      </w:r>
      <w:r w:rsidR="0D5C1AAE">
        <w:rPr/>
        <w:t>agai</w:t>
      </w:r>
      <w:r w:rsidR="1E5823AF">
        <w:rPr/>
        <w:t>n</w:t>
      </w:r>
      <w:r w:rsidR="5BB57AEE">
        <w:rPr/>
        <w:t xml:space="preserve">. </w:t>
      </w:r>
      <w:r w:rsidR="1ED6FF75">
        <w:rPr/>
        <w:t xml:space="preserve">Ask students what Ruby </w:t>
      </w:r>
      <w:r w:rsidR="1C3E9283">
        <w:rPr/>
        <w:t>learned in the story and how she learned it.</w:t>
      </w:r>
      <w:r w:rsidR="5F937A51">
        <w:rPr/>
        <w:t xml:space="preserve"> Act out this part of the story </w:t>
      </w:r>
      <w:r w:rsidR="21C21A27">
        <w:rPr/>
        <w:t xml:space="preserve">with </w:t>
      </w:r>
      <w:r w:rsidR="44D00BF5">
        <w:rPr/>
        <w:t>a piece of real fruit.</w:t>
      </w:r>
      <w:r w:rsidR="774B8A90">
        <w:rPr/>
        <w:t xml:space="preserve"> Invite students </w:t>
      </w:r>
      <w:r w:rsidR="6B47C162">
        <w:rPr/>
        <w:t>to act it out too</w:t>
      </w:r>
      <w:r w:rsidR="57D9154B">
        <w:rPr/>
        <w:t>.</w:t>
      </w:r>
    </w:p>
    <w:p w:rsidR="00D677FF" w:rsidP="00D677FF" w:rsidRDefault="00D677FF" w14:paraId="20129A72" w14:textId="77777777">
      <w:pPr>
        <w:pStyle w:val="LessonStep"/>
        <w:rPr>
          <w:b/>
          <w:bCs/>
        </w:rPr>
      </w:pPr>
      <w:r>
        <w:rPr>
          <w:b/>
          <w:bCs/>
        </w:rPr>
        <w:t>WITH</w:t>
      </w:r>
      <w:r w:rsidRPr="384BA6CC">
        <w:rPr>
          <w:b/>
          <w:bCs/>
        </w:rPr>
        <w:t xml:space="preserve"> THE PAGE</w:t>
      </w:r>
    </w:p>
    <w:p w:rsidRPr="00E77EAF" w:rsidR="00D677FF" w:rsidP="00D677FF" w:rsidRDefault="00D677FF" w14:paraId="7DEE5CA6" w14:textId="36A9C3DB">
      <w:pPr>
        <w:pStyle w:val="LessonStep"/>
        <w:rPr>
          <w:lang w:val="en-US"/>
        </w:rPr>
      </w:pPr>
      <w:r w:rsidRPr="73B0064D" w:rsidR="31028939">
        <w:rPr>
          <w:lang w:val="en-US"/>
        </w:rPr>
        <w:t xml:space="preserve">1 </w:t>
      </w:r>
      <w:r w:rsidRPr="73B0064D" w:rsidR="5795EDD7">
        <w:rPr>
          <w:lang w:val="en-US"/>
        </w:rPr>
        <w:t>Listen to Ruby.</w:t>
      </w:r>
      <w:r w:rsidRPr="73B0064D" w:rsidR="5210EE35">
        <w:rPr>
          <w:lang w:val="en-US"/>
        </w:rPr>
        <w:t xml:space="preserve"> Circle.</w:t>
      </w:r>
    </w:p>
    <w:p w:rsidR="00EB4D2B" w:rsidP="73B0064D" w:rsidRDefault="35DB040B" w14:paraId="53BA2216" w14:textId="55C75824">
      <w:pPr>
        <w:pStyle w:val="Normal"/>
      </w:pPr>
      <w:r w:rsidR="0C6C98F0">
        <w:rPr/>
        <w:t xml:space="preserve">Show or project the page. </w:t>
      </w:r>
      <w:r w:rsidR="5A8F8833">
        <w:rPr/>
        <w:t xml:space="preserve">Draw </w:t>
      </w:r>
      <w:r w:rsidR="7680286E">
        <w:rPr/>
        <w:t>students'</w:t>
      </w:r>
      <w:r w:rsidR="5A8F8833">
        <w:rPr/>
        <w:t xml:space="preserve"> attention </w:t>
      </w:r>
      <w:r w:rsidR="37AB5EC0">
        <w:rPr/>
        <w:t xml:space="preserve">to </w:t>
      </w:r>
      <w:r w:rsidR="4E013518">
        <w:rPr/>
        <w:t>Ruby and the leftovers</w:t>
      </w:r>
      <w:r w:rsidR="5A8F8833">
        <w:rPr/>
        <w:t xml:space="preserve">. </w:t>
      </w:r>
      <w:r w:rsidR="33F739CB">
        <w:rPr/>
        <w:t>Play track 6.26</w:t>
      </w:r>
      <w:r w:rsidR="1A0033F7">
        <w:rPr/>
        <w:t xml:space="preserve">. Students can follow the speech bubble </w:t>
      </w:r>
      <w:r w:rsidR="6E3190FC">
        <w:rPr/>
        <w:t xml:space="preserve">as they listen. </w:t>
      </w:r>
      <w:r w:rsidR="6521447F">
        <w:rPr/>
        <w:t>Then, elicit what students can see</w:t>
      </w:r>
      <w:r w:rsidR="22D2684C">
        <w:rPr/>
        <w:t xml:space="preserve"> next to Ruby</w:t>
      </w:r>
      <w:r w:rsidR="2AFD55F1">
        <w:rPr/>
        <w:t xml:space="preserve"> (</w:t>
      </w:r>
      <w:r w:rsidR="35BADECD">
        <w:rPr/>
        <w:t xml:space="preserve">students can use </w:t>
      </w:r>
      <w:r w:rsidR="7D87D68F">
        <w:rPr/>
        <w:t>L</w:t>
      </w:r>
      <w:r w:rsidR="35BADECD">
        <w:rPr/>
        <w:t>1).</w:t>
      </w:r>
      <w:r w:rsidR="5DC02D53">
        <w:rPr/>
        <w:t xml:space="preserve"> </w:t>
      </w:r>
      <w:r w:rsidR="4598E19F">
        <w:rPr/>
        <w:t xml:space="preserve">The word </w:t>
      </w:r>
      <w:r w:rsidRPr="73B0064D" w:rsidR="4598E19F">
        <w:rPr>
          <w:i w:val="1"/>
          <w:iCs w:val="1"/>
        </w:rPr>
        <w:t>leftover</w:t>
      </w:r>
      <w:r w:rsidR="4598E19F">
        <w:rPr/>
        <w:t xml:space="preserve"> may be </w:t>
      </w:r>
      <w:r w:rsidR="4598E19F">
        <w:rPr/>
        <w:t>a new word</w:t>
      </w:r>
      <w:r w:rsidR="4598E19F">
        <w:rPr/>
        <w:t xml:space="preserve"> for students,</w:t>
      </w:r>
      <w:r w:rsidR="08BBB05A">
        <w:rPr/>
        <w:t xml:space="preserve"> take a moment to </w:t>
      </w:r>
      <w:r w:rsidR="5BFEC634">
        <w:rPr/>
        <w:t>explain it by showing real examples of leftover food</w:t>
      </w:r>
      <w:r w:rsidR="00A2AAB1">
        <w:rPr/>
        <w:t xml:space="preserve"> and food scraps</w:t>
      </w:r>
      <w:r w:rsidR="6E84F40C">
        <w:rPr/>
        <w:t xml:space="preserve">. </w:t>
      </w:r>
      <w:r w:rsidR="7ACA3F31">
        <w:rPr/>
        <w:t xml:space="preserve">Then, using the Ruby puppet, ask students </w:t>
      </w:r>
      <w:r w:rsidRPr="73B0064D" w:rsidR="7ACA3F31">
        <w:rPr>
          <w:i w:val="1"/>
          <w:iCs w:val="1"/>
        </w:rPr>
        <w:t>What can you eat?</w:t>
      </w:r>
      <w:r w:rsidR="7ACA3F31">
        <w:rPr/>
        <w:t xml:space="preserve"> as you show different items. Guide students to </w:t>
      </w:r>
      <w:r w:rsidR="7ACA3F31">
        <w:rPr/>
        <w:t>identify</w:t>
      </w:r>
      <w:r w:rsidR="7ACA3F31">
        <w:rPr/>
        <w:t xml:space="preserve"> which foods are leftovers that can be saved, and which are food scraps that should go in the organic bin. Place the leftovers in a container to show they can be saved for later and place the scraps in the bin.</w:t>
      </w:r>
      <w:r w:rsidR="39862C2B">
        <w:rPr/>
        <w:t xml:space="preserve"> </w:t>
      </w:r>
      <w:r w:rsidR="2A0A9E36">
        <w:rPr/>
        <w:t xml:space="preserve">Then, </w:t>
      </w:r>
      <w:r w:rsidR="57FAC65E">
        <w:rPr/>
        <w:t xml:space="preserve">ask students to </w:t>
      </w:r>
      <w:r w:rsidR="0E9E57CB">
        <w:rPr/>
        <w:t>circle the leftovers on the page.</w:t>
      </w:r>
    </w:p>
    <w:p w:rsidR="00134BBE" w:rsidP="0086434A" w:rsidRDefault="00134BBE" w14:paraId="22D122E2" w14:textId="77777777"/>
    <w:p w:rsidR="00134BBE" w:rsidP="00134BBE" w:rsidRDefault="00134BBE" w14:paraId="00234FF5" w14:textId="22861200">
      <w:pPr>
        <w:pStyle w:val="LessonStepFeatureBox"/>
      </w:pPr>
      <w:r>
        <w:t>UDL Tip</w:t>
      </w:r>
    </w:p>
    <w:p w:rsidRPr="006C45A7" w:rsidR="00134BBE" w:rsidP="00134BBE" w:rsidRDefault="00134BBE" w14:paraId="57F8AAAE" w14:textId="59A2A83F">
      <w:pPr>
        <w:pStyle w:val="LessonStepFeatureBoxText"/>
      </w:pPr>
      <w:r w:rsidRPr="00134BBE">
        <w:t xml:space="preserve">Fostering a Supportive Learning Community: Feeling comfortable sharing their perspective, even if it’s different than someone else’s helps learners build confidence. Remind the students, </w:t>
      </w:r>
      <w:proofErr w:type="gramStart"/>
      <w:r w:rsidRPr="00134BBE">
        <w:rPr>
          <w:i/>
          <w:iCs/>
        </w:rPr>
        <w:t>There’s</w:t>
      </w:r>
      <w:proofErr w:type="gramEnd"/>
      <w:r w:rsidRPr="00134BBE">
        <w:rPr>
          <w:i/>
          <w:iCs/>
        </w:rPr>
        <w:t xml:space="preserve"> no right or wrong answer here—just different ways of seeing things!</w:t>
      </w:r>
      <w:r w:rsidRPr="00134BBE">
        <w:t xml:space="preserve"> For example, in Ruby’s activity at the top of the page, some students may think that there is a little edible bit of carrot left, while others may think it’s too small to eat. Some students might think the apple with one bite taken out is still edible, but some might question who it was that took the first bite, which could affect their answer as to whether they can eat it themselves. Allow students the chance to explain their responses and reasoning. </w:t>
      </w:r>
    </w:p>
    <w:p w:rsidR="00DC5486" w:rsidP="0086434A" w:rsidRDefault="00D677FF" w14:paraId="04C64149" w14:textId="3DAAA85E">
      <w:pPr>
        <w:pStyle w:val="LessonStep"/>
        <w:rPr>
          <w:rStyle w:val="normaltextrun"/>
          <w:rFonts w:ascii="Aptos Display" w:hAnsi="Aptos Display" w:cs="Segoe UI"/>
          <w:szCs w:val="28"/>
        </w:rPr>
      </w:pPr>
      <w:r>
        <w:rPr>
          <w:rStyle w:val="normaltextrun"/>
          <w:rFonts w:ascii="Aptos Display" w:hAnsi="Aptos Display" w:cs="Segoe UI"/>
          <w:szCs w:val="28"/>
        </w:rPr>
        <w:t xml:space="preserve">2 </w:t>
      </w:r>
      <w:r w:rsidR="008C12C5">
        <w:rPr>
          <w:rStyle w:val="normaltextrun"/>
          <w:rFonts w:ascii="Aptos Display" w:hAnsi="Aptos Display" w:cs="Segoe UI"/>
          <w:szCs w:val="28"/>
        </w:rPr>
        <w:t>Make your Leftover Smoothie poster on page 105</w:t>
      </w:r>
      <w:r w:rsidR="00204C3C">
        <w:rPr>
          <w:rStyle w:val="normaltextrun"/>
          <w:rFonts w:ascii="Aptos Display" w:hAnsi="Aptos Display" w:cs="Segoe UI"/>
          <w:szCs w:val="28"/>
        </w:rPr>
        <w:t>.</w:t>
      </w:r>
    </w:p>
    <w:p w:rsidRPr="008A3438" w:rsidR="00D613CB" w:rsidP="00F128E0" w:rsidRDefault="75185D31" w14:paraId="7555453D" w14:textId="5511009D" w14:noSpellErr="1">
      <w:pPr>
        <w:rPr>
          <w:lang w:val="en-US"/>
        </w:rPr>
      </w:pPr>
      <w:r w:rsidRPr="73B0064D" w:rsidR="49A9F101">
        <w:rPr>
          <w:lang w:val="en-US"/>
        </w:rPr>
        <w:t xml:space="preserve">Say </w:t>
      </w:r>
      <w:r w:rsidRPr="73B0064D" w:rsidR="49A9F101">
        <w:rPr>
          <w:i w:val="1"/>
          <w:iCs w:val="1"/>
          <w:lang w:val="en-US"/>
        </w:rPr>
        <w:t>Let’s</w:t>
      </w:r>
      <w:r w:rsidRPr="73B0064D" w:rsidR="49A9F101">
        <w:rPr>
          <w:i w:val="1"/>
          <w:iCs w:val="1"/>
          <w:lang w:val="en-US"/>
        </w:rPr>
        <w:t xml:space="preserve"> make a smoothie!</w:t>
      </w:r>
      <w:r w:rsidRPr="73B0064D" w:rsidR="49A9F101">
        <w:rPr>
          <w:lang w:val="en-US"/>
        </w:rPr>
        <w:t xml:space="preserve"> </w:t>
      </w:r>
      <w:r w:rsidRPr="73B0064D" w:rsidR="49A9F101">
        <w:rPr>
          <w:lang w:val="en-US"/>
        </w:rPr>
        <w:t xml:space="preserve">Display the </w:t>
      </w:r>
      <w:r w:rsidRPr="73B0064D" w:rsidR="4F8DD830">
        <w:rPr>
          <w:lang w:val="en-US"/>
        </w:rPr>
        <w:t>flash</w:t>
      </w:r>
      <w:r w:rsidRPr="73B0064D" w:rsidR="49A9F101">
        <w:rPr>
          <w:lang w:val="en-US"/>
        </w:rPr>
        <w:t xml:space="preserve">cards on the board. Elicit their names and colors. Then show </w:t>
      </w:r>
      <w:r w:rsidRPr="73B0064D" w:rsidR="369B5502">
        <w:rPr>
          <w:lang w:val="en-US"/>
        </w:rPr>
        <w:t>students</w:t>
      </w:r>
      <w:r w:rsidRPr="73B0064D" w:rsidR="49A9F101">
        <w:rPr>
          <w:lang w:val="en-US"/>
        </w:rPr>
        <w:t xml:space="preserve"> the smoothie glass in the book and say </w:t>
      </w:r>
      <w:r w:rsidRPr="73B0064D" w:rsidR="49A9F101">
        <w:rPr>
          <w:i w:val="1"/>
          <w:iCs w:val="1"/>
          <w:lang w:val="en-US"/>
        </w:rPr>
        <w:t>I want a (strawberry and grape) smoothie.</w:t>
      </w:r>
      <w:r w:rsidRPr="73B0064D" w:rsidR="49A9F101">
        <w:rPr>
          <w:lang w:val="en-US"/>
        </w:rPr>
        <w:t xml:space="preserve"> Point to each card you mention. </w:t>
      </w:r>
      <w:r w:rsidRPr="73B0064D" w:rsidR="49A9F101">
        <w:rPr>
          <w:lang w:val="en-US"/>
        </w:rPr>
        <w:t xml:space="preserve">Ask </w:t>
      </w:r>
      <w:r w:rsidRPr="73B0064D" w:rsidR="49A9F101">
        <w:rPr>
          <w:i w:val="1"/>
          <w:iCs w:val="1"/>
          <w:lang w:val="en-US"/>
        </w:rPr>
        <w:t>What</w:t>
      </w:r>
      <w:r w:rsidRPr="73B0064D" w:rsidR="49A9F101">
        <w:rPr>
          <w:i w:val="1"/>
          <w:iCs w:val="1"/>
          <w:lang w:val="en-US"/>
        </w:rPr>
        <w:t xml:space="preserve"> </w:t>
      </w:r>
      <w:r w:rsidRPr="73B0064D" w:rsidR="49A9F101">
        <w:rPr>
          <w:i w:val="1"/>
          <w:iCs w:val="1"/>
          <w:lang w:val="en-US"/>
        </w:rPr>
        <w:t>colors do I need?</w:t>
      </w:r>
      <w:r w:rsidRPr="73B0064D" w:rsidR="49A9F101">
        <w:rPr>
          <w:lang w:val="en-US"/>
        </w:rPr>
        <w:t xml:space="preserve"> Ss should answer</w:t>
      </w:r>
      <w:r w:rsidRPr="73B0064D" w:rsidR="49A9F101">
        <w:rPr>
          <w:i w:val="1"/>
          <w:iCs w:val="1"/>
          <w:lang w:val="en-US"/>
        </w:rPr>
        <w:t xml:space="preserve"> red and purple</w:t>
      </w:r>
      <w:r w:rsidRPr="73B0064D" w:rsidR="5E99CB3B">
        <w:rPr>
          <w:i w:val="1"/>
          <w:iCs w:val="1"/>
          <w:lang w:val="en-US"/>
        </w:rPr>
        <w:t xml:space="preserve"> (or green)</w:t>
      </w:r>
      <w:r w:rsidRPr="73B0064D" w:rsidR="49A9F101">
        <w:rPr>
          <w:i w:val="1"/>
          <w:iCs w:val="1"/>
          <w:lang w:val="en-US"/>
        </w:rPr>
        <w:t>.</w:t>
      </w:r>
    </w:p>
    <w:p w:rsidRPr="008A3438" w:rsidR="00D613CB" w:rsidP="00F128E0" w:rsidRDefault="75185D31" w14:paraId="634E36EF" w14:textId="2E5F05F9">
      <w:pPr>
        <w:rPr>
          <w:lang w:val="en-US"/>
        </w:rPr>
      </w:pPr>
      <w:r w:rsidRPr="1C2D11D2">
        <w:rPr>
          <w:lang w:val="en-US"/>
        </w:rPr>
        <w:t>Help students find the smoothie cut-out page</w:t>
      </w:r>
      <w:r w:rsidR="006822C3">
        <w:rPr>
          <w:lang w:val="en-US"/>
        </w:rPr>
        <w:t xml:space="preserve"> at the</w:t>
      </w:r>
      <w:r w:rsidR="00446C24">
        <w:rPr>
          <w:lang w:val="en-US"/>
        </w:rPr>
        <w:t xml:space="preserve"> back of their books or hand out the</w:t>
      </w:r>
      <w:r w:rsidR="008B61F6">
        <w:rPr>
          <w:lang w:val="en-US"/>
        </w:rPr>
        <w:t>ir smoothie glass template already prepared</w:t>
      </w:r>
      <w:r w:rsidRPr="1C2D11D2">
        <w:rPr>
          <w:lang w:val="en-US"/>
        </w:rPr>
        <w:t xml:space="preserve">. Demonstrate rolling small crêpe </w:t>
      </w:r>
      <w:r w:rsidRPr="1C2D11D2" w:rsidR="5A40C393">
        <w:rPr>
          <w:lang w:val="en-US"/>
        </w:rPr>
        <w:t xml:space="preserve">paper </w:t>
      </w:r>
      <w:r w:rsidRPr="1C2D11D2">
        <w:rPr>
          <w:lang w:val="en-US"/>
        </w:rPr>
        <w:t xml:space="preserve">balls (in the color of the foods you chose) and gluing them on the smoothie glass. </w:t>
      </w:r>
      <w:r w:rsidR="00367C7A">
        <w:rPr>
          <w:lang w:val="en-US"/>
        </w:rPr>
        <w:t>Then let</w:t>
      </w:r>
      <w:r w:rsidRPr="1C2D11D2">
        <w:rPr>
          <w:lang w:val="en-US"/>
        </w:rPr>
        <w:t xml:space="preserve"> students </w:t>
      </w:r>
      <w:r w:rsidR="00367C7A">
        <w:rPr>
          <w:lang w:val="en-US"/>
        </w:rPr>
        <w:t>fill</w:t>
      </w:r>
      <w:r w:rsidRPr="1C2D11D2">
        <w:rPr>
          <w:lang w:val="en-US"/>
        </w:rPr>
        <w:t xml:space="preserve"> </w:t>
      </w:r>
      <w:r w:rsidR="00367C7A">
        <w:rPr>
          <w:lang w:val="en-US"/>
        </w:rPr>
        <w:t xml:space="preserve">in </w:t>
      </w:r>
      <w:r w:rsidRPr="1C2D11D2">
        <w:rPr>
          <w:lang w:val="en-US"/>
        </w:rPr>
        <w:t>the</w:t>
      </w:r>
      <w:r w:rsidR="00F41ECF">
        <w:rPr>
          <w:lang w:val="en-US"/>
        </w:rPr>
        <w:t>ir</w:t>
      </w:r>
      <w:r w:rsidRPr="1C2D11D2">
        <w:rPr>
          <w:lang w:val="en-US"/>
        </w:rPr>
        <w:t xml:space="preserve"> smoothie </w:t>
      </w:r>
      <w:r w:rsidR="00F41ECF">
        <w:rPr>
          <w:lang w:val="en-US"/>
        </w:rPr>
        <w:t>glass cutout</w:t>
      </w:r>
      <w:r w:rsidRPr="1C2D11D2">
        <w:rPr>
          <w:lang w:val="en-US"/>
        </w:rPr>
        <w:t xml:space="preserve"> with little balls of crêpe paper.</w:t>
      </w:r>
    </w:p>
    <w:p w:rsidR="00C44F2C" w:rsidP="00C44F2C" w:rsidRDefault="00C44F2C" w14:paraId="12623ABE" w14:textId="77777777">
      <w:pPr>
        <w:pStyle w:val="LessonStepFeatureBox"/>
        <w:rPr>
          <w:lang w:val="en-US"/>
        </w:rPr>
      </w:pPr>
      <w:r>
        <w:rPr>
          <w:lang w:val="en-US"/>
        </w:rPr>
        <w:t>Teaching Tip</w:t>
      </w:r>
    </w:p>
    <w:p w:rsidRPr="008A3438" w:rsidR="00D677FF" w:rsidP="00C44F2C" w:rsidRDefault="00D613CB" w14:paraId="00CEDDA5" w14:textId="1A06CFE5">
      <w:pPr>
        <w:pStyle w:val="LessonStepFeatureBoxText"/>
        <w:rPr>
          <w:lang w:val="en-US"/>
        </w:rPr>
      </w:pPr>
      <w:r w:rsidRPr="008A3438">
        <w:rPr>
          <w:lang w:val="en-US"/>
        </w:rPr>
        <w:t xml:space="preserve">As they are working, ask questions about their smoothies, e.g. </w:t>
      </w:r>
      <w:r w:rsidRPr="008A3438">
        <w:rPr>
          <w:i/>
          <w:iCs/>
          <w:lang w:val="en-US"/>
        </w:rPr>
        <w:t xml:space="preserve">What </w:t>
      </w:r>
      <w:proofErr w:type="gramStart"/>
      <w:r w:rsidRPr="008A3438">
        <w:rPr>
          <w:i/>
          <w:iCs/>
          <w:lang w:val="en-US"/>
        </w:rPr>
        <w:t>is in</w:t>
      </w:r>
      <w:proofErr w:type="gramEnd"/>
      <w:r w:rsidRPr="008A3438">
        <w:rPr>
          <w:i/>
          <w:iCs/>
          <w:lang w:val="en-US"/>
        </w:rPr>
        <w:t xml:space="preserve"> your smoothie? Did you put (oranges) in your smoothie? What flavor is your smoothie? etc. </w:t>
      </w:r>
      <w:r w:rsidRPr="008A3438">
        <w:rPr>
          <w:lang w:val="en-US"/>
        </w:rPr>
        <w:t xml:space="preserve">This is a good opportunity to review vocabulary from the previous level (bananas, apples, </w:t>
      </w:r>
      <w:proofErr w:type="spellStart"/>
      <w:r w:rsidRPr="008A3438">
        <w:rPr>
          <w:lang w:val="en-US"/>
        </w:rPr>
        <w:t>etc</w:t>
      </w:r>
      <w:proofErr w:type="spellEnd"/>
      <w:r w:rsidRPr="008A3438">
        <w:rPr>
          <w:lang w:val="en-US"/>
        </w:rPr>
        <w:t>).</w:t>
      </w:r>
    </w:p>
    <w:p w:rsidR="00DC5486" w:rsidP="009401F6" w:rsidRDefault="00D677FF" w14:paraId="42581D8E" w14:textId="11C3C398">
      <w:pPr>
        <w:pStyle w:val="LessonStep"/>
        <w:rPr>
          <w:rStyle w:val="eop"/>
          <w:rFonts w:ascii="Aptos Display" w:hAnsi="Aptos Display" w:cs="Segoe UI"/>
          <w:szCs w:val="28"/>
          <w:lang w:val="en-US"/>
        </w:rPr>
      </w:pPr>
      <w:r>
        <w:rPr>
          <w:rStyle w:val="normaltextrun"/>
          <w:rFonts w:ascii="Aptos Display" w:hAnsi="Aptos Display" w:cs="Segoe UI"/>
          <w:szCs w:val="28"/>
          <w:lang w:val="en-US"/>
        </w:rPr>
        <w:t xml:space="preserve">3 </w:t>
      </w:r>
      <w:r w:rsidR="004932CA">
        <w:rPr>
          <w:rStyle w:val="normaltextrun"/>
          <w:rFonts w:ascii="Aptos Display" w:hAnsi="Aptos Display" w:cs="Segoe UI"/>
          <w:szCs w:val="28"/>
          <w:lang w:val="en-US"/>
        </w:rPr>
        <w:t>Display your smoothie.</w:t>
      </w:r>
    </w:p>
    <w:p w:rsidR="00066978" w:rsidP="00066978" w:rsidRDefault="3D6161FC" w14:paraId="06C8B77A" w14:textId="7354540B">
      <w:pPr>
        <w:rPr>
          <w:rStyle w:val="normaltextrun"/>
          <w:rFonts w:ascii="Aptos" w:hAnsi="Aptos" w:cs="Segoe UI"/>
          <w:color w:val="000000"/>
        </w:rPr>
      </w:pPr>
      <w:r w:rsidRPr="00066978">
        <w:t xml:space="preserve">Display the smoothies under a banner that says </w:t>
      </w:r>
      <w:r w:rsidRPr="1C2D11D2">
        <w:rPr>
          <w:i/>
          <w:iCs/>
        </w:rPr>
        <w:t xml:space="preserve">Smoothie </w:t>
      </w:r>
      <w:r w:rsidRPr="1C2D11D2" w:rsidR="36E7A075">
        <w:rPr>
          <w:i/>
          <w:iCs/>
        </w:rPr>
        <w:t>Shop</w:t>
      </w:r>
      <w:r w:rsidRPr="00066978">
        <w:t xml:space="preserve">. Sit students in a circle around the display and have them guess the </w:t>
      </w:r>
      <w:proofErr w:type="spellStart"/>
      <w:r w:rsidRPr="00066978">
        <w:t>flavors</w:t>
      </w:r>
      <w:proofErr w:type="spellEnd"/>
      <w:r w:rsidRPr="00066978">
        <w:t xml:space="preserve"> of </w:t>
      </w:r>
      <w:r w:rsidRPr="00066978" w:rsidR="241F766B">
        <w:t>each other's</w:t>
      </w:r>
      <w:r w:rsidRPr="00066978">
        <w:t xml:space="preserve"> smoothies.</w:t>
      </w:r>
    </w:p>
    <w:p w:rsidR="00DC5486" w:rsidP="00066978" w:rsidRDefault="00D677FF" w14:paraId="15991459" w14:textId="6202216A">
      <w:pPr>
        <w:pStyle w:val="LessonStep"/>
        <w:rPr>
          <w:rStyle w:val="eop"/>
          <w:rFonts w:ascii="Aptos Display" w:hAnsi="Aptos Display" w:cs="Segoe UI"/>
          <w:szCs w:val="28"/>
          <w:lang w:val="en-US"/>
        </w:rPr>
      </w:pPr>
      <w:r>
        <w:rPr>
          <w:rStyle w:val="normaltextrun"/>
          <w:rFonts w:ascii="Aptos Display" w:hAnsi="Aptos Display" w:cs="Segoe UI"/>
          <w:szCs w:val="28"/>
          <w:lang w:val="en-US"/>
        </w:rPr>
        <w:t xml:space="preserve">4 </w:t>
      </w:r>
      <w:r w:rsidR="004932CA">
        <w:rPr>
          <w:rStyle w:val="normaltextrun"/>
          <w:rFonts w:ascii="Aptos Display" w:hAnsi="Aptos Display" w:cs="Segoe UI"/>
          <w:szCs w:val="28"/>
          <w:lang w:val="en-US"/>
        </w:rPr>
        <w:t>Listen and point. Then role-play.</w:t>
      </w:r>
    </w:p>
    <w:p w:rsidR="00841D4C" w:rsidP="00D20D05" w:rsidRDefault="00235242" w14:paraId="3105108E" w14:textId="68531DBD">
      <w:pPr>
        <w:rPr>
          <w:rFonts w:ascii="Calibri" w:hAnsi="Calibri" w:cs="Calibri"/>
          <w:color w:val="000000"/>
          <w:lang w:val="en-US"/>
        </w:rPr>
      </w:pPr>
      <w:r>
        <w:rPr>
          <w:rFonts w:ascii="Calibri" w:hAnsi="Calibri" w:cs="Calibri"/>
          <w:color w:val="000000"/>
          <w:lang w:val="en-US"/>
        </w:rPr>
        <w:t xml:space="preserve">Draw </w:t>
      </w:r>
      <w:r w:rsidR="00537423">
        <w:rPr>
          <w:rFonts w:ascii="Calibri" w:hAnsi="Calibri" w:cs="Calibri"/>
          <w:color w:val="000000"/>
          <w:lang w:val="en-US"/>
        </w:rPr>
        <w:t>students’</w:t>
      </w:r>
      <w:r>
        <w:rPr>
          <w:rFonts w:ascii="Calibri" w:hAnsi="Calibri" w:cs="Calibri"/>
          <w:color w:val="000000"/>
          <w:lang w:val="en-US"/>
        </w:rPr>
        <w:t xml:space="preserve"> attention to the role-play in step 3. Play track </w:t>
      </w:r>
      <w:r w:rsidR="00641CC0">
        <w:rPr>
          <w:rFonts w:ascii="Calibri" w:hAnsi="Calibri" w:cs="Calibri"/>
          <w:color w:val="000000"/>
          <w:lang w:val="en-US"/>
        </w:rPr>
        <w:t>6.27.</w:t>
      </w:r>
      <w:r w:rsidR="00641CC0">
        <w:t xml:space="preserve"> Students can follow the speech bubble as they listen. </w:t>
      </w:r>
      <w:r w:rsidRPr="00D20D05" w:rsidR="3B0747BF">
        <w:rPr>
          <w:rFonts w:ascii="Calibri" w:hAnsi="Calibri" w:cs="Calibri"/>
          <w:color w:val="000000"/>
          <w:lang w:val="en-US"/>
        </w:rPr>
        <w:t xml:space="preserve">In pairs, </w:t>
      </w:r>
      <w:r w:rsidR="00FD7FC1">
        <w:rPr>
          <w:rFonts w:ascii="Calibri" w:hAnsi="Calibri" w:cs="Calibri"/>
          <w:color w:val="000000"/>
          <w:lang w:val="en-US"/>
        </w:rPr>
        <w:t>students</w:t>
      </w:r>
      <w:r w:rsidRPr="00D20D05" w:rsidR="3B0747BF">
        <w:rPr>
          <w:rFonts w:ascii="Calibri" w:hAnsi="Calibri" w:cs="Calibri"/>
          <w:color w:val="000000"/>
          <w:lang w:val="en-US"/>
        </w:rPr>
        <w:t xml:space="preserve"> role</w:t>
      </w:r>
      <w:r w:rsidR="5EC0901B">
        <w:rPr>
          <w:rFonts w:ascii="Calibri" w:hAnsi="Calibri" w:cs="Calibri"/>
          <w:color w:val="000000"/>
          <w:lang w:val="en-US"/>
        </w:rPr>
        <w:t>-</w:t>
      </w:r>
      <w:r w:rsidRPr="00D20D05" w:rsidR="3B0747BF">
        <w:rPr>
          <w:rFonts w:ascii="Calibri" w:hAnsi="Calibri" w:cs="Calibri"/>
          <w:color w:val="000000"/>
          <w:lang w:val="en-US"/>
        </w:rPr>
        <w:t xml:space="preserve">play </w:t>
      </w:r>
      <w:r w:rsidR="00A4689B">
        <w:rPr>
          <w:rFonts w:ascii="Calibri" w:hAnsi="Calibri" w:cs="Calibri"/>
          <w:color w:val="000000"/>
          <w:lang w:val="en-US"/>
        </w:rPr>
        <w:t xml:space="preserve">asking </w:t>
      </w:r>
      <w:r w:rsidR="00636411">
        <w:rPr>
          <w:rFonts w:ascii="Calibri" w:hAnsi="Calibri" w:cs="Calibri"/>
          <w:color w:val="000000"/>
          <w:lang w:val="en-US"/>
        </w:rPr>
        <w:t xml:space="preserve">what </w:t>
      </w:r>
      <w:r w:rsidR="00661E28">
        <w:rPr>
          <w:rFonts w:ascii="Calibri" w:hAnsi="Calibri" w:cs="Calibri"/>
          <w:color w:val="000000"/>
          <w:lang w:val="en-US"/>
        </w:rPr>
        <w:t>flavor</w:t>
      </w:r>
      <w:r w:rsidR="00636411">
        <w:rPr>
          <w:rFonts w:ascii="Calibri" w:hAnsi="Calibri" w:cs="Calibri"/>
          <w:color w:val="000000"/>
          <w:lang w:val="en-US"/>
        </w:rPr>
        <w:t xml:space="preserve"> of </w:t>
      </w:r>
      <w:r w:rsidRPr="00D20D05" w:rsidR="3B0747BF">
        <w:rPr>
          <w:rFonts w:ascii="Calibri" w:hAnsi="Calibri" w:cs="Calibri"/>
          <w:color w:val="000000"/>
          <w:lang w:val="en-US"/>
        </w:rPr>
        <w:t>smoothie their partner</w:t>
      </w:r>
      <w:r w:rsidR="00636411">
        <w:rPr>
          <w:rFonts w:ascii="Calibri" w:hAnsi="Calibri" w:cs="Calibri"/>
          <w:color w:val="000000"/>
          <w:lang w:val="en-US"/>
        </w:rPr>
        <w:t xml:space="preserve"> likes</w:t>
      </w:r>
      <w:r w:rsidR="00471A7F">
        <w:rPr>
          <w:rFonts w:ascii="Calibri" w:hAnsi="Calibri" w:cs="Calibri"/>
          <w:color w:val="000000"/>
          <w:lang w:val="en-US"/>
        </w:rPr>
        <w:t xml:space="preserve"> using the smoothie crafts display</w:t>
      </w:r>
      <w:r w:rsidR="5EC0901B">
        <w:rPr>
          <w:rFonts w:ascii="Calibri" w:hAnsi="Calibri" w:cs="Calibri"/>
          <w:color w:val="000000"/>
          <w:lang w:val="en-US"/>
        </w:rPr>
        <w:t>.</w:t>
      </w:r>
    </w:p>
    <w:p w:rsidR="0093559F" w:rsidP="0093559F" w:rsidRDefault="0093559F" w14:paraId="07C87956" w14:textId="77777777">
      <w:pPr>
        <w:pStyle w:val="LessonStepFeatureBox"/>
        <w:rPr>
          <w:lang w:val="en-US"/>
        </w:rPr>
      </w:pPr>
      <w:r>
        <w:rPr>
          <w:lang w:val="en-US"/>
        </w:rPr>
        <w:t>Teaching Tip:</w:t>
      </w:r>
    </w:p>
    <w:p w:rsidRPr="00D20D05" w:rsidR="00D20D05" w:rsidP="0093559F" w:rsidRDefault="3B0747BF" w14:paraId="0B67DC68" w14:textId="2D7C2F3B">
      <w:pPr>
        <w:pStyle w:val="LessonStepFeatureBoxText"/>
        <w:rPr>
          <w:lang w:val="en-US"/>
        </w:rPr>
      </w:pPr>
      <w:r w:rsidRPr="1C2D11D2">
        <w:rPr>
          <w:lang w:val="en-US"/>
        </w:rPr>
        <w:t>If students don’t feel comfortable speaking yet, or are struggling to do so, allow them other ways to express themselves</w:t>
      </w:r>
      <w:r w:rsidRPr="00FD2154" w:rsidR="6F329B09">
        <w:rPr>
          <w:lang w:val="en-US"/>
        </w:rPr>
        <w:t>, such as</w:t>
      </w:r>
      <w:r w:rsidRPr="00FD2154" w:rsidR="00006B75">
        <w:rPr>
          <w:lang w:val="en-US"/>
        </w:rPr>
        <w:t xml:space="preserve"> </w:t>
      </w:r>
      <w:r w:rsidRPr="00FD2154" w:rsidR="00006B75">
        <w:t xml:space="preserve">pointing to pictures, using gestures, acting it out, or choosing from </w:t>
      </w:r>
      <w:r w:rsidRPr="00FD2154" w:rsidR="00FD2154">
        <w:t>flash</w:t>
      </w:r>
      <w:r w:rsidRPr="00FD2154" w:rsidR="00006B75">
        <w:t xml:space="preserve"> cards</w:t>
      </w:r>
      <w:r w:rsidRPr="00FD2154">
        <w:rPr>
          <w:lang w:val="en-US"/>
        </w:rPr>
        <w:t>.</w:t>
      </w:r>
    </w:p>
    <w:p w:rsidR="004932CA" w:rsidP="00D847C1" w:rsidRDefault="004932CA" w14:paraId="0F3C2614" w14:textId="224856B7">
      <w:pPr>
        <w:pStyle w:val="LessonStep"/>
        <w:rPr>
          <w:rStyle w:val="normaltextrun"/>
          <w:rFonts w:ascii="Calibri" w:hAnsi="Calibri" w:cs="Calibri"/>
        </w:rPr>
      </w:pPr>
      <w:r>
        <w:rPr>
          <w:rStyle w:val="normaltextrun"/>
          <w:rFonts w:ascii="Calibri" w:hAnsi="Calibri" w:cs="Calibri"/>
        </w:rPr>
        <w:t>5 Make a real smoothie with leftover food.</w:t>
      </w:r>
    </w:p>
    <w:p w:rsidRPr="004E5151" w:rsidR="004E5151" w:rsidP="0025667E" w:rsidRDefault="4B275D88" w14:paraId="292F9128" w14:textId="062E5EFF">
      <w:pPr>
        <w:rPr>
          <w:lang w:val="en-US"/>
        </w:rPr>
      </w:pPr>
      <w:r w:rsidRPr="1C2D11D2">
        <w:rPr>
          <w:lang w:val="en-US"/>
        </w:rPr>
        <w:t xml:space="preserve">One by one, ask </w:t>
      </w:r>
      <w:r w:rsidR="00FD7FC1">
        <w:rPr>
          <w:lang w:val="en-US"/>
        </w:rPr>
        <w:t>students</w:t>
      </w:r>
      <w:r w:rsidRPr="1C2D11D2">
        <w:rPr>
          <w:lang w:val="en-US"/>
        </w:rPr>
        <w:t xml:space="preserve"> to bring their leftover food to a table at the front of the class. Elicit the names of the foods, and what they were used in before. Once all the </w:t>
      </w:r>
      <w:r w:rsidRPr="1C2D11D2" w:rsidR="00233296">
        <w:rPr>
          <w:lang w:val="en-US"/>
        </w:rPr>
        <w:t>food has</w:t>
      </w:r>
      <w:r w:rsidRPr="1C2D11D2">
        <w:rPr>
          <w:lang w:val="en-US"/>
        </w:rPr>
        <w:t xml:space="preserve"> been gathered, use the Ruby puppet to pretend it is going to throw out the food and stop it, saying </w:t>
      </w:r>
      <w:r w:rsidRPr="1C2D11D2">
        <w:rPr>
          <w:i/>
          <w:iCs/>
          <w:lang w:val="en-US"/>
        </w:rPr>
        <w:t xml:space="preserve">Stop Ruby! </w:t>
      </w:r>
      <w:r w:rsidRPr="1C2D11D2" w:rsidR="0333980B">
        <w:rPr>
          <w:i/>
          <w:iCs/>
          <w:lang w:val="en-US"/>
        </w:rPr>
        <w:t>Don’t waste food</w:t>
      </w:r>
      <w:r w:rsidRPr="1C2D11D2">
        <w:rPr>
          <w:i/>
          <w:iCs/>
          <w:lang w:val="en-US"/>
        </w:rPr>
        <w:t>.</w:t>
      </w:r>
      <w:r w:rsidRPr="1C2D11D2">
        <w:rPr>
          <w:lang w:val="en-US"/>
        </w:rPr>
        <w:t xml:space="preserve"> Place one of the leftovers over a garbage can and ask </w:t>
      </w:r>
      <w:r w:rsidR="00FD7FC1">
        <w:rPr>
          <w:lang w:val="en-US"/>
        </w:rPr>
        <w:t>students</w:t>
      </w:r>
      <w:r w:rsidRPr="1C2D11D2">
        <w:rPr>
          <w:lang w:val="en-US"/>
        </w:rPr>
        <w:t xml:space="preserve"> </w:t>
      </w:r>
      <w:r w:rsidRPr="1C2D11D2">
        <w:rPr>
          <w:i/>
          <w:iCs/>
          <w:lang w:val="en-US"/>
        </w:rPr>
        <w:t xml:space="preserve">Does this go in the trash? </w:t>
      </w:r>
      <w:r w:rsidRPr="1C2D11D2">
        <w:rPr>
          <w:lang w:val="en-US"/>
        </w:rPr>
        <w:t xml:space="preserve">Once </w:t>
      </w:r>
      <w:r w:rsidR="00FD7FC1">
        <w:rPr>
          <w:lang w:val="en-US"/>
        </w:rPr>
        <w:t>students</w:t>
      </w:r>
      <w:r w:rsidRPr="1C2D11D2">
        <w:rPr>
          <w:lang w:val="en-US"/>
        </w:rPr>
        <w:t xml:space="preserve"> say </w:t>
      </w:r>
      <w:r w:rsidRPr="1C2D11D2">
        <w:rPr>
          <w:i/>
          <w:iCs/>
          <w:lang w:val="en-US"/>
        </w:rPr>
        <w:t>no</w:t>
      </w:r>
      <w:r w:rsidRPr="1C2D11D2">
        <w:rPr>
          <w:lang w:val="en-US"/>
        </w:rPr>
        <w:t>, elicit ways we can use the leftovers.</w:t>
      </w:r>
    </w:p>
    <w:p w:rsidRPr="004E5151" w:rsidR="004E5151" w:rsidP="0025667E" w:rsidRDefault="004E5151" w14:paraId="20E063CE" w14:textId="01007F2D">
      <w:pPr>
        <w:rPr>
          <w:lang w:val="en-US"/>
        </w:rPr>
      </w:pPr>
      <w:r w:rsidRPr="004E5151">
        <w:rPr>
          <w:lang w:val="en-US"/>
        </w:rPr>
        <w:t xml:space="preserve">Help students make real smoothies with the leftover fruits and </w:t>
      </w:r>
      <w:proofErr w:type="gramStart"/>
      <w:r w:rsidRPr="004E5151">
        <w:rPr>
          <w:lang w:val="en-US"/>
        </w:rPr>
        <w:t>veggies</w:t>
      </w:r>
      <w:proofErr w:type="gramEnd"/>
      <w:r w:rsidRPr="004E5151">
        <w:rPr>
          <w:lang w:val="en-US"/>
        </w:rPr>
        <w:t xml:space="preserve"> they brought from home</w:t>
      </w:r>
      <w:r w:rsidR="00212580">
        <w:rPr>
          <w:lang w:val="en-US"/>
        </w:rPr>
        <w:t xml:space="preserve"> and a fruit juice of their choice</w:t>
      </w:r>
      <w:r w:rsidRPr="004E5151">
        <w:rPr>
          <w:lang w:val="en-US"/>
        </w:rPr>
        <w:t>.</w:t>
      </w:r>
    </w:p>
    <w:p w:rsidRPr="004E5151" w:rsidR="004E5151" w:rsidP="0025667E" w:rsidRDefault="4B275D88" w14:paraId="4A3C1872" w14:textId="08FF51B5">
      <w:pPr>
        <w:rPr>
          <w:lang w:val="en-US"/>
        </w:rPr>
      </w:pPr>
      <w:r w:rsidRPr="1C2D11D2">
        <w:rPr>
          <w:lang w:val="en-US"/>
        </w:rPr>
        <w:t xml:space="preserve">Make a real </w:t>
      </w:r>
      <w:r w:rsidRPr="1C2D11D2">
        <w:rPr>
          <w:i/>
          <w:iCs/>
          <w:lang w:val="en-US"/>
        </w:rPr>
        <w:t xml:space="preserve">Smoothie </w:t>
      </w:r>
      <w:r w:rsidRPr="1C2D11D2" w:rsidR="7ADD3E95">
        <w:rPr>
          <w:i/>
          <w:iCs/>
          <w:lang w:val="en-US"/>
        </w:rPr>
        <w:t>Shop</w:t>
      </w:r>
      <w:r w:rsidRPr="1C2D11D2">
        <w:rPr>
          <w:lang w:val="en-US"/>
        </w:rPr>
        <w:t xml:space="preserve"> and role</w:t>
      </w:r>
      <w:r w:rsidRPr="1C2D11D2" w:rsidR="53CA3FBD">
        <w:rPr>
          <w:lang w:val="en-US"/>
        </w:rPr>
        <w:t>-</w:t>
      </w:r>
      <w:r w:rsidRPr="1C2D11D2">
        <w:rPr>
          <w:lang w:val="en-US"/>
        </w:rPr>
        <w:t>play customers and servers. Demonstrate the conversation with the Ruby puppet:</w:t>
      </w:r>
    </w:p>
    <w:p w:rsidRPr="004E5151" w:rsidR="004E5151" w:rsidP="00986AB5" w:rsidRDefault="004E5151" w14:paraId="7E82B39D" w14:textId="4D703443">
      <w:pPr>
        <w:ind w:left="720"/>
        <w:rPr>
          <w:lang w:val="en-US"/>
        </w:rPr>
      </w:pPr>
      <w:r w:rsidRPr="004E5151">
        <w:rPr>
          <w:b/>
          <w:bCs/>
          <w:lang w:val="en-US"/>
        </w:rPr>
        <w:t>A:</w:t>
      </w:r>
      <w:r w:rsidRPr="004E5151">
        <w:rPr>
          <w:lang w:val="en-US"/>
        </w:rPr>
        <w:t xml:space="preserve"> </w:t>
      </w:r>
      <w:r w:rsidRPr="004E5151">
        <w:rPr>
          <w:i/>
          <w:iCs/>
          <w:lang w:val="en-US"/>
        </w:rPr>
        <w:t>Hello.</w:t>
      </w:r>
      <w:r w:rsidRPr="004E5151">
        <w:rPr>
          <w:lang w:val="en-US"/>
        </w:rPr>
        <w:t> </w:t>
      </w:r>
    </w:p>
    <w:p w:rsidRPr="004E5151" w:rsidR="004E5151" w:rsidP="00986AB5" w:rsidRDefault="004E5151" w14:paraId="773184F1" w14:textId="2829001A">
      <w:pPr>
        <w:ind w:left="720"/>
        <w:rPr>
          <w:lang w:val="en-US"/>
        </w:rPr>
      </w:pPr>
      <w:r w:rsidRPr="004E5151">
        <w:rPr>
          <w:b/>
          <w:bCs/>
          <w:lang w:val="en-US"/>
        </w:rPr>
        <w:t>B:</w:t>
      </w:r>
      <w:r w:rsidRPr="004E5151">
        <w:rPr>
          <w:lang w:val="en-US"/>
        </w:rPr>
        <w:t xml:space="preserve"> </w:t>
      </w:r>
      <w:r w:rsidRPr="004E5151">
        <w:rPr>
          <w:i/>
          <w:iCs/>
          <w:lang w:val="en-US"/>
        </w:rPr>
        <w:t>Hello.</w:t>
      </w:r>
      <w:r w:rsidRPr="004E5151">
        <w:rPr>
          <w:lang w:val="en-US"/>
        </w:rPr>
        <w:t> </w:t>
      </w:r>
    </w:p>
    <w:p w:rsidR="004E5151" w:rsidP="00986AB5" w:rsidRDefault="4B275D88" w14:paraId="41C61BF2" w14:textId="666ED5A9">
      <w:pPr>
        <w:ind w:left="720"/>
        <w:rPr>
          <w:lang w:val="en-US"/>
        </w:rPr>
      </w:pPr>
      <w:r w:rsidRPr="1C2D11D2">
        <w:rPr>
          <w:b/>
          <w:bCs/>
          <w:lang w:val="en-US"/>
        </w:rPr>
        <w:t>A:</w:t>
      </w:r>
      <w:r w:rsidR="00627419">
        <w:rPr>
          <w:b/>
          <w:bCs/>
          <w:lang w:val="en-US"/>
        </w:rPr>
        <w:t xml:space="preserve"> </w:t>
      </w:r>
      <w:r w:rsidR="00B67972">
        <w:rPr>
          <w:lang w:val="en-US"/>
        </w:rPr>
        <w:t>What do you like?</w:t>
      </w:r>
    </w:p>
    <w:p w:rsidR="00B67972" w:rsidP="00986AB5" w:rsidRDefault="00B67972" w14:paraId="56CDD200" w14:textId="29E1561B">
      <w:pPr>
        <w:ind w:left="720"/>
        <w:rPr>
          <w:lang w:val="en-US"/>
        </w:rPr>
      </w:pPr>
      <w:r>
        <w:rPr>
          <w:b/>
          <w:bCs/>
          <w:lang w:val="en-US"/>
        </w:rPr>
        <w:t>B:</w:t>
      </w:r>
      <w:r>
        <w:rPr>
          <w:lang w:val="en-US"/>
        </w:rPr>
        <w:t xml:space="preserve"> I like strawberries.</w:t>
      </w:r>
    </w:p>
    <w:p w:rsidRPr="004E5151" w:rsidR="00B67972" w:rsidP="00986AB5" w:rsidRDefault="00B67972" w14:paraId="78926367" w14:textId="3182A625">
      <w:pPr>
        <w:ind w:left="720"/>
        <w:rPr>
          <w:lang w:val="en-US"/>
        </w:rPr>
      </w:pPr>
      <w:r>
        <w:rPr>
          <w:b/>
          <w:bCs/>
          <w:lang w:val="en-US"/>
        </w:rPr>
        <w:t>A:</w:t>
      </w:r>
      <w:r>
        <w:rPr>
          <w:lang w:val="en-US"/>
        </w:rPr>
        <w:t xml:space="preserve"> Do you like strawberry smoothies?</w:t>
      </w:r>
    </w:p>
    <w:p w:rsidRPr="00627419" w:rsidR="004E5151" w:rsidP="00986AB5" w:rsidRDefault="004E5151" w14:paraId="682AD945" w14:textId="09B28B15">
      <w:pPr>
        <w:ind w:left="720"/>
        <w:rPr>
          <w:lang w:val="en-US"/>
        </w:rPr>
      </w:pPr>
      <w:r w:rsidRPr="004E5151">
        <w:rPr>
          <w:b/>
          <w:bCs/>
          <w:lang w:val="en-US"/>
        </w:rPr>
        <w:t>B:</w:t>
      </w:r>
      <w:r w:rsidRPr="004E5151">
        <w:rPr>
          <w:lang w:val="en-US"/>
        </w:rPr>
        <w:t xml:space="preserve"> </w:t>
      </w:r>
      <w:r w:rsidRPr="00627419" w:rsidR="00627419">
        <w:rPr>
          <w:lang w:val="en-US"/>
        </w:rPr>
        <w:t>Yes, I do.</w:t>
      </w:r>
    </w:p>
    <w:p w:rsidRPr="004E5151" w:rsidR="004E5151" w:rsidP="00986AB5" w:rsidRDefault="004E5151" w14:paraId="4EDE1B69" w14:textId="5B269C90">
      <w:pPr>
        <w:ind w:left="720"/>
        <w:rPr>
          <w:lang w:val="en-US"/>
        </w:rPr>
      </w:pPr>
      <w:r w:rsidRPr="004E5151">
        <w:rPr>
          <w:i/>
          <w:iCs/>
          <w:lang w:val="en-US"/>
        </w:rPr>
        <w:t>(make the smoothie)</w:t>
      </w:r>
      <w:r w:rsidRPr="004E5151">
        <w:rPr>
          <w:lang w:val="en-US"/>
        </w:rPr>
        <w:t> </w:t>
      </w:r>
    </w:p>
    <w:p w:rsidRPr="004E5151" w:rsidR="004E5151" w:rsidP="00986AB5" w:rsidRDefault="004E5151" w14:paraId="39CE61D6" w14:textId="3FF52DF3">
      <w:pPr>
        <w:ind w:left="720"/>
        <w:rPr>
          <w:lang w:val="en-US"/>
        </w:rPr>
      </w:pPr>
      <w:r w:rsidRPr="004E5151">
        <w:rPr>
          <w:b/>
          <w:bCs/>
          <w:lang w:val="en-US"/>
        </w:rPr>
        <w:t>A:</w:t>
      </w:r>
      <w:r w:rsidRPr="004E5151">
        <w:rPr>
          <w:i/>
          <w:iCs/>
          <w:lang w:val="en-US"/>
        </w:rPr>
        <w:t xml:space="preserve"> Here you </w:t>
      </w:r>
      <w:r w:rsidR="00627419">
        <w:rPr>
          <w:i/>
          <w:iCs/>
          <w:lang w:val="en-US"/>
        </w:rPr>
        <w:t>are</w:t>
      </w:r>
      <w:r w:rsidRPr="004E5151">
        <w:rPr>
          <w:i/>
          <w:iCs/>
          <w:lang w:val="en-US"/>
        </w:rPr>
        <w:t>.</w:t>
      </w:r>
    </w:p>
    <w:p w:rsidRPr="004E5151" w:rsidR="004E5151" w:rsidP="00986AB5" w:rsidRDefault="004E5151" w14:paraId="3D8C2EA7" w14:textId="703780F3">
      <w:pPr>
        <w:ind w:left="720"/>
        <w:rPr>
          <w:lang w:val="en-US"/>
        </w:rPr>
      </w:pPr>
      <w:r w:rsidRPr="004E5151">
        <w:rPr>
          <w:b/>
          <w:bCs/>
          <w:lang w:val="en-US"/>
        </w:rPr>
        <w:t>B:</w:t>
      </w:r>
      <w:r w:rsidRPr="004E5151">
        <w:rPr>
          <w:lang w:val="en-US"/>
        </w:rPr>
        <w:t xml:space="preserve"> </w:t>
      </w:r>
      <w:r w:rsidRPr="004E5151">
        <w:rPr>
          <w:i/>
          <w:iCs/>
          <w:lang w:val="en-US"/>
        </w:rPr>
        <w:t>Thank you.</w:t>
      </w:r>
    </w:p>
    <w:p w:rsidR="004E5151" w:rsidP="0025667E" w:rsidRDefault="004E5151" w14:paraId="3748EC02" w14:textId="68F6284D">
      <w:pPr>
        <w:rPr>
          <w:lang w:val="en-US"/>
        </w:rPr>
      </w:pPr>
      <w:r w:rsidRPr="73B0064D" w:rsidR="246FA47E">
        <w:rPr>
          <w:lang w:val="en-US"/>
        </w:rPr>
        <w:t>Ask for</w:t>
      </w:r>
      <w:r w:rsidRPr="73B0064D" w:rsidR="246FA47E">
        <w:rPr>
          <w:lang w:val="en-US"/>
        </w:rPr>
        <w:t xml:space="preserve"> volunteers to do the role </w:t>
      </w:r>
      <w:r w:rsidRPr="73B0064D" w:rsidR="246FA47E">
        <w:rPr>
          <w:lang w:val="en-US"/>
        </w:rPr>
        <w:t>play, or</w:t>
      </w:r>
      <w:r w:rsidRPr="73B0064D" w:rsidR="246FA47E">
        <w:rPr>
          <w:lang w:val="en-US"/>
        </w:rPr>
        <w:t xml:space="preserve"> assign roles. After they finish the conversation, ask them to </w:t>
      </w:r>
      <w:r w:rsidRPr="73B0064D" w:rsidR="14F7CC99">
        <w:rPr>
          <w:lang w:val="en-US"/>
        </w:rPr>
        <w:t>taste</w:t>
      </w:r>
      <w:r w:rsidRPr="73B0064D" w:rsidR="246FA47E">
        <w:rPr>
          <w:lang w:val="en-US"/>
        </w:rPr>
        <w:t xml:space="preserve"> the smoothie and say if they like it or not.</w:t>
      </w:r>
    </w:p>
    <w:p w:rsidR="000C60C4" w:rsidP="000C60C4" w:rsidRDefault="000C60C4" w14:paraId="6C4F960E" w14:textId="4E2E7CD3">
      <w:pPr>
        <w:pStyle w:val="LessonStepFeatureBox"/>
        <w:rPr>
          <w:lang w:val="en-US"/>
        </w:rPr>
      </w:pPr>
      <w:r w:rsidRPr="73B0064D" w:rsidR="7B0572A4">
        <w:rPr>
          <w:lang w:val="en-US"/>
        </w:rPr>
        <w:t>Phonics</w:t>
      </w:r>
      <w:r w:rsidRPr="73B0064D" w:rsidR="79E4743B">
        <w:rPr>
          <w:lang w:val="en-US"/>
        </w:rPr>
        <w:t xml:space="preserve"> Tip</w:t>
      </w:r>
    </w:p>
    <w:p w:rsidRPr="00702A48" w:rsidR="000C60C4" w:rsidP="000C60C4" w:rsidRDefault="000C60C4" w14:paraId="1601CE41" w14:textId="4504F62B">
      <w:pPr>
        <w:pStyle w:val="LessonStepFeatureBoxText"/>
        <w:rPr>
          <w:lang w:val="en-US"/>
        </w:rPr>
      </w:pPr>
      <w:r w:rsidRPr="000C60C4">
        <w:t xml:space="preserve">Have students find the bug on the fourth photo on the page. </w:t>
      </w:r>
      <w:r w:rsidRPr="000C60C4">
        <w:rPr>
          <w:lang w:val="en-US"/>
        </w:rPr>
        <w:t xml:space="preserve">Elicit the initial </w:t>
      </w:r>
      <w:proofErr w:type="gramStart"/>
      <w:r w:rsidRPr="000C60C4">
        <w:rPr>
          <w:lang w:val="en-US"/>
        </w:rPr>
        <w:t xml:space="preserve">letter </w:t>
      </w:r>
      <w:r w:rsidRPr="000C60C4">
        <w:rPr>
          <w:i/>
          <w:iCs/>
          <w:lang w:val="en-US"/>
        </w:rPr>
        <w:t>b</w:t>
      </w:r>
      <w:proofErr w:type="gramEnd"/>
      <w:r w:rsidRPr="000C60C4">
        <w:rPr>
          <w:lang w:val="en-US"/>
        </w:rPr>
        <w:t xml:space="preserve"> by repeating the /b/ sound and write it on the left side of the board. Repeat with the final letter </w:t>
      </w:r>
      <w:r w:rsidRPr="000C60C4">
        <w:rPr>
          <w:i/>
          <w:iCs/>
          <w:lang w:val="en-US"/>
        </w:rPr>
        <w:t>g</w:t>
      </w:r>
      <w:r w:rsidRPr="000C60C4">
        <w:rPr>
          <w:lang w:val="en-US"/>
        </w:rPr>
        <w:t xml:space="preserve"> and write it on the right side of the board. Then focus on the middle /u/ sound; elicit the letter </w:t>
      </w:r>
      <w:r w:rsidRPr="000C60C4">
        <w:rPr>
          <w:i/>
          <w:iCs/>
          <w:lang w:val="en-US"/>
        </w:rPr>
        <w:t>u</w:t>
      </w:r>
      <w:r w:rsidRPr="000C60C4">
        <w:rPr>
          <w:lang w:val="en-US"/>
        </w:rPr>
        <w:t xml:space="preserve"> and write it in the center. </w:t>
      </w:r>
      <w:r w:rsidRPr="000C60C4">
        <w:t xml:space="preserve">Say the sounds individually and then blend them together, with students repeating after you: </w:t>
      </w:r>
      <w:r w:rsidRPr="000C60C4">
        <w:rPr>
          <w:i/>
          <w:iCs/>
        </w:rPr>
        <w:t>/b/-/u/-/g/, /</w:t>
      </w:r>
      <w:proofErr w:type="spellStart"/>
      <w:r w:rsidRPr="000C60C4">
        <w:rPr>
          <w:i/>
          <w:iCs/>
        </w:rPr>
        <w:t>bu</w:t>
      </w:r>
      <w:proofErr w:type="spellEnd"/>
      <w:r w:rsidRPr="000C60C4">
        <w:rPr>
          <w:i/>
          <w:iCs/>
        </w:rPr>
        <w:t>/-/g/, /b/-/ug/, /bug/</w:t>
      </w:r>
      <w:r w:rsidRPr="000C60C4">
        <w:t>.</w:t>
      </w:r>
    </w:p>
    <w:p w:rsidRPr="00D847C1" w:rsidR="00DC5486" w:rsidP="00D847C1" w:rsidRDefault="00D677FF" w14:paraId="25EF1688" w14:textId="59B72F5B">
      <w:pPr>
        <w:pStyle w:val="LessonStep"/>
        <w:rPr>
          <w:rStyle w:val="eop"/>
          <w:b/>
          <w:bCs/>
        </w:rPr>
      </w:pPr>
      <w:r w:rsidRPr="00D847C1">
        <w:rPr>
          <w:rStyle w:val="normaltextrun"/>
          <w:b/>
          <w:bCs/>
        </w:rPr>
        <w:t>AFTER THE PAGE</w:t>
      </w:r>
    </w:p>
    <w:p w:rsidR="00D7653A" w:rsidP="00D7653A" w:rsidRDefault="00D7653A" w14:paraId="096B474D" w14:textId="77777777">
      <w:pPr>
        <w:pStyle w:val="LessonStep"/>
        <w:rPr>
          <w:rStyle w:val="eop"/>
          <w:rFonts w:ascii="Aptos Display" w:hAnsi="Aptos Display" w:cs="Segoe UI"/>
          <w:szCs w:val="28"/>
          <w:lang w:val="en-US"/>
        </w:rPr>
      </w:pPr>
      <w:r w:rsidRPr="00D847C1">
        <w:rPr>
          <w:rStyle w:val="normaltextrun"/>
        </w:rPr>
        <w:t>Cooldown</w:t>
      </w:r>
    </w:p>
    <w:p w:rsidRPr="003A7BB0" w:rsidR="00D7653A" w:rsidP="73B0064D" w:rsidRDefault="00D7653A" w14:paraId="739B0E5D" w14:textId="6D0368EB">
      <w:pPr>
        <w:rPr>
          <w:rStyle w:val="eop"/>
          <w:rFonts w:ascii="Aptos" w:hAnsi="Aptos" w:eastAsia="游ゴシック Light" w:cs="Segoe UI" w:eastAsiaTheme="majorEastAsia"/>
          <w:i w:val="1"/>
          <w:iCs w:val="1"/>
          <w:color w:val="000000"/>
        </w:rPr>
      </w:pPr>
      <w:r w:rsidR="07EF612D">
        <w:rPr/>
        <w:t>Students</w:t>
      </w:r>
      <w:r w:rsidR="07EF612D">
        <w:rPr/>
        <w:t xml:space="preserve"> sit in a circle. Ask for volunteers to share their smoothie recipes, e.g.</w:t>
      </w:r>
      <w:r w:rsidRPr="73B0064D" w:rsidR="07EF612D">
        <w:rPr>
          <w:i w:val="1"/>
          <w:iCs w:val="1"/>
        </w:rPr>
        <w:t xml:space="preserve"> My smoothie is (</w:t>
      </w:r>
      <w:r w:rsidRPr="73B0064D" w:rsidR="2C49D479">
        <w:rPr>
          <w:i w:val="1"/>
          <w:iCs w:val="1"/>
        </w:rPr>
        <w:t>carrots</w:t>
      </w:r>
      <w:r w:rsidRPr="73B0064D" w:rsidR="07EF612D">
        <w:rPr>
          <w:i w:val="1"/>
          <w:iCs w:val="1"/>
        </w:rPr>
        <w:t xml:space="preserve"> and </w:t>
      </w:r>
      <w:r w:rsidRPr="73B0064D" w:rsidR="36618B0E">
        <w:rPr>
          <w:i w:val="1"/>
          <w:iCs w:val="1"/>
        </w:rPr>
        <w:t>appl</w:t>
      </w:r>
      <w:r w:rsidRPr="73B0064D" w:rsidR="07EF612D">
        <w:rPr>
          <w:i w:val="1"/>
          <w:iCs w:val="1"/>
        </w:rPr>
        <w:t>es).</w:t>
      </w:r>
    </w:p>
    <w:p w:rsidR="00DC5486" w:rsidP="00305AF5" w:rsidRDefault="00D677FF" w14:paraId="2896AFA1" w14:textId="39FA2787">
      <w:pPr>
        <w:pStyle w:val="LessonStep"/>
        <w:rPr>
          <w:rStyle w:val="eop"/>
          <w:rFonts w:ascii="Aptos Display" w:hAnsi="Aptos Display" w:cs="Segoe UI"/>
          <w:szCs w:val="28"/>
          <w:lang w:val="en-US"/>
        </w:rPr>
      </w:pPr>
      <w:r>
        <w:rPr>
          <w:rStyle w:val="normaltextrun"/>
          <w:rFonts w:ascii="Aptos Display" w:hAnsi="Aptos Display" w:cs="Segoe UI"/>
          <w:szCs w:val="28"/>
        </w:rPr>
        <w:t xml:space="preserve">Activity Book p. </w:t>
      </w:r>
      <w:r w:rsidR="00914BDD">
        <w:rPr>
          <w:rStyle w:val="normaltextrun"/>
          <w:rFonts w:ascii="Aptos Display" w:hAnsi="Aptos Display" w:cs="Segoe UI"/>
          <w:szCs w:val="28"/>
        </w:rPr>
        <w:t>44</w:t>
      </w:r>
      <w:r w:rsidR="00914BDD">
        <w:rPr>
          <w:rStyle w:val="eop"/>
          <w:rFonts w:ascii="Aptos Display" w:hAnsi="Aptos Display" w:cs="Segoe UI"/>
          <w:szCs w:val="28"/>
          <w:lang w:val="en-US"/>
        </w:rPr>
        <w:t xml:space="preserve"> </w:t>
      </w:r>
    </w:p>
    <w:p w:rsidR="00DC5486" w:rsidP="009401F6" w:rsidRDefault="00D677FF" w14:paraId="21241857" w14:textId="185F557F">
      <w:pPr>
        <w:rPr>
          <w:rStyle w:val="normaltextrun"/>
          <w:rFonts w:ascii="Aptos" w:hAnsi="Aptos" w:cs="Segoe UI" w:eastAsiaTheme="majorEastAsia"/>
          <w:i/>
          <w:iCs/>
          <w:lang w:val="en-US"/>
        </w:rPr>
      </w:pPr>
      <w:r>
        <w:rPr>
          <w:rStyle w:val="normaltextrun"/>
          <w:rFonts w:ascii="Aptos" w:hAnsi="Aptos" w:cs="Segoe UI"/>
          <w:lang w:val="en-US"/>
        </w:rPr>
        <w:t xml:space="preserve">1 </w:t>
      </w:r>
      <w:r w:rsidR="00914BDD">
        <w:rPr>
          <w:rStyle w:val="normaltextrun"/>
          <w:rFonts w:ascii="Aptos" w:hAnsi="Aptos" w:cs="Segoe UI" w:eastAsiaTheme="majorEastAsia"/>
          <w:lang w:val="en-US"/>
        </w:rPr>
        <w:t>Trace the path to help Ruby collect the leftover food and find her way to the smoothie.</w:t>
      </w:r>
    </w:p>
    <w:p w:rsidR="00DC5486" w:rsidP="1C2D11D2" w:rsidRDefault="23BFB0E4" w14:paraId="2539CBE1" w14:textId="71D613B6">
      <w:pPr>
        <w:pStyle w:val="LessonStep"/>
        <w:rPr>
          <w:rStyle w:val="eop"/>
          <w:rFonts w:ascii="Aptos Display" w:hAnsi="Aptos Display" w:cs="Segoe UI"/>
          <w:lang w:val="en-US"/>
        </w:rPr>
      </w:pPr>
      <w:r w:rsidRPr="3FBBB549">
        <w:rPr>
          <w:rStyle w:val="normaltextrun"/>
          <w:rFonts w:ascii="Aptos Display" w:hAnsi="Aptos Display" w:cs="Segoe UI"/>
        </w:rPr>
        <w:t>Numeracy and STEM Pad</w:t>
      </w:r>
      <w:r w:rsidRPr="3FBBB549" w:rsidR="0F592728">
        <w:rPr>
          <w:rStyle w:val="eop"/>
          <w:rFonts w:ascii="Aptos Display" w:hAnsi="Aptos Display" w:cs="Segoe UI"/>
          <w:lang w:val="en-US"/>
        </w:rPr>
        <w:t xml:space="preserve"> p. </w:t>
      </w:r>
      <w:r w:rsidRPr="3FBBB549" w:rsidR="23E5744A">
        <w:rPr>
          <w:rStyle w:val="eop"/>
          <w:rFonts w:ascii="Aptos Display" w:hAnsi="Aptos Display" w:cs="Segoe UI"/>
          <w:lang w:val="en-US"/>
        </w:rPr>
        <w:t>36-</w:t>
      </w:r>
      <w:r w:rsidRPr="3FBBB549" w:rsidR="2F6D285B">
        <w:rPr>
          <w:rStyle w:val="eop"/>
          <w:rFonts w:ascii="Aptos Display" w:hAnsi="Aptos Display" w:cs="Segoe UI"/>
          <w:lang w:val="en-US"/>
        </w:rPr>
        <w:t>38</w:t>
      </w:r>
      <w:r w:rsidRPr="3FBBB549" w:rsidR="6D1DE2DE">
        <w:rPr>
          <w:rStyle w:val="eop"/>
          <w:rFonts w:ascii="Aptos Display" w:hAnsi="Aptos Display" w:cs="Segoe UI"/>
          <w:lang w:val="en-US"/>
        </w:rPr>
        <w:t xml:space="preserve"> </w:t>
      </w:r>
      <w:r w:rsidR="6D1DE2DE">
        <w:t xml:space="preserve">– </w:t>
      </w:r>
      <w:r w:rsidRPr="3FBBB549" w:rsidR="2F6D285B">
        <w:rPr>
          <w:rStyle w:val="eop"/>
          <w:rFonts w:ascii="Aptos Display" w:hAnsi="Aptos Display" w:cs="Segoe UI"/>
          <w:lang w:val="en-US"/>
        </w:rPr>
        <w:t>STEM Booklet</w:t>
      </w:r>
      <w:r w:rsidRPr="3FBBB549" w:rsidR="03A6579D">
        <w:rPr>
          <w:rStyle w:val="eop"/>
          <w:rFonts w:ascii="Aptos Display" w:hAnsi="Aptos Display" w:cs="Segoe UI"/>
          <w:lang w:val="en-US"/>
        </w:rPr>
        <w:t xml:space="preserve">: </w:t>
      </w:r>
      <w:r w:rsidRPr="3FBBB549" w:rsidR="03A6579D">
        <w:rPr>
          <w:rStyle w:val="eop"/>
          <w:rFonts w:ascii="Aptos Display" w:hAnsi="Aptos Display" w:cs="Segoe UI"/>
          <w:i/>
          <w:iCs/>
          <w:lang w:val="en-US"/>
        </w:rPr>
        <w:t>Bees and Pollen</w:t>
      </w:r>
    </w:p>
    <w:p w:rsidR="00DC5486" w:rsidP="73B0064D" w:rsidRDefault="0043326E" w14:paraId="26342F2A" w14:textId="706CBA53" w14:noSpellErr="1">
      <w:pPr>
        <w:rPr>
          <w:rStyle w:val="normaltextrun"/>
          <w:rFonts w:ascii="Aptos" w:hAnsi="Aptos" w:cs="Segoe UI"/>
          <w:i w:val="1"/>
          <w:iCs w:val="1"/>
          <w:color w:val="000000"/>
        </w:rPr>
      </w:pPr>
      <w:r w:rsidRPr="73B0064D" w:rsidR="2C8F0B9C">
        <w:rPr>
          <w:rStyle w:val="normaltextrun"/>
          <w:rFonts w:ascii="Aptos" w:hAnsi="Aptos" w:cs="Segoe UI"/>
          <w:color w:val="000000" w:themeColor="text1" w:themeTint="FF" w:themeShade="FF"/>
        </w:rPr>
        <w:t xml:space="preserve"> P. 36 </w:t>
      </w:r>
      <w:r w:rsidRPr="73B0064D" w:rsidR="1ECE9C20">
        <w:rPr>
          <w:rStyle w:val="normaltextrun"/>
          <w:rFonts w:ascii="Aptos" w:hAnsi="Aptos" w:cs="Segoe UI"/>
          <w:color w:val="000000" w:themeColor="text1" w:themeTint="FF" w:themeShade="FF"/>
        </w:rPr>
        <w:t xml:space="preserve">1 Point and say </w:t>
      </w:r>
      <w:r w:rsidRPr="73B0064D" w:rsidR="1ECE9C20">
        <w:rPr>
          <w:rStyle w:val="normaltextrun"/>
          <w:rFonts w:ascii="Aptos" w:hAnsi="Aptos" w:cs="Segoe UI"/>
          <w:i w:val="1"/>
          <w:iCs w:val="1"/>
          <w:color w:val="000000" w:themeColor="text1" w:themeTint="FF" w:themeShade="FF"/>
        </w:rPr>
        <w:t>bee</w:t>
      </w:r>
      <w:r w:rsidRPr="73B0064D" w:rsidR="1ECE9C20">
        <w:rPr>
          <w:rStyle w:val="normaltextrun"/>
          <w:rFonts w:ascii="Aptos" w:hAnsi="Aptos" w:cs="Segoe UI"/>
          <w:color w:val="000000" w:themeColor="text1" w:themeTint="FF" w:themeShade="FF"/>
        </w:rPr>
        <w:t xml:space="preserve">. 2 Follow the path to the beehive. 3 Ask and answer </w:t>
      </w:r>
      <w:r w:rsidRPr="73B0064D" w:rsidR="1ECE9C20">
        <w:rPr>
          <w:rStyle w:val="normaltextrun"/>
          <w:rFonts w:ascii="Aptos" w:hAnsi="Aptos" w:cs="Segoe UI"/>
          <w:i w:val="1"/>
          <w:iCs w:val="1"/>
          <w:color w:val="000000" w:themeColor="text1" w:themeTint="FF" w:themeShade="FF"/>
        </w:rPr>
        <w:t>What do bees like? Bees like flowers</w:t>
      </w:r>
      <w:r w:rsidRPr="73B0064D" w:rsidR="0CC4CA85">
        <w:rPr>
          <w:rStyle w:val="normaltextrun"/>
          <w:rFonts w:ascii="Aptos" w:hAnsi="Aptos" w:cs="Segoe UI"/>
          <w:i w:val="1"/>
          <w:iCs w:val="1"/>
          <w:color w:val="000000" w:themeColor="text1" w:themeTint="FF" w:themeShade="FF"/>
        </w:rPr>
        <w:t>.</w:t>
      </w:r>
    </w:p>
    <w:p w:rsidR="0012075C" w:rsidP="009401F6" w:rsidRDefault="00955594" w14:paraId="37BA447D" w14:textId="68746B4B">
      <w:pPr>
        <w:rPr>
          <w:rStyle w:val="normaltextrun"/>
          <w:rFonts w:ascii="Aptos" w:hAnsi="Aptos" w:cs="Segoe UI"/>
          <w:color w:val="000000"/>
        </w:rPr>
      </w:pPr>
      <w:r>
        <w:rPr>
          <w:rStyle w:val="normaltextrun"/>
          <w:rFonts w:ascii="Aptos" w:hAnsi="Aptos" w:cs="Segoe UI"/>
          <w:color w:val="000000"/>
        </w:rPr>
        <w:t>P. 37-38</w:t>
      </w:r>
      <w:r w:rsidR="002361FA">
        <w:rPr>
          <w:rStyle w:val="normaltextrun"/>
          <w:rFonts w:ascii="Aptos" w:hAnsi="Aptos" w:cs="Segoe UI"/>
          <w:color w:val="000000"/>
        </w:rPr>
        <w:t xml:space="preserve"> Cut and fold. </w:t>
      </w:r>
      <w:r w:rsidR="006B15EB">
        <w:rPr>
          <w:rStyle w:val="normaltextrun"/>
          <w:rFonts w:ascii="Aptos" w:hAnsi="Aptos" w:cs="Segoe UI"/>
          <w:color w:val="000000"/>
        </w:rPr>
        <w:t>Write your name. 2 Get</w:t>
      </w:r>
      <w:r w:rsidR="00C95F88">
        <w:rPr>
          <w:rStyle w:val="normaltextrun"/>
          <w:rFonts w:ascii="Aptos" w:hAnsi="Aptos" w:cs="Segoe UI"/>
          <w:color w:val="000000"/>
        </w:rPr>
        <w:t xml:space="preserve"> your material to make your bee and flower. Circle. 3 Follow the steps to see how bees pollinate flowers</w:t>
      </w:r>
      <w:r w:rsidR="00000D58">
        <w:rPr>
          <w:rStyle w:val="normaltextrun"/>
          <w:rFonts w:ascii="Aptos" w:hAnsi="Aptos" w:cs="Segoe UI"/>
          <w:color w:val="000000"/>
        </w:rPr>
        <w:t xml:space="preserve">. 4 </w:t>
      </w:r>
      <w:proofErr w:type="spellStart"/>
      <w:r w:rsidR="00000D58">
        <w:rPr>
          <w:rStyle w:val="normaltextrun"/>
          <w:rFonts w:ascii="Aptos" w:hAnsi="Aptos" w:cs="Segoe UI"/>
          <w:color w:val="000000"/>
        </w:rPr>
        <w:t>Color</w:t>
      </w:r>
      <w:proofErr w:type="spellEnd"/>
      <w:r w:rsidR="00000D58">
        <w:rPr>
          <w:rStyle w:val="normaltextrun"/>
          <w:rFonts w:ascii="Aptos" w:hAnsi="Aptos" w:cs="Segoe UI"/>
          <w:color w:val="000000"/>
        </w:rPr>
        <w:t xml:space="preserve"> the bee bringing pollen to different flowers.</w:t>
      </w:r>
    </w:p>
    <w:p w:rsidRPr="009401F6" w:rsidR="00DC5486" w:rsidP="00F32194" w:rsidRDefault="00F05E61" w14:paraId="48D47ABC" w14:textId="4BAABA89">
      <w:pPr>
        <w:pStyle w:val="AudioscriptHead"/>
        <w:rPr>
          <w:rStyle w:val="eop"/>
        </w:rPr>
      </w:pPr>
      <w:r w:rsidRPr="73B0064D" w:rsidR="75F0182C">
        <w:rPr>
          <w:rStyle w:val="normaltextrun"/>
        </w:rPr>
        <w:t>Audioscripts</w:t>
      </w:r>
    </w:p>
    <w:p w:rsidR="73B0064D" w:rsidP="73B0064D" w:rsidRDefault="73B0064D" w14:paraId="5931BCE3" w14:textId="0A806982">
      <w:pPr>
        <w:pStyle w:val="AudioscriptTrack"/>
      </w:pPr>
    </w:p>
    <w:p w:rsidR="00D677FF" w:rsidP="009401F6" w:rsidRDefault="009401F6" w14:paraId="5ABA70AB" w14:textId="5743D3F4">
      <w:pPr>
        <w:pStyle w:val="AudioscriptTrack"/>
      </w:pPr>
      <w:r>
        <w:t xml:space="preserve">Track </w:t>
      </w:r>
      <w:r w:rsidRPr="00726201" w:rsidR="00D677FF">
        <w:t>6</w:t>
      </w:r>
      <w:r>
        <w:t>.26</w:t>
      </w:r>
    </w:p>
    <w:p w:rsidR="00633A88" w:rsidP="00F32194" w:rsidRDefault="00633A88" w14:paraId="065C8E42" w14:textId="5426F539">
      <w:pPr>
        <w:pStyle w:val="AudioscriptDialogue"/>
      </w:pPr>
      <w:proofErr w:type="gramStart"/>
      <w:r w:rsidRPr="00633A88">
        <w:rPr>
          <w:b/>
          <w:bCs/>
        </w:rPr>
        <w:t>Ruby:</w:t>
      </w:r>
      <w:proofErr w:type="gramEnd"/>
      <w:r w:rsidRPr="00633A88">
        <w:t xml:space="preserve"> </w:t>
      </w:r>
      <w:proofErr w:type="spellStart"/>
      <w:r w:rsidRPr="00633A88">
        <w:t>What</w:t>
      </w:r>
      <w:proofErr w:type="spellEnd"/>
      <w:r w:rsidRPr="00633A88">
        <w:t xml:space="preserve"> can </w:t>
      </w:r>
      <w:proofErr w:type="spellStart"/>
      <w:r w:rsidRPr="00633A88">
        <w:t>we</w:t>
      </w:r>
      <w:proofErr w:type="spellEnd"/>
      <w:r w:rsidRPr="00633A88">
        <w:t xml:space="preserve"> </w:t>
      </w:r>
      <w:proofErr w:type="spellStart"/>
      <w:proofErr w:type="gramStart"/>
      <w:r w:rsidRPr="00633A88">
        <w:t>eat</w:t>
      </w:r>
      <w:proofErr w:type="spellEnd"/>
      <w:r w:rsidRPr="00633A88">
        <w:t>?</w:t>
      </w:r>
      <w:proofErr w:type="gramEnd"/>
      <w:r w:rsidRPr="00633A88">
        <w:t> </w:t>
      </w:r>
    </w:p>
    <w:p w:rsidR="00633A88" w:rsidP="00F32194" w:rsidRDefault="00633A88" w14:paraId="2A5C6324" w14:textId="77777777"/>
    <w:p w:rsidR="009401F6" w:rsidP="009401F6" w:rsidRDefault="009401F6" w14:paraId="5585F0FA" w14:textId="5B9EE63E">
      <w:pPr>
        <w:pStyle w:val="AudioscriptTrack"/>
      </w:pPr>
      <w:r>
        <w:t>Track 6.27</w:t>
      </w:r>
    </w:p>
    <w:p w:rsidRPr="00F32194" w:rsidR="00F32194" w:rsidP="00F32194" w:rsidRDefault="00D7653A" w14:paraId="45E13B32" w14:textId="32744837">
      <w:pPr>
        <w:pStyle w:val="AudioscriptDialogue"/>
        <w:rPr>
          <w:lang w:val="en-US"/>
        </w:rPr>
      </w:pPr>
      <w:r>
        <w:rPr>
          <w:b/>
          <w:bCs/>
        </w:rPr>
        <w:t>Child</w:t>
      </w:r>
      <w:r w:rsidRPr="00F32194" w:rsidR="00F32194">
        <w:rPr>
          <w:b/>
          <w:bCs/>
        </w:rPr>
        <w:t xml:space="preserve"> </w:t>
      </w:r>
      <w:proofErr w:type="gramStart"/>
      <w:r w:rsidRPr="00F32194" w:rsidR="00F32194">
        <w:rPr>
          <w:b/>
          <w:bCs/>
        </w:rPr>
        <w:t>1:</w:t>
      </w:r>
      <w:proofErr w:type="gramEnd"/>
      <w:r w:rsidRPr="00F32194" w:rsidR="00F32194">
        <w:t xml:space="preserve"> Do </w:t>
      </w:r>
      <w:proofErr w:type="spellStart"/>
      <w:r w:rsidRPr="00F32194" w:rsidR="00F32194">
        <w:t>you</w:t>
      </w:r>
      <w:proofErr w:type="spellEnd"/>
      <w:r w:rsidRPr="00F32194" w:rsidR="00F32194">
        <w:t xml:space="preserve"> like </w:t>
      </w:r>
      <w:proofErr w:type="spellStart"/>
      <w:r w:rsidRPr="00F32194" w:rsidR="00F32194">
        <w:t>cucumber</w:t>
      </w:r>
      <w:proofErr w:type="spellEnd"/>
      <w:r w:rsidRPr="00F32194" w:rsidR="00F32194">
        <w:t xml:space="preserve"> </w:t>
      </w:r>
      <w:proofErr w:type="gramStart"/>
      <w:r w:rsidRPr="00F32194" w:rsidR="00F32194">
        <w:t>smoothies?</w:t>
      </w:r>
      <w:proofErr w:type="gramEnd"/>
      <w:r w:rsidRPr="00F32194" w:rsidR="00F32194">
        <w:rPr>
          <w:lang w:val="en-US"/>
        </w:rPr>
        <w:t> </w:t>
      </w:r>
    </w:p>
    <w:p w:rsidRPr="00702A48" w:rsidR="00F32194" w:rsidP="00F32194" w:rsidRDefault="00D7653A" w14:paraId="6CA8CAD2" w14:textId="7A49416A">
      <w:pPr>
        <w:pStyle w:val="AudioscriptDialogue"/>
        <w:rPr>
          <w:lang w:val="en-US"/>
        </w:rPr>
      </w:pPr>
      <w:r>
        <w:rPr>
          <w:b/>
          <w:bCs/>
        </w:rPr>
        <w:t>Child</w:t>
      </w:r>
      <w:r w:rsidRPr="00F32194" w:rsidR="00F32194">
        <w:rPr>
          <w:b/>
          <w:bCs/>
        </w:rPr>
        <w:t xml:space="preserve"> </w:t>
      </w:r>
      <w:proofErr w:type="gramStart"/>
      <w:r w:rsidRPr="00F32194" w:rsidR="00F32194">
        <w:rPr>
          <w:b/>
          <w:bCs/>
        </w:rPr>
        <w:t>2</w:t>
      </w:r>
      <w:r w:rsidRPr="00F32194" w:rsidR="00F32194">
        <w:t>:</w:t>
      </w:r>
      <w:proofErr w:type="gramEnd"/>
      <w:r w:rsidRPr="00F32194" w:rsidR="00F32194">
        <w:t xml:space="preserve"> No, I </w:t>
      </w:r>
      <w:proofErr w:type="spellStart"/>
      <w:r w:rsidRPr="00F32194" w:rsidR="00F32194">
        <w:t>don’t</w:t>
      </w:r>
      <w:proofErr w:type="spellEnd"/>
      <w:r w:rsidRPr="00F32194" w:rsidR="00F32194">
        <w:t>.</w:t>
      </w:r>
      <w:r w:rsidRPr="00702A48" w:rsidR="00F32194">
        <w:rPr>
          <w:lang w:val="en-US"/>
        </w:rPr>
        <w:t> </w:t>
      </w:r>
    </w:p>
    <w:p w:rsidR="00CD5784" w:rsidRDefault="00CD5784" w14:paraId="64970D03" w14:textId="2DD4C6D6">
      <w:r>
        <w:br w:type="page"/>
      </w:r>
    </w:p>
    <w:p w:rsidR="0D6C1AFE" w:rsidP="59DB35D3" w:rsidRDefault="0D6C1AFE" w14:paraId="49A77581" w14:textId="02373C4D">
      <w:pPr>
        <w:pStyle w:val="Body"/>
        <w:spacing w:after="0" w:line="240" w:lineRule="auto"/>
      </w:pPr>
      <w:r>
        <w:t>[Your school logo here]</w:t>
      </w:r>
    </w:p>
    <w:p w:rsidR="0D6C1AFE" w:rsidP="59DB35D3" w:rsidRDefault="0D6C1AFE" w14:paraId="6A476D17" w14:textId="6614C4BE">
      <w:pPr>
        <w:pStyle w:val="Body"/>
        <w:spacing w:after="0" w:line="240" w:lineRule="auto"/>
      </w:pPr>
      <w:r>
        <w:t>Teacher name:</w:t>
      </w:r>
      <w:r>
        <w:br/>
      </w:r>
      <w:r>
        <w:t>Grade/level:</w:t>
      </w:r>
    </w:p>
    <w:p w:rsidR="00A725A2" w:rsidP="00A725A2" w:rsidRDefault="00A725A2" w14:paraId="6007C610" w14:textId="13D58C55">
      <w:pPr>
        <w:pStyle w:val="LessonHead"/>
      </w:pPr>
      <w:r>
        <w:t xml:space="preserve">Unit 6 </w:t>
      </w:r>
      <w:r w:rsidRPr="3FBBB549">
        <w:rPr>
          <w:b/>
          <w:bCs/>
        </w:rPr>
        <w:t xml:space="preserve">Let’s Eat! </w:t>
      </w:r>
      <w:r w:rsidRPr="00A725A2">
        <w:t xml:space="preserve">Numeracy </w:t>
      </w:r>
      <w:r>
        <w:t>&amp;</w:t>
      </w:r>
      <w:r w:rsidRPr="00A725A2">
        <w:t xml:space="preserve"> STEM Pad</w:t>
      </w:r>
      <w:r>
        <w:t xml:space="preserve"> </w:t>
      </w:r>
      <w:r w:rsidRPr="00A725A2">
        <w:t>Lesson</w:t>
      </w:r>
      <w:r>
        <w:t xml:space="preserve"> 9: Project, page 36-38</w:t>
      </w:r>
    </w:p>
    <w:p w:rsidR="00A725A2" w:rsidP="00A725A2" w:rsidRDefault="00A725A2" w14:paraId="25463FB6" w14:textId="77777777">
      <w:pPr>
        <w:pStyle w:val="ObjectivesBoxHead"/>
      </w:pPr>
      <w:r>
        <w:t>Objectives</w:t>
      </w:r>
    </w:p>
    <w:p w:rsidR="00A725A2" w:rsidP="00A725A2" w:rsidRDefault="00A725A2" w14:paraId="1306F22D" w14:textId="5A0431AC">
      <w:pPr>
        <w:pStyle w:val="ObjectivesBox"/>
      </w:pPr>
      <w:r w:rsidR="231008AB">
        <w:rPr/>
        <w:t>Learn</w:t>
      </w:r>
      <w:r w:rsidR="00A725A2">
        <w:rPr/>
        <w:t xml:space="preserve"> that bees use flowers for food; Follow steps to make a bee craft and cheese puff flowers; Simulate how bees transfer pollen from flower to flower; Learn how bees pollinate flowers</w:t>
      </w:r>
    </w:p>
    <w:p w:rsidR="00A725A2" w:rsidP="00A725A2" w:rsidRDefault="00A725A2" w14:paraId="0C855FA6" w14:textId="77777777">
      <w:pPr>
        <w:pStyle w:val="ObjectivesBoxHead"/>
        <w:rPr>
          <w:rStyle w:val="CommentReference"/>
          <w:sz w:val="28"/>
          <w:szCs w:val="28"/>
        </w:rPr>
      </w:pPr>
      <w:r>
        <w:t>Key Language</w:t>
      </w:r>
    </w:p>
    <w:p w:rsidR="00A725A2" w:rsidP="00A725A2" w:rsidRDefault="00A725A2" w14:paraId="73B318BA" w14:textId="77777777">
      <w:pPr>
        <w:pStyle w:val="ObjectivesBox"/>
      </w:pPr>
      <w:r w:rsidRPr="3FBBB549">
        <w:rPr>
          <w:rStyle w:val="CommentReference"/>
          <w:i/>
          <w:iCs/>
          <w:sz w:val="22"/>
          <w:szCs w:val="22"/>
        </w:rPr>
        <w:t xml:space="preserve">Bee, flower, pollen; </w:t>
      </w:r>
      <w:r>
        <w:rPr>
          <w:rStyle w:val="CommentReference"/>
          <w:i/>
          <w:iCs/>
          <w:sz w:val="22"/>
          <w:szCs w:val="22"/>
        </w:rPr>
        <w:t xml:space="preserve">What do bees like? </w:t>
      </w:r>
      <w:r w:rsidRPr="3FBBB549">
        <w:rPr>
          <w:rStyle w:val="CommentReference"/>
          <w:i/>
          <w:iCs/>
          <w:sz w:val="22"/>
          <w:szCs w:val="22"/>
        </w:rPr>
        <w:t>Bees like pollen.</w:t>
      </w:r>
    </w:p>
    <w:p w:rsidR="00A725A2" w:rsidP="00A725A2" w:rsidRDefault="00A725A2" w14:paraId="38C884F7" w14:textId="77777777">
      <w:pPr>
        <w:pStyle w:val="ObjectivesBoxHead"/>
      </w:pPr>
      <w:r>
        <w:t>Materials</w:t>
      </w:r>
    </w:p>
    <w:p w:rsidR="00A725A2" w:rsidP="00A725A2" w:rsidRDefault="00A725A2" w14:paraId="7FA1D90F" w14:textId="77777777">
      <w:pPr>
        <w:pStyle w:val="ObjectivesBox"/>
        <w:rPr>
          <w:lang w:val="en-US"/>
        </w:rPr>
      </w:pPr>
      <w:r w:rsidRPr="3FBBB549">
        <w:rPr>
          <w:rFonts w:ascii="Aptos" w:hAnsi="Aptos" w:eastAsia="Aptos" w:cs="Aptos"/>
        </w:rPr>
        <w:t>tongue dep</w:t>
      </w:r>
      <w:r>
        <w:rPr>
          <w:rFonts w:ascii="Aptos" w:hAnsi="Aptos" w:eastAsia="Aptos" w:cs="Aptos"/>
        </w:rPr>
        <w:t>ressor,</w:t>
      </w:r>
      <w:r w:rsidRPr="3FBBB549">
        <w:rPr>
          <w:rFonts w:ascii="Aptos" w:hAnsi="Aptos" w:eastAsia="Aptos" w:cs="Aptos"/>
        </w:rPr>
        <w:t xml:space="preserve"> black pipe cleaners, construction paper, black and yellow marker, scissors, cheese puffs, </w:t>
      </w:r>
      <w:r>
        <w:rPr>
          <w:rFonts w:ascii="Aptos" w:hAnsi="Aptos" w:eastAsia="Aptos" w:cs="Aptos"/>
        </w:rPr>
        <w:t xml:space="preserve">two </w:t>
      </w:r>
      <w:r w:rsidRPr="3FBBB549">
        <w:rPr>
          <w:rFonts w:ascii="Aptos" w:hAnsi="Aptos" w:eastAsia="Aptos" w:cs="Aptos"/>
        </w:rPr>
        <w:t>cupcake liners</w:t>
      </w:r>
    </w:p>
    <w:p w:rsidR="00A725A2" w:rsidP="00A725A2" w:rsidRDefault="00A725A2" w14:paraId="7F1112C6" w14:textId="77777777">
      <w:pPr>
        <w:pStyle w:val="LessonStep"/>
      </w:pPr>
      <w:r>
        <w:rPr>
          <w:b/>
          <w:bCs/>
          <w:lang w:val="en-US"/>
        </w:rPr>
        <w:t>PRE-PROJECT PAGE 36</w:t>
      </w:r>
    </w:p>
    <w:p w:rsidR="00A725A2" w:rsidP="00A725A2" w:rsidRDefault="00A725A2" w14:paraId="4D0A3FB9" w14:textId="77777777">
      <w:pPr>
        <w:pStyle w:val="LessonStep"/>
      </w:pPr>
      <w:r w:rsidRPr="00B0153D">
        <w:t xml:space="preserve">1 Point and say </w:t>
      </w:r>
      <w:r w:rsidRPr="00B71594">
        <w:t>bee</w:t>
      </w:r>
      <w:r w:rsidRPr="00B0153D">
        <w:t>.</w:t>
      </w:r>
    </w:p>
    <w:p w:rsidRPr="00B0153D" w:rsidR="00A725A2" w:rsidP="00A725A2" w:rsidRDefault="00A725A2" w14:paraId="1D3B778C" w14:textId="77777777">
      <w:r>
        <w:t xml:space="preserve">Have students point to the bee on the page and say </w:t>
      </w:r>
      <w:r w:rsidRPr="003F15C7">
        <w:rPr>
          <w:i/>
          <w:iCs/>
        </w:rPr>
        <w:t>bee</w:t>
      </w:r>
      <w:r>
        <w:t>.</w:t>
      </w:r>
    </w:p>
    <w:p w:rsidR="00A725A2" w:rsidP="00A725A2" w:rsidRDefault="00A725A2" w14:paraId="0D65F973" w14:textId="77777777">
      <w:pPr>
        <w:pStyle w:val="LessonStep"/>
        <w:rPr>
          <w:lang w:val="en-US"/>
        </w:rPr>
      </w:pPr>
      <w:r>
        <w:rPr>
          <w:lang w:val="en-US"/>
        </w:rPr>
        <w:t xml:space="preserve">2 Follow the path to </w:t>
      </w:r>
      <w:r w:rsidRPr="00B71594">
        <w:t>the</w:t>
      </w:r>
      <w:r>
        <w:rPr>
          <w:lang w:val="en-US"/>
        </w:rPr>
        <w:t xml:space="preserve"> beehive.</w:t>
      </w:r>
    </w:p>
    <w:p w:rsidR="00A725A2" w:rsidP="00A725A2" w:rsidRDefault="00A725A2" w14:paraId="1C1F5E1D" w14:textId="77777777">
      <w:pPr>
        <w:rPr>
          <w:lang w:val="en-US"/>
        </w:rPr>
      </w:pPr>
      <w:r>
        <w:rPr>
          <w:lang w:val="en-US"/>
        </w:rPr>
        <w:t>Ask students to follow the path with their fingers first. Then, have them use a crayon to mark the path.</w:t>
      </w:r>
    </w:p>
    <w:p w:rsidR="00A725A2" w:rsidP="00A725A2" w:rsidRDefault="00A725A2" w14:paraId="7A6A2DE3" w14:textId="77777777">
      <w:pPr>
        <w:pStyle w:val="LessonStep"/>
        <w:rPr>
          <w:lang w:val="en-US"/>
        </w:rPr>
      </w:pPr>
      <w:r>
        <w:rPr>
          <w:lang w:val="en-US"/>
        </w:rPr>
        <w:t xml:space="preserve">3 Ask and </w:t>
      </w:r>
      <w:r w:rsidRPr="007342AD">
        <w:t>answer</w:t>
      </w:r>
      <w:r>
        <w:rPr>
          <w:lang w:val="en-US"/>
        </w:rPr>
        <w:t xml:space="preserve"> </w:t>
      </w:r>
      <w:r w:rsidRPr="00975D97">
        <w:rPr>
          <w:i/>
          <w:iCs/>
          <w:lang w:val="en-US"/>
        </w:rPr>
        <w:t>What do bees like?</w:t>
      </w:r>
    </w:p>
    <w:p w:rsidR="00A725A2" w:rsidP="00A725A2" w:rsidRDefault="00A725A2" w14:paraId="566F55E0" w14:textId="77777777">
      <w:pPr>
        <w:rPr>
          <w:lang w:val="en-US"/>
        </w:rPr>
      </w:pPr>
      <w:r>
        <w:rPr>
          <w:lang w:val="en-US"/>
        </w:rPr>
        <w:t xml:space="preserve">Elicit what is on the bee’s path. Then ask </w:t>
      </w:r>
      <w:r w:rsidRPr="00675AD3">
        <w:rPr>
          <w:i/>
          <w:iCs/>
          <w:lang w:val="en-US"/>
        </w:rPr>
        <w:t>What do bees like?</w:t>
      </w:r>
      <w:r>
        <w:rPr>
          <w:lang w:val="en-US"/>
        </w:rPr>
        <w:t xml:space="preserve"> Have students point to the flowers and repeat </w:t>
      </w:r>
      <w:r w:rsidRPr="00675AD3">
        <w:rPr>
          <w:i/>
          <w:iCs/>
          <w:lang w:val="en-US"/>
        </w:rPr>
        <w:t>B</w:t>
      </w:r>
      <w:r w:rsidRPr="001F5A79">
        <w:rPr>
          <w:i/>
          <w:iCs/>
          <w:lang w:val="en-US"/>
        </w:rPr>
        <w:t>ees like flowers</w:t>
      </w:r>
      <w:r>
        <w:rPr>
          <w:lang w:val="en-US"/>
        </w:rPr>
        <w:t>. Then, discuss with students what bees’ role in nature is.</w:t>
      </w:r>
    </w:p>
    <w:p w:rsidRPr="007342AD" w:rsidR="00A725A2" w:rsidP="00A725A2" w:rsidRDefault="00A725A2" w14:paraId="083E4852" w14:textId="77777777">
      <w:pPr>
        <w:pStyle w:val="LessonStep"/>
        <w:rPr>
          <w:b/>
          <w:bCs/>
        </w:rPr>
      </w:pPr>
      <w:r>
        <w:rPr>
          <w:b/>
          <w:bCs/>
        </w:rPr>
        <w:t>PROJECT PAGES 37-38</w:t>
      </w:r>
    </w:p>
    <w:p w:rsidR="00A725A2" w:rsidP="00A725A2" w:rsidRDefault="00A725A2" w14:paraId="58693260" w14:textId="77777777">
      <w:pPr>
        <w:pStyle w:val="LessonStep"/>
      </w:pPr>
      <w:r w:rsidRPr="3FBBB549">
        <w:rPr>
          <w:lang w:val="en-US"/>
        </w:rPr>
        <w:t>1 Cut and fold. Write your name.</w:t>
      </w:r>
    </w:p>
    <w:p w:rsidR="00A725A2" w:rsidP="00A725A2" w:rsidRDefault="00A725A2" w14:paraId="56BE7CBE" w14:textId="77777777">
      <w:r>
        <w:t>Help students cut the booklet out and fold it. Then help them write their names on the page.</w:t>
      </w:r>
    </w:p>
    <w:p w:rsidR="00A725A2" w:rsidP="00A725A2" w:rsidRDefault="00A725A2" w14:paraId="64C46621" w14:textId="77777777">
      <w:pPr>
        <w:pStyle w:val="LessonStep"/>
      </w:pPr>
      <w:r>
        <w:t>2 Get your material to make your bee and flowers. Circle.</w:t>
      </w:r>
    </w:p>
    <w:p w:rsidR="00A725A2" w:rsidP="00A725A2" w:rsidRDefault="00A725A2" w14:paraId="5D8EE969" w14:textId="77777777">
      <w:r>
        <w:t>Hand out materials to students. Have students circle the checkmark as they gather their materials.</w:t>
      </w:r>
    </w:p>
    <w:p w:rsidRPr="008B7C02" w:rsidR="00A725A2" w:rsidP="00A725A2" w:rsidRDefault="00A725A2" w14:paraId="4E9D50CA" w14:textId="77777777">
      <w:pPr>
        <w:pStyle w:val="LessonStep"/>
        <w:rPr>
          <w:color w:val="auto"/>
        </w:rPr>
      </w:pPr>
      <w:r w:rsidRPr="3FBBB549">
        <w:rPr>
          <w:lang w:val="en-US"/>
        </w:rPr>
        <w:t xml:space="preserve">3 </w:t>
      </w:r>
      <w:r>
        <w:rPr>
          <w:lang w:val="en-US"/>
        </w:rPr>
        <w:t>Follow the steps to see how bees pollinate flowers</w:t>
      </w:r>
      <w:r w:rsidRPr="3FBBB549">
        <w:rPr>
          <w:lang w:val="en-US"/>
        </w:rPr>
        <w:t>.</w:t>
      </w:r>
    </w:p>
    <w:p w:rsidR="00A725A2" w:rsidP="00A725A2" w:rsidRDefault="00A725A2" w14:paraId="04312197" w14:textId="77777777">
      <w:pPr>
        <w:pStyle w:val="ListParagraph"/>
        <w:numPr>
          <w:ilvl w:val="0"/>
          <w:numId w:val="8"/>
        </w:numPr>
        <w:pBdr>
          <w:bottom w:val="none" w:color="000000" w:sz="0" w:space="0"/>
        </w:pBdr>
      </w:pPr>
      <w:r>
        <w:t xml:space="preserve">Student </w:t>
      </w:r>
      <w:proofErr w:type="spellStart"/>
      <w:r>
        <w:t>color</w:t>
      </w:r>
      <w:proofErr w:type="spellEnd"/>
      <w:r>
        <w:t xml:space="preserve"> the craft stick yellow and draw black lines in a stripped pattern to resemble a bee’s body.</w:t>
      </w:r>
    </w:p>
    <w:p w:rsidR="00A725A2" w:rsidP="00A725A2" w:rsidRDefault="00A725A2" w14:paraId="6BE246EA" w14:textId="77777777">
      <w:pPr>
        <w:pStyle w:val="ListParagraph"/>
        <w:numPr>
          <w:ilvl w:val="0"/>
          <w:numId w:val="8"/>
        </w:numPr>
        <w:pBdr>
          <w:bottom w:val="none" w:color="000000" w:sz="0" w:space="0"/>
        </w:pBdr>
      </w:pPr>
      <w:r>
        <w:t>Wrap pipe cleaners around the craft stick and bend them to make the bee’s legs and antennae.</w:t>
      </w:r>
    </w:p>
    <w:p w:rsidR="00A725A2" w:rsidP="00A725A2" w:rsidRDefault="00A725A2" w14:paraId="62C76D86" w14:textId="77777777">
      <w:pPr>
        <w:pStyle w:val="ListParagraph"/>
        <w:numPr>
          <w:ilvl w:val="0"/>
          <w:numId w:val="8"/>
        </w:numPr>
        <w:pBdr>
          <w:bottom w:val="none" w:color="000000" w:sz="0" w:space="0"/>
        </w:pBdr>
      </w:pPr>
      <w:r>
        <w:t>Draw two large flowers on construction paper.</w:t>
      </w:r>
    </w:p>
    <w:p w:rsidR="00A725A2" w:rsidP="00A725A2" w:rsidRDefault="00A725A2" w14:paraId="17C1AAE3" w14:textId="77777777">
      <w:pPr>
        <w:pStyle w:val="ListParagraph"/>
        <w:numPr>
          <w:ilvl w:val="0"/>
          <w:numId w:val="8"/>
        </w:numPr>
        <w:pBdr>
          <w:bottom w:val="none" w:color="000000" w:sz="0" w:space="0"/>
        </w:pBdr>
      </w:pPr>
      <w:r>
        <w:t>Add cheese puffs to the cupcake liners and place them on the flowers.</w:t>
      </w:r>
    </w:p>
    <w:p w:rsidR="00A725A2" w:rsidP="00A725A2" w:rsidRDefault="00A725A2" w14:paraId="7BC58DF1" w14:textId="77777777">
      <w:pPr>
        <w:pStyle w:val="ListParagraph"/>
        <w:numPr>
          <w:ilvl w:val="0"/>
          <w:numId w:val="8"/>
        </w:numPr>
        <w:pBdr>
          <w:bottom w:val="none" w:color="000000" w:sz="0" w:space="0"/>
        </w:pBdr>
      </w:pPr>
      <w:r>
        <w:t>Dip the bee into the cheese puffs and fly the bee to the other flower.</w:t>
      </w:r>
    </w:p>
    <w:p w:rsidR="00A725A2" w:rsidP="73B0064D" w:rsidRDefault="00A725A2" w14:paraId="64E361B1" w14:textId="7E094B8B">
      <w:pPr>
        <w:pStyle w:val="ListParagraph"/>
        <w:numPr>
          <w:ilvl w:val="0"/>
          <w:numId w:val="8"/>
        </w:numPr>
        <w:pBdr>
          <w:bottom w:val="none" w:color="000000" w:sz="0" w:space="0"/>
        </w:pBdr>
        <w:rPr/>
      </w:pPr>
      <w:r w:rsidR="00A725A2">
        <w:rPr/>
        <w:t xml:space="preserve">Observe how the cheese dust from the cheese puffs </w:t>
      </w:r>
      <w:r w:rsidR="087E9B5B">
        <w:rPr/>
        <w:t>transfers</w:t>
      </w:r>
      <w:r w:rsidR="00A725A2">
        <w:rPr/>
        <w:t xml:space="preserve"> from flower to flower.</w:t>
      </w:r>
    </w:p>
    <w:p w:rsidR="00A725A2" w:rsidP="00A725A2" w:rsidRDefault="00A725A2" w14:paraId="0227A8FC" w14:textId="77777777">
      <w:pPr>
        <w:pBdr>
          <w:bottom w:val="none" w:color="000000" w:sz="0" w:space="0"/>
        </w:pBdr>
      </w:pPr>
      <w:r>
        <w:t>Reflect on the project. Ask students: What did your bee do with the pollen? How do you think bees help flowers grow? Use L1 if necessary.</w:t>
      </w:r>
    </w:p>
    <w:p w:rsidR="00A725A2" w:rsidP="00A725A2" w:rsidRDefault="00A725A2" w14:paraId="468A6B51" w14:textId="77777777">
      <w:pPr>
        <w:pStyle w:val="LessonStepFeatureBox"/>
      </w:pPr>
      <w:r>
        <w:t>Safety Tip</w:t>
      </w:r>
    </w:p>
    <w:p w:rsidR="00A725A2" w:rsidP="00A725A2" w:rsidRDefault="00A725A2" w14:paraId="4743DCDE" w14:textId="77777777">
      <w:pPr>
        <w:pStyle w:val="LessonStepFeatureBoxText"/>
      </w:pPr>
      <w:r w:rsidRPr="00736A0D">
        <w:t>Ensure students do not eat the cheese puffs during the activity</w:t>
      </w:r>
      <w:r>
        <w:t xml:space="preserve"> since they are being handled.</w:t>
      </w:r>
    </w:p>
    <w:p w:rsidR="00A725A2" w:rsidP="00A725A2" w:rsidRDefault="00A725A2" w14:paraId="117D0459" w14:textId="77777777">
      <w:pPr>
        <w:pStyle w:val="LessonStep"/>
        <w:rPr>
          <w:color w:val="000000" w:themeColor="text1"/>
          <w:lang w:val="en-US"/>
        </w:rPr>
      </w:pPr>
      <w:r w:rsidRPr="3FBBB549">
        <w:rPr>
          <w:color w:val="000000" w:themeColor="text1"/>
          <w:lang w:val="en-US"/>
        </w:rPr>
        <w:t xml:space="preserve">4 </w:t>
      </w:r>
      <w:r>
        <w:rPr>
          <w:color w:val="000000" w:themeColor="text1"/>
          <w:lang w:val="en-US"/>
        </w:rPr>
        <w:t>Color the bee bringing pollen to different flowers</w:t>
      </w:r>
      <w:r w:rsidRPr="3FBBB549">
        <w:rPr>
          <w:color w:val="000000" w:themeColor="text1"/>
          <w:lang w:val="en-US"/>
        </w:rPr>
        <w:t>.</w:t>
      </w:r>
    </w:p>
    <w:p w:rsidRPr="00341C6F" w:rsidR="00A725A2" w:rsidP="00A725A2" w:rsidRDefault="00A725A2" w14:paraId="041C79B1" w14:textId="77777777">
      <w:pPr>
        <w:pBdr>
          <w:bottom w:val="none" w:color="000000" w:sz="0" w:space="0"/>
        </w:pBdr>
        <w:rPr>
          <w:rFonts w:ascii="Calibri" w:hAnsi="Calibri" w:eastAsia="Calibri" w:cs="Calibri"/>
          <w:b/>
          <w:bCs/>
          <w:color w:val="000000" w:themeColor="text1"/>
        </w:rPr>
      </w:pPr>
      <w:r>
        <w:t xml:space="preserve">Ask students to describe what is happening in the picture. Then </w:t>
      </w:r>
      <w:proofErr w:type="spellStart"/>
      <w:r>
        <w:t>color</w:t>
      </w:r>
      <w:proofErr w:type="spellEnd"/>
      <w:r>
        <w:t xml:space="preserve"> the bee and pollen.</w:t>
      </w:r>
    </w:p>
    <w:p w:rsidR="00A725A2" w:rsidRDefault="00A725A2" w14:paraId="6AD95B64" w14:textId="77777777">
      <w:pPr>
        <w:rPr>
          <w:rFonts w:asciiTheme="majorHAnsi" w:hAnsiTheme="majorHAnsi" w:eastAsiaTheme="majorEastAsia" w:cstheme="majorBidi"/>
          <w:color w:val="292929"/>
          <w:sz w:val="36"/>
          <w:szCs w:val="36"/>
        </w:rPr>
      </w:pPr>
      <w:r>
        <w:rPr>
          <w:sz w:val="36"/>
          <w:szCs w:val="36"/>
        </w:rPr>
        <w:br w:type="page"/>
      </w:r>
    </w:p>
    <w:p w:rsidR="00CD5784" w:rsidP="00CD5784" w:rsidRDefault="00CD5784" w14:paraId="6F2716BC" w14:textId="027558B9">
      <w:pPr>
        <w:pStyle w:val="LessonHead"/>
        <w:rPr>
          <w:sz w:val="36"/>
          <w:szCs w:val="36"/>
        </w:rPr>
      </w:pPr>
      <w:r w:rsidRPr="21B13A2E">
        <w:rPr>
          <w:sz w:val="36"/>
          <w:szCs w:val="36"/>
        </w:rPr>
        <w:t xml:space="preserve">Unit 6 </w:t>
      </w:r>
      <w:r w:rsidRPr="21B13A2E">
        <w:rPr>
          <w:b/>
          <w:bCs/>
          <w:sz w:val="36"/>
          <w:szCs w:val="36"/>
        </w:rPr>
        <w:t xml:space="preserve">Let’s </w:t>
      </w:r>
      <w:r w:rsidRPr="21B13A2E" w:rsidR="638DFB8D">
        <w:rPr>
          <w:b/>
          <w:bCs/>
          <w:sz w:val="36"/>
          <w:szCs w:val="36"/>
        </w:rPr>
        <w:t>Eat!</w:t>
      </w:r>
      <w:r w:rsidRPr="21B13A2E">
        <w:rPr>
          <w:b/>
          <w:bCs/>
          <w:sz w:val="36"/>
          <w:szCs w:val="36"/>
        </w:rPr>
        <w:t xml:space="preserve"> </w:t>
      </w:r>
      <w:r w:rsidRPr="21B13A2E">
        <w:rPr>
          <w:sz w:val="36"/>
          <w:szCs w:val="36"/>
        </w:rPr>
        <w:t xml:space="preserve">Lesson 10: </w:t>
      </w:r>
      <w:r w:rsidRPr="21B13A2E" w:rsidR="0027195E">
        <w:rPr>
          <w:caps/>
          <w:sz w:val="36"/>
          <w:szCs w:val="36"/>
        </w:rPr>
        <w:t>A</w:t>
      </w:r>
      <w:r w:rsidRPr="21B13A2E" w:rsidR="0027195E">
        <w:rPr>
          <w:sz w:val="36"/>
          <w:szCs w:val="36"/>
        </w:rPr>
        <w:t>ssessment</w:t>
      </w:r>
      <w:r w:rsidRPr="21B13A2E">
        <w:rPr>
          <w:sz w:val="36"/>
          <w:szCs w:val="36"/>
        </w:rPr>
        <w:t>, page 63</w:t>
      </w:r>
    </w:p>
    <w:p w:rsidR="00CD5784" w:rsidP="00D32B87" w:rsidRDefault="00CD5784" w14:paraId="49A00B7B" w14:textId="77777777">
      <w:pPr>
        <w:pStyle w:val="ObjectivesBoxHead"/>
      </w:pPr>
      <w:r>
        <w:t>Lesson Objectives</w:t>
      </w:r>
    </w:p>
    <w:p w:rsidRPr="008C74A3" w:rsidR="00E971B5" w:rsidP="00E971B5" w:rsidRDefault="00E971B5" w14:paraId="31A34DD7" w14:textId="1442C32D">
      <w:pPr>
        <w:pStyle w:val="ObjectivesBox"/>
        <w:rPr>
          <w:lang w:val="en-US"/>
        </w:rPr>
      </w:pPr>
      <w:r w:rsidRPr="00E971B5">
        <w:rPr>
          <w:lang w:val="en-US"/>
        </w:rPr>
        <w:t xml:space="preserve">Review the </w:t>
      </w:r>
      <w:proofErr w:type="gramStart"/>
      <w:r w:rsidRPr="00E971B5">
        <w:rPr>
          <w:lang w:val="en-US"/>
        </w:rPr>
        <w:t>unit;</w:t>
      </w:r>
      <w:proofErr w:type="gramEnd"/>
      <w:r>
        <w:rPr>
          <w:lang w:val="en-US"/>
        </w:rPr>
        <w:t xml:space="preserve"> </w:t>
      </w:r>
      <w:r w:rsidRPr="008C74A3">
        <w:rPr>
          <w:lang w:val="en-US"/>
        </w:rPr>
        <w:t>Check student’s progress</w:t>
      </w:r>
    </w:p>
    <w:p w:rsidRPr="008C74A3" w:rsidR="008C74A3" w:rsidP="008C74A3" w:rsidRDefault="00CD5784" w14:paraId="3CA03DA5" w14:textId="77777777">
      <w:pPr>
        <w:pStyle w:val="ObjectivesBoxHead"/>
      </w:pPr>
      <w:r>
        <w:t>Key Language</w:t>
      </w:r>
    </w:p>
    <w:p w:rsidR="00CD5784" w:rsidP="008C74A3" w:rsidRDefault="003372DF" w14:paraId="07DEC60D" w14:textId="380F0BA0">
      <w:pPr>
        <w:pStyle w:val="ObjectivesBox"/>
      </w:pPr>
      <w:r>
        <w:t>Review</w:t>
      </w:r>
    </w:p>
    <w:p w:rsidRPr="008C74A3" w:rsidR="008C74A3" w:rsidP="008C74A3" w:rsidRDefault="3AEE5A5A" w14:paraId="538797EE" w14:textId="77777777">
      <w:pPr>
        <w:pStyle w:val="ObjectivesBoxHead"/>
      </w:pPr>
      <w:r>
        <w:t>Materials</w:t>
      </w:r>
    </w:p>
    <w:p w:rsidR="00CD5784" w:rsidP="1C2D11D2" w:rsidRDefault="00F416E0" w14:paraId="28EC43E6" w14:textId="62200D15">
      <w:pPr>
        <w:pStyle w:val="ObjectivesBox"/>
        <w:rPr>
          <w:lang w:val="en-US"/>
        </w:rPr>
      </w:pPr>
      <w:r w:rsidR="7CC4C8DE">
        <w:rPr/>
        <w:t>Hello song/video</w:t>
      </w:r>
      <w:r w:rsidR="7CC4C8DE">
        <w:rPr/>
        <w:t>,</w:t>
      </w:r>
      <w:r w:rsidR="21D84FC7">
        <w:rPr/>
        <w:t xml:space="preserve"> flashcards: </w:t>
      </w:r>
      <w:r w:rsidRPr="73B0064D" w:rsidR="31806352">
        <w:rPr>
          <w:i w:val="1"/>
          <w:iCs w:val="1"/>
        </w:rPr>
        <w:t>oranges, cucumbers, grapes, strawberries, tomatoes, carrots, juice, lemonade, smoothie</w:t>
      </w:r>
      <w:r w:rsidR="31806352">
        <w:rPr/>
        <w:t>;</w:t>
      </w:r>
      <w:r w:rsidR="7CC4C8DE">
        <w:rPr/>
        <w:t xml:space="preserve"> </w:t>
      </w:r>
      <w:r w:rsidR="1BA09257">
        <w:rPr/>
        <w:t xml:space="preserve">audio </w:t>
      </w:r>
      <w:r w:rsidRPr="73B0064D" w:rsidR="21FB06CB">
        <w:rPr>
          <w:lang w:val="en-US"/>
        </w:rPr>
        <w:t>track</w:t>
      </w:r>
      <w:r w:rsidRPr="73B0064D" w:rsidR="4DF89614">
        <w:rPr>
          <w:lang w:val="en-US"/>
        </w:rPr>
        <w:t>s</w:t>
      </w:r>
      <w:r w:rsidRPr="73B0064D" w:rsidR="21FB06CB">
        <w:rPr>
          <w:lang w:val="en-US"/>
        </w:rPr>
        <w:t xml:space="preserve"> 6.</w:t>
      </w:r>
      <w:r w:rsidRPr="73B0064D" w:rsidR="6B3EC1D7">
        <w:rPr>
          <w:lang w:val="en-US"/>
        </w:rPr>
        <w:t>28-6.30</w:t>
      </w:r>
      <w:r w:rsidRPr="73B0064D" w:rsidR="5648E021">
        <w:rPr>
          <w:lang w:val="en-US"/>
        </w:rPr>
        <w:t>,</w:t>
      </w:r>
      <w:r w:rsidRPr="73B0064D" w:rsidR="21FB06CB">
        <w:rPr>
          <w:lang w:val="en-US"/>
        </w:rPr>
        <w:t xml:space="preserve"> </w:t>
      </w:r>
      <w:r w:rsidRPr="73B0064D" w:rsidR="78800713">
        <w:rPr>
          <w:lang w:val="en-US"/>
        </w:rPr>
        <w:t>Ruby puppet</w:t>
      </w:r>
      <w:r w:rsidRPr="73B0064D" w:rsidR="5648E021">
        <w:rPr>
          <w:lang w:val="en-US"/>
        </w:rPr>
        <w:t xml:space="preserve">, </w:t>
      </w:r>
      <w:r w:rsidRPr="73B0064D" w:rsidR="3C7ADC98">
        <w:rPr>
          <w:lang w:val="en-US"/>
        </w:rPr>
        <w:t xml:space="preserve">Ruby finger puppet, </w:t>
      </w:r>
      <w:r w:rsidRPr="73B0064D" w:rsidR="5648E021">
        <w:rPr>
          <w:lang w:val="en-US"/>
        </w:rPr>
        <w:t xml:space="preserve">crayon, </w:t>
      </w:r>
      <w:r w:rsidRPr="73B0064D" w:rsidR="71FCCA94">
        <w:rPr>
          <w:lang w:val="en-US"/>
        </w:rPr>
        <w:t xml:space="preserve">U6 </w:t>
      </w:r>
      <w:r w:rsidRPr="73B0064D" w:rsidR="5648E021">
        <w:rPr>
          <w:lang w:val="en-US"/>
        </w:rPr>
        <w:t>Ruby value sticker</w:t>
      </w:r>
      <w:r w:rsidRPr="73B0064D" w:rsidR="1BBA09FB">
        <w:rPr>
          <w:lang w:val="en-US"/>
        </w:rPr>
        <w:t>, Assessment Rubric</w:t>
      </w:r>
    </w:p>
    <w:p w:rsidR="00CD5784" w:rsidP="00CD5784" w:rsidRDefault="00CD5784" w14:paraId="08F74E28" w14:textId="77777777">
      <w:pPr>
        <w:pStyle w:val="LessonStep"/>
        <w:rPr>
          <w:b/>
          <w:bCs/>
        </w:rPr>
      </w:pPr>
      <w:r>
        <w:rPr>
          <w:b/>
          <w:bCs/>
        </w:rPr>
        <w:t>BEFORE</w:t>
      </w:r>
      <w:r w:rsidRPr="384BA6CC">
        <w:rPr>
          <w:b/>
          <w:bCs/>
        </w:rPr>
        <w:t xml:space="preserve"> THE PAGE</w:t>
      </w:r>
    </w:p>
    <w:p w:rsidR="00CD5784" w:rsidP="00CD5784" w:rsidRDefault="00CD5784" w14:paraId="127E1546" w14:textId="7C3A9DE6">
      <w:pPr>
        <w:pStyle w:val="LessonStep"/>
      </w:pPr>
      <w:r w:rsidRPr="009D74B3">
        <w:t>Hello</w:t>
      </w:r>
      <w:r>
        <w:t xml:space="preserve"> </w:t>
      </w:r>
      <w:r w:rsidR="009D74B3">
        <w:t>Routine</w:t>
      </w:r>
    </w:p>
    <w:p w:rsidR="00CD5784" w:rsidP="00CD5784" w:rsidRDefault="0062590B" w14:paraId="0A02CF83" w14:textId="67589146">
      <w:r>
        <w:t>Follow the Hello Routine. See TB p. 40</w:t>
      </w:r>
      <w:r w:rsidR="00CD5784">
        <w:t>.</w:t>
      </w:r>
    </w:p>
    <w:p w:rsidR="00CD5784" w:rsidP="00CD5784" w:rsidRDefault="00CD5784" w14:paraId="28DF8718" w14:textId="77777777">
      <w:pPr>
        <w:pStyle w:val="LessonStep"/>
      </w:pPr>
      <w:r>
        <w:t>Warm Up</w:t>
      </w:r>
    </w:p>
    <w:p w:rsidR="0040189E" w:rsidP="006C7544" w:rsidRDefault="005A4FE7" w14:paraId="026C9A99" w14:textId="05B70416">
      <w:r w:rsidR="45CEBB0A">
        <w:rPr/>
        <w:t>Play</w:t>
      </w:r>
      <w:r w:rsidR="50DBA6AD">
        <w:rPr/>
        <w:t xml:space="preserve"> a Point and Say Game. Display </w:t>
      </w:r>
      <w:r w:rsidR="3BE7676F">
        <w:rPr/>
        <w:t>the vocabulary flashcards on the board</w:t>
      </w:r>
      <w:r w:rsidR="2E2E2117">
        <w:rPr/>
        <w:t xml:space="preserve">. </w:t>
      </w:r>
      <w:r w:rsidR="401DF7DA">
        <w:rPr/>
        <w:t xml:space="preserve">Have two </w:t>
      </w:r>
      <w:r w:rsidR="28E7FD5D">
        <w:rPr/>
        <w:t xml:space="preserve">students </w:t>
      </w:r>
      <w:r w:rsidR="401DF7DA">
        <w:rPr/>
        <w:t xml:space="preserve">come to the board. </w:t>
      </w:r>
      <w:r w:rsidR="62C4D6EF">
        <w:rPr/>
        <w:t>Use different voices</w:t>
      </w:r>
      <w:r w:rsidR="354A038C">
        <w:rPr/>
        <w:t xml:space="preserve"> (whisper, sing,</w:t>
      </w:r>
      <w:r w:rsidR="0D1BD74C">
        <w:rPr/>
        <w:t xml:space="preserve"> robot voice, etc.) </w:t>
      </w:r>
      <w:r w:rsidR="6F9B0346">
        <w:rPr/>
        <w:t xml:space="preserve">to say </w:t>
      </w:r>
      <w:r w:rsidR="7DA50626">
        <w:rPr/>
        <w:t>the word aloud and students point to the correct one.</w:t>
      </w:r>
      <w:r w:rsidR="3C9807D8">
        <w:rPr/>
        <w:t xml:space="preserve"> Repeat with another two students and another word. </w:t>
      </w:r>
      <w:r w:rsidR="12F9DACE">
        <w:rPr/>
        <w:t>For variety, let students take turns being the “teacher</w:t>
      </w:r>
      <w:r w:rsidR="12F9DACE">
        <w:rPr/>
        <w:t>”</w:t>
      </w:r>
      <w:r w:rsidR="34CD46A7">
        <w:rPr/>
        <w:t>.</w:t>
      </w:r>
    </w:p>
    <w:p w:rsidR="7A838B9D" w:rsidP="73B0064D" w:rsidRDefault="7A838B9D" w14:paraId="42C8B64E" w14:textId="06B9144B">
      <w:pPr>
        <w:rPr>
          <w:rFonts w:ascii="Aptos" w:hAnsi="Aptos" w:cs="Segoe UI"/>
          <w:color w:val="000000" w:themeColor="text1" w:themeTint="FF" w:themeShade="FF"/>
        </w:rPr>
      </w:pPr>
      <w:r w:rsidR="7A838B9D">
        <w:rPr/>
        <w:t xml:space="preserve">If </w:t>
      </w:r>
      <w:r w:rsidR="7A838B9D">
        <w:rPr/>
        <w:t>you’re</w:t>
      </w:r>
      <w:r w:rsidR="7A838B9D">
        <w:rPr/>
        <w:t xml:space="preserve"> doing L</w:t>
      </w:r>
      <w:r w:rsidR="686D81CA">
        <w:rPr/>
        <w:t xml:space="preserve">earning </w:t>
      </w:r>
      <w:r w:rsidR="7A838B9D">
        <w:rPr/>
        <w:t>C</w:t>
      </w:r>
      <w:r w:rsidR="7F37D753">
        <w:rPr/>
        <w:t>enters</w:t>
      </w:r>
      <w:r w:rsidR="42F32CB0">
        <w:rPr/>
        <w:t xml:space="preserve"> during the assessment</w:t>
      </w:r>
      <w:r w:rsidR="7A838B9D">
        <w:rPr/>
        <w:t>,</w:t>
      </w:r>
      <w:r w:rsidR="224122A5">
        <w:rPr/>
        <w:t xml:space="preserve"> prepare them before class stats and</w:t>
      </w:r>
      <w:r w:rsidR="7A838B9D">
        <w:rPr/>
        <w:t xml:space="preserve"> show </w:t>
      </w:r>
      <w:r w:rsidR="07331480">
        <w:rPr/>
        <w:t>students</w:t>
      </w:r>
      <w:r w:rsidR="7A838B9D">
        <w:rPr/>
        <w:t xml:space="preserve"> </w:t>
      </w:r>
      <w:r w:rsidR="752FA2F5">
        <w:rPr/>
        <w:t xml:space="preserve">what they are. </w:t>
      </w:r>
      <w:r w:rsidRPr="73B0064D" w:rsidR="79A6DE4F">
        <w:rPr>
          <w:rFonts w:ascii="Aptos" w:hAnsi="Aptos" w:cs="Segoe UI"/>
          <w:color w:val="000000" w:themeColor="text1" w:themeTint="FF" w:themeShade="FF"/>
        </w:rPr>
        <w:t xml:space="preserve">Try the Counting 10+ Center on TB p.73 and the Tasting Center on TB p.74, or any others from the </w:t>
      </w:r>
      <w:r w:rsidRPr="73B0064D" w:rsidR="79A6DE4F">
        <w:rPr>
          <w:rFonts w:ascii="Aptos" w:hAnsi="Aptos" w:cs="Segoe UI"/>
          <w:i w:val="1"/>
          <w:iCs w:val="1"/>
          <w:color w:val="000000" w:themeColor="text1" w:themeTint="FF" w:themeShade="FF"/>
        </w:rPr>
        <w:t>Learning Center Activity Bank</w:t>
      </w:r>
      <w:r w:rsidRPr="73B0064D" w:rsidR="79A6DE4F">
        <w:rPr>
          <w:rFonts w:ascii="Aptos" w:hAnsi="Aptos" w:cs="Segoe UI"/>
          <w:color w:val="000000" w:themeColor="text1" w:themeTint="FF" w:themeShade="FF"/>
        </w:rPr>
        <w:t>. See TB p. 72-75.</w:t>
      </w:r>
      <w:r w:rsidRPr="73B0064D" w:rsidR="79A6DE4F">
        <w:rPr>
          <w:rFonts w:ascii="Aptos" w:hAnsi="Aptos" w:cs="Segoe UI"/>
          <w:color w:val="000000" w:themeColor="text1" w:themeTint="FF" w:themeShade="FF"/>
        </w:rPr>
        <w:t>For the Counting 10+ Center, use toy food for students to review key vocabulary and language form the unit.</w:t>
      </w:r>
      <w:r w:rsidRPr="73B0064D" w:rsidR="35DF05FA">
        <w:rPr>
          <w:rFonts w:ascii="Aptos" w:hAnsi="Aptos" w:cs="Segoe UI"/>
          <w:color w:val="000000" w:themeColor="text1" w:themeTint="FF" w:themeShade="FF"/>
        </w:rPr>
        <w:t xml:space="preserve"> </w:t>
      </w:r>
      <w:r w:rsidRPr="73B0064D" w:rsidR="79A6DE4F">
        <w:rPr>
          <w:rFonts w:ascii="Aptos" w:hAnsi="Aptos" w:cs="Segoe UI"/>
          <w:color w:val="000000" w:themeColor="text1" w:themeTint="FF" w:themeShade="FF"/>
        </w:rPr>
        <w:t xml:space="preserve">For the Tasting Center, use the foods from the unit, or </w:t>
      </w:r>
      <w:r w:rsidRPr="73B0064D" w:rsidR="79A6DE4F">
        <w:rPr>
          <w:rFonts w:ascii="Aptos" w:hAnsi="Aptos" w:cs="Segoe UI"/>
          <w:color w:val="000000" w:themeColor="text1" w:themeTint="FF" w:themeShade="FF"/>
        </w:rPr>
        <w:t>previous</w:t>
      </w:r>
      <w:r w:rsidRPr="73B0064D" w:rsidR="79A6DE4F">
        <w:rPr>
          <w:rFonts w:ascii="Aptos" w:hAnsi="Aptos" w:cs="Segoe UI"/>
          <w:color w:val="000000" w:themeColor="text1" w:themeTint="FF" w:themeShade="FF"/>
        </w:rPr>
        <w:t xml:space="preserve"> level, to review and </w:t>
      </w:r>
      <w:r w:rsidRPr="73B0064D" w:rsidR="79A6DE4F">
        <w:rPr>
          <w:rFonts w:ascii="Aptos" w:hAnsi="Aptos" w:cs="Segoe UI"/>
          <w:color w:val="000000" w:themeColor="text1" w:themeTint="FF" w:themeShade="FF"/>
        </w:rPr>
        <w:t>consolidate</w:t>
      </w:r>
      <w:r w:rsidRPr="73B0064D" w:rsidR="79A6DE4F">
        <w:rPr>
          <w:rFonts w:ascii="Aptos" w:hAnsi="Aptos" w:cs="Segoe UI"/>
          <w:color w:val="000000" w:themeColor="text1" w:themeTint="FF" w:themeShade="FF"/>
        </w:rPr>
        <w:t xml:space="preserve"> vocabulary.</w:t>
      </w:r>
    </w:p>
    <w:p w:rsidR="00CD5784" w:rsidP="00CD5784" w:rsidRDefault="00060803" w14:paraId="34E68EA5" w14:textId="77777777">
      <w:pPr>
        <w:pStyle w:val="LessonStep"/>
        <w:rPr>
          <w:b/>
          <w:bCs/>
        </w:rPr>
      </w:pPr>
      <w:r>
        <w:rPr>
          <w:b/>
          <w:bCs/>
        </w:rPr>
        <w:t>W</w:t>
      </w:r>
      <w:r w:rsidR="00CD5784">
        <w:rPr>
          <w:b/>
          <w:bCs/>
        </w:rPr>
        <w:t>ITH</w:t>
      </w:r>
      <w:r w:rsidRPr="384BA6CC" w:rsidR="00CD5784">
        <w:rPr>
          <w:b/>
          <w:bCs/>
        </w:rPr>
        <w:t xml:space="preserve"> THE PAGE</w:t>
      </w:r>
    </w:p>
    <w:p w:rsidRPr="00E77EAF" w:rsidR="00CD5784" w:rsidP="00CD5784" w:rsidRDefault="00CD5784" w14:paraId="7B9602F5" w14:textId="2B74FCED">
      <w:pPr>
        <w:pStyle w:val="LessonStep"/>
        <w:rPr>
          <w:lang w:val="en-US"/>
        </w:rPr>
      </w:pPr>
      <w:r w:rsidRPr="73B0064D" w:rsidR="671B32F9">
        <w:rPr>
          <w:lang w:val="en-US"/>
        </w:rPr>
        <w:t xml:space="preserve">1 </w:t>
      </w:r>
      <w:r w:rsidRPr="73B0064D" w:rsidR="671B32F9">
        <w:rPr>
          <w:lang w:val="en-US"/>
        </w:rPr>
        <w:t xml:space="preserve">Sing </w:t>
      </w:r>
      <w:r w:rsidRPr="73B0064D" w:rsidR="69509E30">
        <w:rPr>
          <w:i w:val="1"/>
          <w:iCs w:val="1"/>
          <w:lang w:val="en-US"/>
        </w:rPr>
        <w:t>I’m Hungry</w:t>
      </w:r>
      <w:r w:rsidRPr="73B0064D" w:rsidR="671B32F9">
        <w:rPr>
          <w:lang w:val="en-US"/>
        </w:rPr>
        <w:t>.</w:t>
      </w:r>
    </w:p>
    <w:p w:rsidR="00224779" w:rsidP="73B0064D" w:rsidRDefault="00A01B20" w14:paraId="0901D65A" w14:textId="51975494">
      <w:pPr>
        <w:pStyle w:val="Normal"/>
      </w:pPr>
      <w:r w:rsidR="64B90CBF">
        <w:rPr/>
        <w:t xml:space="preserve">Show or project the page. </w:t>
      </w:r>
      <w:r w:rsidR="67DDEEEE">
        <w:rPr/>
        <w:t>Play the song</w:t>
      </w:r>
      <w:r w:rsidRPr="73B0064D" w:rsidR="67DDEEEE">
        <w:rPr>
          <w:i w:val="1"/>
          <w:iCs w:val="1"/>
        </w:rPr>
        <w:t xml:space="preserve"> </w:t>
      </w:r>
      <w:r w:rsidRPr="73B0064D" w:rsidR="67DDEEEE">
        <w:rPr>
          <w:i w:val="1"/>
          <w:iCs w:val="1"/>
        </w:rPr>
        <w:t>I’m</w:t>
      </w:r>
      <w:r w:rsidRPr="73B0064D" w:rsidR="67DDEEEE">
        <w:rPr>
          <w:i w:val="1"/>
          <w:iCs w:val="1"/>
        </w:rPr>
        <w:t xml:space="preserve"> Hungry </w:t>
      </w:r>
      <w:r w:rsidR="67DDEEEE">
        <w:rPr/>
        <w:t>via track 6.</w:t>
      </w:r>
      <w:r w:rsidR="449D2F17">
        <w:rPr/>
        <w:t>28</w:t>
      </w:r>
      <w:r w:rsidR="67DDEEEE">
        <w:rPr/>
        <w:t xml:space="preserve"> or video. Encourage students to sing and dance along to the song and try the actions in the video. </w:t>
      </w:r>
      <w:r w:rsidR="212E04A0">
        <w:rPr/>
        <w:t>Show the fruits and vegetables flashcards when they are mentioned in the song.</w:t>
      </w:r>
      <w:r w:rsidR="212E04A0">
        <w:rPr/>
        <w:t xml:space="preserve"> </w:t>
      </w:r>
      <w:r w:rsidR="67DDEEEE">
        <w:rPr/>
        <w:t>Encourage students to sing the vocabulary words.</w:t>
      </w:r>
    </w:p>
    <w:p w:rsidR="002E06A6" w:rsidP="002E06A6" w:rsidRDefault="00CD5784" w14:paraId="5AD633E8" w14:textId="181D46FC">
      <w:pPr>
        <w:pStyle w:val="LessonStep"/>
        <w:rPr>
          <w:rStyle w:val="normaltextrun"/>
          <w:rFonts w:ascii="Aptos Display" w:hAnsi="Aptos Display" w:cs="Segoe UI"/>
          <w:szCs w:val="28"/>
        </w:rPr>
      </w:pPr>
      <w:r>
        <w:rPr>
          <w:rStyle w:val="normaltextrun"/>
          <w:rFonts w:ascii="Aptos Display" w:hAnsi="Aptos Display" w:cs="Segoe UI"/>
          <w:szCs w:val="28"/>
        </w:rPr>
        <w:t xml:space="preserve">2 </w:t>
      </w:r>
      <w:r w:rsidR="002E06A6">
        <w:rPr>
          <w:rStyle w:val="normaltextrun"/>
          <w:rFonts w:ascii="Aptos Display" w:hAnsi="Aptos Display" w:cs="Segoe UI"/>
          <w:szCs w:val="28"/>
        </w:rPr>
        <w:t>Listen and find with Ruby.</w:t>
      </w:r>
    </w:p>
    <w:p w:rsidR="00953239" w:rsidP="73B0064D" w:rsidRDefault="00CD5784" w14:paraId="5300B3CF" w14:textId="681D991E">
      <w:pPr>
        <w:rPr>
          <w:rFonts w:ascii="Aptos" w:hAnsi="Aptos" w:cs="Segoe UI"/>
          <w:color w:val="000000" w:themeColor="text1" w:themeTint="FF" w:themeShade="FF"/>
        </w:rPr>
      </w:pPr>
      <w:r w:rsidR="603F7971">
        <w:rPr/>
        <w:t xml:space="preserve">Draw the </w:t>
      </w:r>
      <w:r w:rsidR="369B5502">
        <w:rPr/>
        <w:t>students</w:t>
      </w:r>
      <w:r w:rsidR="603F7971">
        <w:rPr/>
        <w:t xml:space="preserve">’ attention to the picture. Ask them to tell you what they can see. Hand Ruby finger puppets to each student. Play </w:t>
      </w:r>
      <w:r w:rsidR="75F0182C">
        <w:rPr/>
        <w:t>track</w:t>
      </w:r>
      <w:r w:rsidR="603F7971">
        <w:rPr/>
        <w:t xml:space="preserve"> 6.2</w:t>
      </w:r>
      <w:r w:rsidR="603F7971">
        <w:rPr/>
        <w:t>9</w:t>
      </w:r>
      <w:r w:rsidR="603F7971">
        <w:rPr/>
        <w:t xml:space="preserve"> and ask students to use the finger puppet to hover over the different unit vocabulary items mentioned in the </w:t>
      </w:r>
      <w:r w:rsidR="75F0182C">
        <w:rPr/>
        <w:t>track</w:t>
      </w:r>
      <w:r w:rsidR="603F7971">
        <w:rPr/>
        <w:t>.</w:t>
      </w:r>
    </w:p>
    <w:p w:rsidR="00953239" w:rsidP="73B0064D" w:rsidRDefault="00CD5784" w14:paraId="0C64FF9E" w14:textId="4EBDFBE5">
      <w:pPr>
        <w:pStyle w:val="LessonStep"/>
        <w:rPr>
          <w:rStyle w:val="normaltextrun"/>
          <w:rFonts w:ascii="Aptos Display" w:hAnsi="Aptos Display" w:cs="Segoe UI"/>
          <w:lang w:val="en-US"/>
        </w:rPr>
      </w:pPr>
      <w:r w:rsidR="75B76A97">
        <w:rPr/>
        <w:t xml:space="preserve"> </w:t>
      </w:r>
      <w:r w:rsidRPr="73B0064D" w:rsidR="671B32F9">
        <w:rPr>
          <w:lang w:val="en-US"/>
        </w:rPr>
        <w:t>3</w:t>
      </w:r>
      <w:r w:rsidRPr="73B0064D" w:rsidR="671B32F9">
        <w:rPr>
          <w:lang w:val="en-US"/>
        </w:rPr>
        <w:t xml:space="preserve"> </w:t>
      </w:r>
      <w:r w:rsidRPr="73B0064D" w:rsidR="7D1DE50B">
        <w:rPr>
          <w:lang w:val="en-US"/>
        </w:rPr>
        <w:t>Ask</w:t>
      </w:r>
      <w:r w:rsidRPr="73B0064D" w:rsidR="7D1DE50B">
        <w:rPr>
          <w:lang w:val="en-US"/>
        </w:rPr>
        <w:t xml:space="preserve"> and answer</w:t>
      </w:r>
      <w:r w:rsidRPr="73B0064D" w:rsidR="70B82F0E">
        <w:rPr>
          <w:lang w:val="en-US"/>
        </w:rPr>
        <w:t xml:space="preserve"> </w:t>
      </w:r>
      <w:r w:rsidRPr="73B0064D" w:rsidR="70B82F0E">
        <w:rPr>
          <w:lang w:val="en-US"/>
        </w:rPr>
        <w:t>What do you like? I like (grapes)</w:t>
      </w:r>
      <w:r w:rsidRPr="73B0064D" w:rsidR="671B32F9">
        <w:rPr>
          <w:lang w:val="en-US"/>
        </w:rPr>
        <w:t>.</w:t>
      </w:r>
    </w:p>
    <w:p w:rsidR="00953239" w:rsidP="002E06A6" w:rsidRDefault="00DB284A" w14:paraId="16CC2DF5" w14:textId="15614383">
      <w:pPr>
        <w:rPr>
          <w:rFonts w:ascii="Aptos" w:hAnsi="Aptos" w:cs="Segoe UI"/>
          <w:color w:val="000000"/>
        </w:rPr>
      </w:pPr>
      <w:r w:rsidRPr="00DB284A">
        <w:rPr>
          <w:rFonts w:ascii="Aptos" w:hAnsi="Aptos" w:cs="Segoe UI"/>
          <w:color w:val="000000"/>
        </w:rPr>
        <w:t xml:space="preserve">Students work in pairs or with you to role-play a dialog. S1 asks: </w:t>
      </w:r>
      <w:r w:rsidR="00272B85">
        <w:rPr>
          <w:rFonts w:ascii="Aptos" w:hAnsi="Aptos" w:cs="Segoe UI"/>
          <w:i/>
          <w:iCs/>
          <w:color w:val="000000"/>
        </w:rPr>
        <w:t>What do you like</w:t>
      </w:r>
      <w:r w:rsidRPr="00DB284A">
        <w:rPr>
          <w:rFonts w:ascii="Aptos" w:hAnsi="Aptos" w:cs="Segoe UI"/>
          <w:i/>
          <w:iCs/>
          <w:color w:val="000000"/>
        </w:rPr>
        <w:t xml:space="preserve">? </w:t>
      </w:r>
      <w:r w:rsidRPr="00DB284A">
        <w:rPr>
          <w:rFonts w:ascii="Aptos" w:hAnsi="Aptos" w:cs="Segoe UI"/>
          <w:color w:val="000000"/>
        </w:rPr>
        <w:t>S2: answers using the language structure learned. Swap roles.</w:t>
      </w:r>
    </w:p>
    <w:p w:rsidR="00665ECD" w:rsidP="00665ECD" w:rsidRDefault="00665ECD" w14:paraId="73067C94" w14:textId="77777777">
      <w:pPr>
        <w:pStyle w:val="LessonStepFeatureBox"/>
      </w:pPr>
      <w:r>
        <w:t>UDL Tip</w:t>
      </w:r>
    </w:p>
    <w:p w:rsidR="00665ECD" w:rsidP="00665ECD" w:rsidRDefault="00665ECD" w14:paraId="5AE62C41" w14:textId="77777777">
      <w:pPr>
        <w:pStyle w:val="LessonStepFeatureBoxText"/>
        <w:rPr>
          <w:rStyle w:val="eop"/>
          <w:rFonts w:ascii="Aptos" w:hAnsi="Aptos" w:cs="Segoe UI" w:eastAsiaTheme="majorEastAsia"/>
          <w:color w:val="000000"/>
          <w:lang w:val="en-US"/>
        </w:rPr>
      </w:pPr>
      <w:r w:rsidRPr="00706581">
        <w:t>Providing Students Multiple Ways to “Show” What They Know: For the speaking activity, give options for how students can use the language, for example, singing verses of the song, role-playing with a friend or the Ruby puppet, or using vocabulary flashcards and yes/no cards to ask and answer instead of speaking aloud.</w:t>
      </w:r>
    </w:p>
    <w:p w:rsidR="00953239" w:rsidP="3FBBB549" w:rsidRDefault="00CD5784" w14:paraId="260CF173" w14:textId="5148DD61">
      <w:pPr>
        <w:pStyle w:val="LessonStep"/>
        <w:rPr>
          <w:rStyle w:val="eop"/>
          <w:rFonts w:ascii="Aptos Display" w:hAnsi="Aptos Display" w:cs="Segoe UI"/>
          <w:lang w:val="en-US"/>
        </w:rPr>
      </w:pPr>
      <w:r w:rsidRPr="3FBBB549">
        <w:rPr>
          <w:rStyle w:val="normaltextrun"/>
          <w:rFonts w:ascii="Aptos Display" w:hAnsi="Aptos Display" w:cs="Segoe UI"/>
          <w:lang w:val="en-US"/>
        </w:rPr>
        <w:t xml:space="preserve">4 </w:t>
      </w:r>
      <w:r w:rsidRPr="3FBBB549" w:rsidR="002E0622">
        <w:rPr>
          <w:rStyle w:val="normaltextrun"/>
          <w:rFonts w:ascii="Aptos Display" w:hAnsi="Aptos Display" w:cs="Segoe UI"/>
          <w:lang w:val="en-US"/>
        </w:rPr>
        <w:t xml:space="preserve">Find and </w:t>
      </w:r>
      <w:r w:rsidRPr="3FBBB549" w:rsidR="005E67CC">
        <w:rPr>
          <w:rStyle w:val="normaltextrun"/>
          <w:rFonts w:ascii="Aptos Display" w:hAnsi="Aptos Display" w:cs="Segoe UI"/>
          <w:lang w:val="en-US"/>
        </w:rPr>
        <w:t xml:space="preserve">say words </w:t>
      </w:r>
      <w:r w:rsidRPr="3FBBB549" w:rsidR="009A10D3">
        <w:rPr>
          <w:rStyle w:val="normaltextrun"/>
          <w:rFonts w:ascii="Aptos Display" w:hAnsi="Aptos Display" w:cs="Segoe UI"/>
          <w:lang w:val="en-US"/>
        </w:rPr>
        <w:t>with /a/, /e/, /i/, /o/, or /u/.</w:t>
      </w:r>
    </w:p>
    <w:p w:rsidR="00CD5784" w:rsidP="002E06A6" w:rsidRDefault="13C4832D" w14:paraId="45EFC884" w14:textId="7123880E">
      <w:pPr>
        <w:rPr>
          <w:rFonts w:ascii="Calibri" w:hAnsi="Calibri" w:cs="Calibri"/>
          <w:color w:val="000000"/>
        </w:rPr>
      </w:pPr>
      <w:r w:rsidRPr="003875EE">
        <w:rPr>
          <w:rFonts w:ascii="Calibri" w:hAnsi="Calibri" w:cs="Calibri"/>
          <w:color w:val="000000"/>
        </w:rPr>
        <w:t xml:space="preserve">Students </w:t>
      </w:r>
      <w:proofErr w:type="gramStart"/>
      <w:r w:rsidRPr="003875EE">
        <w:rPr>
          <w:rFonts w:ascii="Calibri" w:hAnsi="Calibri" w:cs="Calibri"/>
          <w:color w:val="000000"/>
        </w:rPr>
        <w:t>have to</w:t>
      </w:r>
      <w:proofErr w:type="gramEnd"/>
      <w:r w:rsidRPr="003875EE">
        <w:rPr>
          <w:rFonts w:ascii="Calibri" w:hAnsi="Calibri" w:cs="Calibri"/>
          <w:color w:val="000000"/>
        </w:rPr>
        <w:t xml:space="preserve"> find and say words with the target sounds in the picture. If students can’t remember the words, ask them to point out</w:t>
      </w:r>
      <w:r w:rsidRPr="003875EE" w:rsidR="35FE3BD2">
        <w:rPr>
          <w:rFonts w:ascii="Calibri" w:hAnsi="Calibri" w:cs="Calibri"/>
          <w:color w:val="000000"/>
        </w:rPr>
        <w:t xml:space="preserve"> the pictures and repeat after you</w:t>
      </w:r>
      <w:r w:rsidRPr="003875EE">
        <w:rPr>
          <w:rFonts w:ascii="Calibri" w:hAnsi="Calibri" w:cs="Calibri"/>
          <w:color w:val="000000"/>
        </w:rPr>
        <w:t>.</w:t>
      </w:r>
    </w:p>
    <w:p w:rsidR="0038711D" w:rsidP="000F675D" w:rsidRDefault="00582CD7" w14:paraId="7E23D60B" w14:textId="068946F2">
      <w:pPr>
        <w:pStyle w:val="Answerkey"/>
      </w:pPr>
      <w:r>
        <w:t>Possible a</w:t>
      </w:r>
      <w:r w:rsidR="0038711D">
        <w:t xml:space="preserve">nswers: </w:t>
      </w:r>
      <w:r w:rsidR="00B00123">
        <w:t xml:space="preserve">bag, mom, </w:t>
      </w:r>
      <w:r w:rsidR="000873B9">
        <w:t xml:space="preserve">bug, hot, </w:t>
      </w:r>
      <w:r w:rsidR="00A71D11">
        <w:t>red</w:t>
      </w:r>
    </w:p>
    <w:p w:rsidR="00EB5451" w:rsidP="00EB5451" w:rsidRDefault="00EB5451" w14:paraId="7FFE5D02" w14:textId="70808295">
      <w:pPr>
        <w:pStyle w:val="LessonStepFeatureBox"/>
      </w:pPr>
      <w:r>
        <w:t>Phonics Tip</w:t>
      </w:r>
    </w:p>
    <w:p w:rsidR="00EB5451" w:rsidP="00EB5451" w:rsidRDefault="00EB5451" w14:paraId="78DECB5E" w14:textId="30E5EE93">
      <w:pPr>
        <w:pStyle w:val="LessonStepFeatureBoxText"/>
        <w:rPr>
          <w:rStyle w:val="normaltextrun"/>
          <w:rFonts w:ascii="Calibri" w:hAnsi="Calibri" w:cs="Calibri"/>
          <w:color w:val="000000"/>
        </w:rPr>
      </w:pPr>
      <w:r w:rsidRPr="00EB5451">
        <w:t xml:space="preserve">Phonemic Awareness: The Phonics activity may be challenging for students because this is the first time they’re asked to identify words with a middle sound instead of an initial sound. Stay open and flexible to different answers. For example, students may point to </w:t>
      </w:r>
      <w:r w:rsidRPr="00EB5451">
        <w:rPr>
          <w:i/>
          <w:iCs/>
        </w:rPr>
        <w:t>oranges</w:t>
      </w:r>
      <w:r w:rsidRPr="00EB5451">
        <w:t xml:space="preserve"> for initial /o/, or </w:t>
      </w:r>
      <w:r w:rsidRPr="00EB5451">
        <w:rPr>
          <w:i/>
          <w:iCs/>
        </w:rPr>
        <w:t>mom</w:t>
      </w:r>
      <w:r w:rsidRPr="00EB5451">
        <w:t xml:space="preserve"> for medial /o/. It will be helpful to go back and review the vocabulary in Lessons 2 and 6 so students have ideas of what to look for in the picture. If they can find the vocabulary, that’s enough. Some students may be able to identify the medial vowel in the words as well, but that shouldn’t be expected at this stage.</w:t>
      </w:r>
    </w:p>
    <w:p w:rsidRPr="00FF47EA" w:rsidR="009A10D3" w:rsidP="00FF47EA" w:rsidRDefault="009A10D3" w14:paraId="0557D589" w14:textId="09FC6272">
      <w:pPr>
        <w:pStyle w:val="LessonStep"/>
        <w:rPr>
          <w:rStyle w:val="normaltextrun"/>
        </w:rPr>
      </w:pPr>
      <w:r w:rsidRPr="00FF47EA">
        <w:rPr>
          <w:rStyle w:val="normaltextrun"/>
        </w:rPr>
        <w:t>5 Count Ruby’s leaves.</w:t>
      </w:r>
    </w:p>
    <w:p w:rsidR="00A42FBA" w:rsidP="000270B4" w:rsidRDefault="09E64186" w14:paraId="7020ADBA" w14:textId="0C06D162">
      <w:pPr>
        <w:rPr>
          <w:rStyle w:val="normaltextrun"/>
          <w:rFonts w:ascii="Calibri" w:hAnsi="Calibri" w:cs="Calibri"/>
          <w:color w:val="000000"/>
        </w:rPr>
      </w:pPr>
      <w:r>
        <w:t xml:space="preserve">Ask students to count the </w:t>
      </w:r>
      <w:r w:rsidR="2DF40A0F">
        <w:t>leaves</w:t>
      </w:r>
      <w:r>
        <w:t xml:space="preserve"> in the picture</w:t>
      </w:r>
      <w:r w:rsidR="3AD9F7CC">
        <w:t xml:space="preserve"> (17)</w:t>
      </w:r>
      <w:r>
        <w:t>.</w:t>
      </w:r>
    </w:p>
    <w:p w:rsidRPr="00FF47EA" w:rsidR="002575AC" w:rsidP="00FF47EA" w:rsidRDefault="00FF47EA" w14:paraId="69CB36E8" w14:textId="306CC978">
      <w:pPr>
        <w:pStyle w:val="LessonStep"/>
        <w:rPr>
          <w:rStyle w:val="normaltextrun"/>
        </w:rPr>
      </w:pPr>
      <w:r w:rsidRPr="00FF47EA">
        <w:rPr>
          <w:rStyle w:val="normaltextrun"/>
        </w:rPr>
        <w:t>6</w:t>
      </w:r>
      <w:r w:rsidRPr="00FF47EA" w:rsidR="002575AC">
        <w:rPr>
          <w:rStyle w:val="normaltextrun"/>
        </w:rPr>
        <w:t xml:space="preserve"> What can Ruby do to avoid wasting food? Listen and stick.</w:t>
      </w:r>
    </w:p>
    <w:p w:rsidR="009A10D3" w:rsidP="1C2D11D2" w:rsidRDefault="00B94B50" w14:paraId="5C8ED29F" w14:textId="6F5CDB51">
      <w:r w:rsidR="6128FF27">
        <w:rPr/>
        <w:t>Have students find the value sticker at the back of their books or hand out the sticker</w:t>
      </w:r>
      <w:r w:rsidR="4E004758">
        <w:rPr/>
        <w:t>s</w:t>
      </w:r>
      <w:r w:rsidR="6128FF27">
        <w:rPr/>
        <w:t xml:space="preserve"> already prepare</w:t>
      </w:r>
      <w:r w:rsidR="65D9EB2E">
        <w:rPr/>
        <w:t>d</w:t>
      </w:r>
      <w:r w:rsidR="6128FF27">
        <w:rPr/>
        <w:t xml:space="preserve">. </w:t>
      </w:r>
      <w:r w:rsidR="0FFCB580">
        <w:rPr/>
        <w:t xml:space="preserve">Draw students’ attention to the picture. Make sure they notice the carrots that spilled and fell off the table in the image. Use the Ruby puppet to ask </w:t>
      </w:r>
      <w:r w:rsidRPr="73B0064D" w:rsidR="0FFCB580">
        <w:rPr>
          <w:i w:val="1"/>
          <w:iCs w:val="1"/>
        </w:rPr>
        <w:t>What’s</w:t>
      </w:r>
      <w:r w:rsidRPr="73B0064D" w:rsidR="0FFCB580">
        <w:rPr>
          <w:i w:val="1"/>
          <w:iCs w:val="1"/>
        </w:rPr>
        <w:t xml:space="preserve"> wrong? How can you help? </w:t>
      </w:r>
      <w:r w:rsidR="0FFCB580">
        <w:rPr/>
        <w:t xml:space="preserve">Make sure all students </w:t>
      </w:r>
      <w:r w:rsidR="0FFCB580">
        <w:rPr/>
        <w:t>have the opportunity to</w:t>
      </w:r>
      <w:r w:rsidR="0FFCB580">
        <w:rPr/>
        <w:t xml:space="preserve"> share their ideas.</w:t>
      </w:r>
      <w:r w:rsidR="39CEB846">
        <w:rPr/>
        <w:t xml:space="preserve"> Play </w:t>
      </w:r>
      <w:r w:rsidR="75F0182C">
        <w:rPr/>
        <w:t>track</w:t>
      </w:r>
      <w:r w:rsidR="57ED9B2F">
        <w:rPr/>
        <w:t xml:space="preserve"> 6.</w:t>
      </w:r>
      <w:r w:rsidR="1C9F7B90">
        <w:rPr/>
        <w:t>30</w:t>
      </w:r>
      <w:r w:rsidR="0FFA6F32">
        <w:rPr/>
        <w:t xml:space="preserve">. </w:t>
      </w:r>
      <w:r w:rsidR="1DCF7594">
        <w:rPr/>
        <w:t xml:space="preserve">Students can follow the speech bubble as they listen. </w:t>
      </w:r>
      <w:r w:rsidR="08A3718F">
        <w:rPr/>
        <w:t xml:space="preserve">Then </w:t>
      </w:r>
      <w:r w:rsidR="000F60BB">
        <w:rPr/>
        <w:t>have them stick the value sticker</w:t>
      </w:r>
      <w:r w:rsidR="1F999114">
        <w:rPr/>
        <w:t>.</w:t>
      </w:r>
    </w:p>
    <w:p w:rsidR="00BC145C" w:rsidP="00AD3E92" w:rsidRDefault="00BC145C" w14:paraId="18A27723" w14:textId="646F15BE">
      <w:pPr>
        <w:pStyle w:val="LessonStepFeatureBox"/>
      </w:pPr>
      <w:r>
        <w:t>SEL Tip</w:t>
      </w:r>
    </w:p>
    <w:p w:rsidRPr="00AD3E92" w:rsidR="00AD3E92" w:rsidP="00AD3E92" w:rsidRDefault="00AD3E92" w14:paraId="5F0CD4D6" w14:textId="77777777" w14:noSpellErr="1">
      <w:pPr>
        <w:pStyle w:val="LessonStepFeatureBoxText"/>
        <w:rPr>
          <w:b w:val="0"/>
          <w:bCs w:val="0"/>
          <w:lang w:val="en-US"/>
        </w:rPr>
      </w:pPr>
      <w:r w:rsidR="441C8157">
        <w:rPr/>
        <w:t xml:space="preserve">Responsible Decision-Making: Remember that when it comes to eating, the adult </w:t>
      </w:r>
      <w:r w:rsidR="441C8157">
        <w:rPr>
          <w:b w:val="0"/>
          <w:bCs w:val="0"/>
        </w:rPr>
        <w:t xml:space="preserve">says </w:t>
      </w:r>
      <w:r w:rsidR="441C8157">
        <w:rPr>
          <w:b w:val="0"/>
          <w:bCs w:val="0"/>
        </w:rPr>
        <w:t xml:space="preserve">WHAT, WHEN, </w:t>
      </w:r>
      <w:r w:rsidR="441C8157">
        <w:rPr>
          <w:b w:val="0"/>
          <w:bCs w:val="0"/>
        </w:rPr>
        <w:t xml:space="preserve">and </w:t>
      </w:r>
      <w:r w:rsidR="441C8157">
        <w:rPr>
          <w:b w:val="0"/>
          <w:bCs w:val="0"/>
        </w:rPr>
        <w:t>WHERE</w:t>
      </w:r>
      <w:r w:rsidR="441C8157">
        <w:rPr>
          <w:b w:val="0"/>
          <w:bCs w:val="0"/>
        </w:rPr>
        <w:t xml:space="preserve"> a child eats</w:t>
      </w:r>
      <w:r w:rsidRPr="73B0064D" w:rsidR="441C8157">
        <w:rPr>
          <w:b w:val="0"/>
          <w:bCs w:val="0"/>
          <w:lang w:val="en-US"/>
        </w:rPr>
        <w:t xml:space="preserve">. </w:t>
      </w:r>
      <w:r w:rsidR="441C8157">
        <w:rPr>
          <w:b w:val="0"/>
          <w:bCs w:val="0"/>
        </w:rPr>
        <w:t>The child decides</w:t>
      </w:r>
      <w:r w:rsidR="441C8157">
        <w:rPr>
          <w:b w:val="0"/>
          <w:bCs w:val="0"/>
        </w:rPr>
        <w:t xml:space="preserve"> IF</w:t>
      </w:r>
      <w:r w:rsidR="441C8157">
        <w:rPr>
          <w:b w:val="0"/>
          <w:bCs w:val="0"/>
        </w:rPr>
        <w:t xml:space="preserve"> they eat and </w:t>
      </w:r>
      <w:r w:rsidR="441C8157">
        <w:rPr>
          <w:b w:val="0"/>
          <w:bCs w:val="0"/>
        </w:rPr>
        <w:t xml:space="preserve">HOW </w:t>
      </w:r>
      <w:r w:rsidR="441C8157">
        <w:rPr>
          <w:b w:val="0"/>
          <w:bCs w:val="0"/>
        </w:rPr>
        <w:t>much they eat</w:t>
      </w:r>
      <w:r w:rsidRPr="73B0064D" w:rsidR="441C8157">
        <w:rPr>
          <w:b w:val="0"/>
          <w:bCs w:val="0"/>
          <w:lang w:val="en-US"/>
        </w:rPr>
        <w:t>. </w:t>
      </w:r>
    </w:p>
    <w:p w:rsidRPr="00AD3E92" w:rsidR="00AD3E92" w:rsidP="00AD3E92" w:rsidRDefault="00AD3E92" w14:paraId="0A4DF8BA" w14:textId="77777777" w14:noSpellErr="1">
      <w:pPr>
        <w:pStyle w:val="LessonStepFeatureBoxText"/>
        <w:rPr>
          <w:lang w:val="en-US"/>
        </w:rPr>
      </w:pPr>
      <w:r w:rsidR="441C8157">
        <w:rPr>
          <w:b w:val="0"/>
          <w:bCs w:val="0"/>
        </w:rPr>
        <w:t xml:space="preserve">The way to think about </w:t>
      </w:r>
      <w:r w:rsidR="441C8157">
        <w:rPr>
          <w:b w:val="0"/>
          <w:bCs w:val="0"/>
        </w:rPr>
        <w:t>WHAT, WHEN, WHERE</w:t>
      </w:r>
      <w:r w:rsidR="441C8157">
        <w:rPr>
          <w:b w:val="0"/>
          <w:bCs w:val="0"/>
        </w:rPr>
        <w:t xml:space="preserve"> is this:</w:t>
      </w:r>
      <w:r w:rsidRPr="73B0064D" w:rsidR="441C8157">
        <w:rPr>
          <w:rFonts w:ascii="Arial" w:hAnsi="Arial" w:cs="Arial"/>
          <w:b w:val="0"/>
          <w:bCs w:val="0"/>
          <w:lang w:val="en-US"/>
        </w:rPr>
        <w:t> </w:t>
      </w:r>
      <w:r w:rsidRPr="73B0064D" w:rsidR="441C8157">
        <w:rPr>
          <w:b w:val="0"/>
          <w:bCs w:val="0"/>
          <w:lang w:val="en-US"/>
        </w:rPr>
        <w:t> </w:t>
      </w:r>
      <w:r>
        <w:br/>
      </w:r>
      <w:r w:rsidRPr="73B0064D" w:rsidR="441C8157">
        <w:rPr>
          <w:rFonts w:ascii="Arial" w:hAnsi="Arial" w:cs="Arial"/>
          <w:lang w:val="en-US"/>
        </w:rPr>
        <w:t> </w:t>
      </w:r>
      <w:r w:rsidRPr="73B0064D" w:rsidR="441C8157">
        <w:rPr>
          <w:b w:val="1"/>
          <w:bCs w:val="1"/>
        </w:rPr>
        <w:t>WHAT:</w:t>
      </w:r>
      <w:r w:rsidR="441C8157">
        <w:rPr/>
        <w:t xml:space="preserve"> Most young children need to be exposed to a new food at least 10-15 times before they try it. Make sure that you place the new food on their plate many times before you give up. </w:t>
      </w:r>
      <w:r w:rsidR="441C8157">
        <w:rPr/>
        <w:t>Don’t</w:t>
      </w:r>
      <w:r w:rsidR="441C8157">
        <w:rPr/>
        <w:t xml:space="preserve"> tell them “Try it” or “Just one bite.” Tell them </w:t>
      </w:r>
      <w:r w:rsidR="441C8157">
        <w:rPr/>
        <w:t>it's</w:t>
      </w:r>
      <w:r w:rsidR="441C8157">
        <w:rPr/>
        <w:t xml:space="preserve"> up to them IF they want to eat it. But place that new food on their plate at</w:t>
      </w:r>
      <w:r w:rsidRPr="73B0064D" w:rsidR="441C8157">
        <w:rPr>
          <w:rFonts w:ascii="Arial" w:hAnsi="Arial" w:cs="Arial"/>
        </w:rPr>
        <w:t> </w:t>
      </w:r>
      <w:r w:rsidR="441C8157">
        <w:rPr/>
        <w:t xml:space="preserve">least 15 times. At other times, read books and talk about different food, and this will help with this process. </w:t>
      </w:r>
      <w:r w:rsidRPr="73B0064D" w:rsidR="441C8157">
        <w:rPr>
          <w:rFonts w:ascii="Arial" w:hAnsi="Arial" w:cs="Arial"/>
          <w:lang w:val="en-US"/>
        </w:rPr>
        <w:t> </w:t>
      </w:r>
      <w:r w:rsidRPr="73B0064D" w:rsidR="441C8157">
        <w:rPr>
          <w:lang w:val="en-US"/>
        </w:rPr>
        <w:t> </w:t>
      </w:r>
      <w:r>
        <w:br/>
      </w:r>
      <w:r w:rsidR="441C8157">
        <w:rPr/>
        <w:t xml:space="preserve">Also, </w:t>
      </w:r>
      <w:r w:rsidR="441C8157">
        <w:rPr/>
        <w:t>portion</w:t>
      </w:r>
      <w:r w:rsidR="441C8157">
        <w:rPr/>
        <w:t xml:space="preserve"> size is key in this age group. Adults often give young children adult portions. Most children only need about ⅛ or ¼ cup portions of each food group. For example, a lunch may look like ¼ cup of a vegetable or fruit, ⅛ of a protein, and ⅛ of a grain. </w:t>
      </w:r>
      <w:r w:rsidRPr="73B0064D" w:rsidR="441C8157">
        <w:rPr>
          <w:rFonts w:ascii="Arial" w:hAnsi="Arial" w:cs="Arial"/>
          <w:lang w:val="en-US"/>
        </w:rPr>
        <w:t> </w:t>
      </w:r>
      <w:r w:rsidRPr="73B0064D" w:rsidR="441C8157">
        <w:rPr>
          <w:lang w:val="en-US"/>
        </w:rPr>
        <w:t> </w:t>
      </w:r>
      <w:r>
        <w:br/>
      </w:r>
      <w:r w:rsidRPr="73B0064D" w:rsidR="441C8157">
        <w:rPr>
          <w:rFonts w:ascii="Arial" w:hAnsi="Arial" w:cs="Arial"/>
          <w:lang w:val="en-US"/>
        </w:rPr>
        <w:t> </w:t>
      </w:r>
      <w:r w:rsidRPr="73B0064D" w:rsidR="441C8157">
        <w:rPr>
          <w:b w:val="1"/>
          <w:bCs w:val="1"/>
        </w:rPr>
        <w:t xml:space="preserve">WHEN: </w:t>
      </w:r>
      <w:r w:rsidR="441C8157">
        <w:rPr/>
        <w:t xml:space="preserve">Offer the child food every 2.5-3 hours and let them drink water in between meals. This gives the body time to build hunger and helps create the biorhythm of hunger/satiety. </w:t>
      </w:r>
      <w:r w:rsidRPr="73B0064D" w:rsidR="441C8157">
        <w:rPr>
          <w:rFonts w:ascii="Arial" w:hAnsi="Arial" w:cs="Arial"/>
          <w:lang w:val="en-US"/>
        </w:rPr>
        <w:t> </w:t>
      </w:r>
      <w:r w:rsidRPr="73B0064D" w:rsidR="441C8157">
        <w:rPr>
          <w:lang w:val="en-US"/>
        </w:rPr>
        <w:t> </w:t>
      </w:r>
      <w:r>
        <w:br/>
      </w:r>
      <w:r w:rsidRPr="73B0064D" w:rsidR="441C8157">
        <w:rPr>
          <w:rFonts w:ascii="Arial" w:hAnsi="Arial" w:cs="Arial"/>
          <w:lang w:val="en-US"/>
        </w:rPr>
        <w:t> </w:t>
      </w:r>
      <w:r w:rsidRPr="73B0064D" w:rsidR="441C8157">
        <w:rPr>
          <w:b w:val="1"/>
          <w:bCs w:val="1"/>
        </w:rPr>
        <w:t xml:space="preserve">WHERE: </w:t>
      </w:r>
      <w:r w:rsidR="441C8157">
        <w:rPr/>
        <w:t xml:space="preserve">Be consistent about where meals and snacks are eaten. A young child will be happy to walk around with a banana in their hand, explore, and eat, but that may not align with your school or classroom policy. Students will get used to the routines you </w:t>
      </w:r>
      <w:r w:rsidR="441C8157">
        <w:rPr/>
        <w:t>establish</w:t>
      </w:r>
      <w:r w:rsidR="441C8157">
        <w:rPr/>
        <w:t>, if they are consistent and predictable.</w:t>
      </w:r>
      <w:r w:rsidRPr="73B0064D" w:rsidR="441C8157">
        <w:rPr>
          <w:lang w:val="en-US"/>
        </w:rPr>
        <w:t> </w:t>
      </w:r>
    </w:p>
    <w:p w:rsidRPr="00E221DF" w:rsidR="00953239" w:rsidP="00E221DF" w:rsidRDefault="00CD5784" w14:paraId="743A6A15" w14:textId="12335E53">
      <w:pPr>
        <w:pStyle w:val="LessonStep"/>
        <w:rPr>
          <w:rStyle w:val="eop"/>
          <w:b/>
          <w:bCs/>
        </w:rPr>
      </w:pPr>
      <w:r w:rsidRPr="00E221DF">
        <w:rPr>
          <w:rStyle w:val="normaltextrun"/>
          <w:b/>
          <w:bCs/>
        </w:rPr>
        <w:t>AFTER THE PAGE</w:t>
      </w:r>
    </w:p>
    <w:p w:rsidR="009E6270" w:rsidP="009E6270" w:rsidRDefault="009E6270" w14:paraId="32C08C48" w14:textId="77777777">
      <w:pPr>
        <w:pStyle w:val="LessonStep"/>
        <w:rPr>
          <w:rStyle w:val="eop"/>
          <w:rFonts w:ascii="Aptos Display" w:hAnsi="Aptos Display" w:cs="Segoe UI"/>
          <w:szCs w:val="28"/>
          <w:lang w:val="en-US"/>
        </w:rPr>
      </w:pPr>
      <w:r w:rsidRPr="00E221DF">
        <w:rPr>
          <w:rStyle w:val="normaltextrun"/>
        </w:rPr>
        <w:t>Cooldown</w:t>
      </w:r>
    </w:p>
    <w:p w:rsidR="009E6270" w:rsidP="009E6270" w:rsidRDefault="009E6270" w14:paraId="1FD27EE0" w14:textId="77777777">
      <w:r>
        <w:t xml:space="preserve">Have students sit in a circle and ask them to share their </w:t>
      </w:r>
      <w:proofErr w:type="spellStart"/>
      <w:r>
        <w:t>favorite</w:t>
      </w:r>
      <w:proofErr w:type="spellEnd"/>
      <w:r>
        <w:t xml:space="preserve"> thing about this lesson or unit. It could be a game, an activity, a word, some part of the story. If students aren’t ready to speak, flip through the pages with students and have them point to their </w:t>
      </w:r>
      <w:proofErr w:type="spellStart"/>
      <w:r>
        <w:t>favorite</w:t>
      </w:r>
      <w:proofErr w:type="spellEnd"/>
      <w:r>
        <w:t xml:space="preserve"> thing.</w:t>
      </w:r>
    </w:p>
    <w:p w:rsidR="00953239" w:rsidP="001323EF" w:rsidRDefault="00CD5784" w14:paraId="35FB0A0F" w14:textId="591A09D3">
      <w:pPr>
        <w:pStyle w:val="LessonStep"/>
        <w:rPr>
          <w:rStyle w:val="eop"/>
          <w:rFonts w:ascii="Aptos Display" w:hAnsi="Aptos Display" w:cs="Segoe UI"/>
          <w:szCs w:val="28"/>
          <w:lang w:val="en-US"/>
        </w:rPr>
      </w:pPr>
      <w:r>
        <w:rPr>
          <w:rStyle w:val="normaltextrun"/>
          <w:rFonts w:ascii="Aptos Display" w:hAnsi="Aptos Display" w:cs="Segoe UI"/>
          <w:szCs w:val="28"/>
        </w:rPr>
        <w:t xml:space="preserve">Activity Book p. </w:t>
      </w:r>
      <w:r w:rsidR="007E5EE6">
        <w:rPr>
          <w:rStyle w:val="normaltextrun"/>
          <w:rFonts w:ascii="Aptos Display" w:hAnsi="Aptos Display" w:cs="Segoe UI"/>
          <w:szCs w:val="28"/>
        </w:rPr>
        <w:t>45</w:t>
      </w:r>
    </w:p>
    <w:p w:rsidR="00953239" w:rsidP="00E221DF" w:rsidRDefault="00CD5784" w14:paraId="7C708732" w14:textId="79E36F62">
      <w:pPr>
        <w:rPr>
          <w:rStyle w:val="normaltextrun"/>
          <w:rFonts w:ascii="Aptos" w:hAnsi="Aptos" w:cs="Segoe UI" w:eastAsiaTheme="majorEastAsia"/>
          <w:i/>
          <w:iCs/>
          <w:lang w:val="en-US"/>
        </w:rPr>
      </w:pPr>
      <w:r>
        <w:rPr>
          <w:rStyle w:val="normaltextrun"/>
          <w:rFonts w:ascii="Aptos" w:hAnsi="Aptos" w:cs="Segoe UI"/>
          <w:lang w:val="en-US"/>
        </w:rPr>
        <w:t xml:space="preserve">1 </w:t>
      </w:r>
      <w:r w:rsidR="00E221DF">
        <w:rPr>
          <w:rStyle w:val="normaltextrun"/>
          <w:rFonts w:ascii="Aptos" w:hAnsi="Aptos" w:cs="Segoe UI" w:eastAsiaTheme="majorEastAsia"/>
          <w:lang w:val="en-US"/>
        </w:rPr>
        <w:t xml:space="preserve">Say and circle. 2 Draw the food or drink you like and don’t like. Then </w:t>
      </w:r>
      <w:r w:rsidRPr="00E221DF" w:rsidR="00E221DF">
        <w:rPr>
          <w:rStyle w:val="normaltextrun"/>
          <w:rFonts w:ascii="Aptos" w:hAnsi="Aptos" w:cs="Segoe UI" w:eastAsiaTheme="majorEastAsia"/>
          <w:lang w:val="en-US"/>
        </w:rPr>
        <w:t>say</w:t>
      </w:r>
      <w:r w:rsidRPr="00E221DF" w:rsidR="00E221DF">
        <w:rPr>
          <w:rStyle w:val="normaltextrun"/>
          <w:rFonts w:ascii="Aptos" w:hAnsi="Aptos" w:cs="Segoe UI" w:eastAsiaTheme="majorEastAsia"/>
          <w:i/>
          <w:iCs/>
          <w:lang w:val="en-US"/>
        </w:rPr>
        <w:t xml:space="preserve"> I like (cucumbers). I don’t like (juice).</w:t>
      </w:r>
      <w:r w:rsidR="00E221DF">
        <w:rPr>
          <w:rStyle w:val="normaltextrun"/>
          <w:rFonts w:ascii="Aptos" w:hAnsi="Aptos" w:cs="Segoe UI" w:eastAsiaTheme="majorEastAsia"/>
          <w:lang w:val="en-US"/>
        </w:rPr>
        <w:t xml:space="preserve"> 3 Color or draw how you feel about what you learned.</w:t>
      </w:r>
    </w:p>
    <w:p w:rsidR="00953239" w:rsidP="002E06A6" w:rsidRDefault="00CD5784" w14:paraId="63DBB004" w14:textId="30118253">
      <w:pPr>
        <w:pStyle w:val="LessonStep"/>
        <w:rPr>
          <w:rStyle w:val="eop"/>
          <w:rFonts w:ascii="Aptos Display" w:hAnsi="Aptos Display" w:cs="Segoe UI"/>
          <w:szCs w:val="28"/>
          <w:lang w:val="en-US"/>
        </w:rPr>
      </w:pPr>
      <w:r>
        <w:rPr>
          <w:rStyle w:val="normaltextrun"/>
          <w:rFonts w:ascii="Aptos Display" w:hAnsi="Aptos Display" w:cs="Segoe UI"/>
          <w:szCs w:val="28"/>
        </w:rPr>
        <w:t>Literacy and SEL Pad</w:t>
      </w:r>
      <w:r w:rsidR="001674F1">
        <w:rPr>
          <w:rStyle w:val="eop"/>
          <w:rFonts w:ascii="Aptos Display" w:hAnsi="Aptos Display" w:cs="Segoe UI"/>
          <w:szCs w:val="28"/>
          <w:lang w:val="en-US"/>
        </w:rPr>
        <w:t xml:space="preserve"> p. 62</w:t>
      </w:r>
    </w:p>
    <w:p w:rsidR="00953239" w:rsidP="002E06A6" w:rsidRDefault="001674F1" w14:paraId="087EE2DD" w14:textId="53C3411C">
      <w:pPr>
        <w:rPr>
          <w:rStyle w:val="normaltextrun"/>
          <w:rFonts w:ascii="Aptos" w:hAnsi="Aptos" w:cs="Segoe UI"/>
          <w:color w:val="000000"/>
        </w:rPr>
      </w:pPr>
      <w:r>
        <w:rPr>
          <w:rStyle w:val="normaltextrun"/>
          <w:rFonts w:ascii="Aptos" w:hAnsi="Aptos" w:cs="Segoe UI"/>
          <w:color w:val="000000"/>
        </w:rPr>
        <w:t>1 Trace and say the words. 2 Find the words in the picture and circle. 3 Point and say other words you know.</w:t>
      </w:r>
    </w:p>
    <w:p w:rsidR="00953239" w:rsidP="001B57FA" w:rsidRDefault="00F05E61" w14:paraId="4E36C106" w14:textId="25AC51F9">
      <w:pPr>
        <w:pStyle w:val="AudioscriptHead"/>
        <w:rPr>
          <w:rStyle w:val="eop"/>
          <w:rFonts w:ascii="Aptos Display" w:hAnsi="Aptos Display" w:cs="Segoe UI"/>
          <w:szCs w:val="28"/>
        </w:rPr>
      </w:pPr>
      <w:r w:rsidRPr="73B0064D" w:rsidR="75F0182C">
        <w:rPr>
          <w:rStyle w:val="normaltextrun"/>
        </w:rPr>
        <w:t>Audioscripts</w:t>
      </w:r>
    </w:p>
    <w:p w:rsidR="73B0064D" w:rsidP="73B0064D" w:rsidRDefault="73B0064D" w14:paraId="7DA1EB2A" w14:textId="30568393">
      <w:pPr>
        <w:pStyle w:val="AudioscriptTrack"/>
      </w:pPr>
    </w:p>
    <w:p w:rsidR="00CD5784" w:rsidP="00EA3F73" w:rsidRDefault="002453AB" w14:paraId="0FFCDF06" w14:textId="7BC7DC39">
      <w:pPr>
        <w:pStyle w:val="AudioscriptTrack"/>
      </w:pPr>
      <w:r>
        <w:t xml:space="preserve">Track </w:t>
      </w:r>
      <w:r w:rsidRPr="00EA3F73" w:rsidR="00CD5784">
        <w:t>6</w:t>
      </w:r>
      <w:r>
        <w:t>.28</w:t>
      </w:r>
    </w:p>
    <w:p w:rsidRPr="002453AB" w:rsidR="002453AB" w:rsidP="002453AB" w:rsidRDefault="002453AB" w14:paraId="202D7492" w14:textId="2668BA8E">
      <w:pPr>
        <w:pStyle w:val="AudioscriptBody"/>
        <w:rPr>
          <w:b/>
          <w:bCs/>
        </w:rPr>
      </w:pPr>
      <w:r w:rsidRPr="002453AB">
        <w:rPr>
          <w:b/>
          <w:bCs/>
        </w:rPr>
        <w:t>I’m Hungry</w:t>
      </w:r>
    </w:p>
    <w:p w:rsidRPr="002453AB" w:rsidR="002453AB" w:rsidP="002453AB" w:rsidRDefault="002453AB" w14:paraId="0ADDC572" w14:textId="1AC9AD5C">
      <w:pPr>
        <w:pStyle w:val="AudioscriptBody"/>
      </w:pPr>
      <w:r w:rsidRPr="002453AB">
        <w:t>I’m hungry, I’m hungry.</w:t>
      </w:r>
    </w:p>
    <w:p w:rsidRPr="002453AB" w:rsidR="002453AB" w:rsidP="002453AB" w:rsidRDefault="002453AB" w14:paraId="78EC4B50" w14:textId="460C58BF">
      <w:pPr>
        <w:pStyle w:val="AudioscriptBody"/>
      </w:pPr>
      <w:r w:rsidRPr="002453AB">
        <w:t>Can I have a snack, please?</w:t>
      </w:r>
    </w:p>
    <w:p w:rsidRPr="002453AB" w:rsidR="002453AB" w:rsidP="002453AB" w:rsidRDefault="002453AB" w14:paraId="1C123AA8" w14:textId="62B5654F">
      <w:pPr>
        <w:pStyle w:val="AudioscriptBody"/>
      </w:pPr>
      <w:r w:rsidRPr="002453AB">
        <w:t>Tomatoes and carrots.</w:t>
      </w:r>
    </w:p>
    <w:p w:rsidRPr="002453AB" w:rsidR="002453AB" w:rsidP="002453AB" w:rsidRDefault="002453AB" w14:paraId="02610132" w14:textId="63FC844E">
      <w:pPr>
        <w:pStyle w:val="AudioscriptBody"/>
      </w:pPr>
      <w:proofErr w:type="spellStart"/>
      <w:r w:rsidRPr="002453AB">
        <w:t>Mmm</w:t>
      </w:r>
      <w:proofErr w:type="spellEnd"/>
      <w:r w:rsidRPr="002453AB">
        <w:t>... I like strawberries!</w:t>
      </w:r>
    </w:p>
    <w:p w:rsidRPr="002453AB" w:rsidR="002453AB" w:rsidP="002453AB" w:rsidRDefault="002453AB" w14:paraId="5E779D8D" w14:textId="77777777">
      <w:pPr>
        <w:pStyle w:val="AudioscriptBody"/>
      </w:pPr>
      <w:r w:rsidRPr="002453AB">
        <w:t> </w:t>
      </w:r>
    </w:p>
    <w:p w:rsidRPr="002453AB" w:rsidR="002453AB" w:rsidP="002453AB" w:rsidRDefault="002453AB" w14:paraId="2DE40185" w14:textId="696C80CC">
      <w:pPr>
        <w:pStyle w:val="AudioscriptBody"/>
      </w:pPr>
      <w:r w:rsidRPr="002453AB">
        <w:t>I’m hungry, I’m hungry.</w:t>
      </w:r>
    </w:p>
    <w:p w:rsidRPr="002453AB" w:rsidR="002453AB" w:rsidP="002453AB" w:rsidRDefault="002453AB" w14:paraId="1F1B06E3" w14:textId="0295F17F">
      <w:pPr>
        <w:pStyle w:val="AudioscriptBody"/>
      </w:pPr>
      <w:r w:rsidRPr="002453AB">
        <w:t>Can I have a snack, please?</w:t>
      </w:r>
    </w:p>
    <w:p w:rsidRPr="002453AB" w:rsidR="002453AB" w:rsidP="002453AB" w:rsidRDefault="002453AB" w14:paraId="6AE3F573" w14:textId="4D5E5161">
      <w:pPr>
        <w:pStyle w:val="AudioscriptBody"/>
      </w:pPr>
      <w:r w:rsidRPr="002453AB">
        <w:t>Cucumbers and grapes.</w:t>
      </w:r>
    </w:p>
    <w:p w:rsidRPr="002453AB" w:rsidR="002453AB" w:rsidP="002453AB" w:rsidRDefault="002453AB" w14:paraId="464C2574" w14:textId="3664D194">
      <w:pPr>
        <w:pStyle w:val="AudioscriptBody"/>
      </w:pPr>
      <w:proofErr w:type="spellStart"/>
      <w:r w:rsidR="24C5906B">
        <w:rPr/>
        <w:t>Mmm</w:t>
      </w:r>
      <w:proofErr w:type="spellEnd"/>
      <w:r w:rsidR="24C5906B">
        <w:rPr/>
        <w:t>... I like oranges!</w:t>
      </w:r>
    </w:p>
    <w:p w:rsidR="73B0064D" w:rsidP="73B0064D" w:rsidRDefault="73B0064D" w14:paraId="22DC98AA" w14:textId="4B3F8371">
      <w:pPr>
        <w:pStyle w:val="AudioscriptTrack"/>
      </w:pPr>
    </w:p>
    <w:p w:rsidR="002453AB" w:rsidP="73B0064D" w:rsidRDefault="002453AB" w14:paraId="6A348BF3" w14:textId="28EC75E8">
      <w:pPr>
        <w:pStyle w:val="AudioscriptTrack"/>
        <w:ind/>
      </w:pPr>
      <w:r w:rsidR="24C5906B">
        <w:rPr/>
        <w:t>Track 6.29</w:t>
      </w:r>
    </w:p>
    <w:p w:rsidRPr="002B384F" w:rsidR="002B384F" w:rsidP="73B0064D" w:rsidRDefault="002B384F" w14:paraId="789BAD9A" w14:textId="54C8F55A">
      <w:pPr>
        <w:pStyle w:val="AudioscriptDialogue"/>
        <w:ind w:left="142" w:hanging="0"/>
      </w:pPr>
      <w:r w:rsidRPr="73B0064D" w:rsidR="144B5511">
        <w:rPr>
          <w:b w:val="1"/>
          <w:bCs w:val="1"/>
        </w:rPr>
        <w:t>Narrator</w:t>
      </w:r>
      <w:r w:rsidRPr="73B0064D" w:rsidR="144B5511">
        <w:rPr>
          <w:b w:val="1"/>
          <w:bCs w:val="1"/>
        </w:rPr>
        <w:t>:</w:t>
      </w:r>
      <w:r w:rsidR="144B5511">
        <w:rPr/>
        <w:t xml:space="preserve"> Hello, </w:t>
      </w:r>
      <w:r w:rsidR="144B5511">
        <w:rPr/>
        <w:t>Ruby!</w:t>
      </w:r>
      <w:r w:rsidR="144B5511">
        <w:rPr/>
        <w:t xml:space="preserve"> </w:t>
      </w:r>
      <w:r w:rsidRPr="73B0064D" w:rsidR="144B5511">
        <w:rPr>
          <w:lang w:val="en-GB"/>
        </w:rPr>
        <w:t>Do you like cucumbers?</w:t>
      </w:r>
    </w:p>
    <w:p w:rsidRPr="002B384F" w:rsidR="002B384F" w:rsidP="002B384F" w:rsidRDefault="002B384F" w14:paraId="075FF518" w14:textId="3C796EB0">
      <w:pPr>
        <w:pStyle w:val="AudioscriptDialogue"/>
      </w:pPr>
      <w:r w:rsidRPr="002B384F">
        <w:rPr>
          <w:b/>
          <w:bCs/>
          <w:lang w:val="en-GB"/>
        </w:rPr>
        <w:t>Ruby:</w:t>
      </w:r>
      <w:r w:rsidRPr="002B384F">
        <w:rPr>
          <w:lang w:val="en-GB"/>
        </w:rPr>
        <w:t xml:space="preserve"> No, I don’t. But I like carrots!</w:t>
      </w:r>
      <w:r w:rsidRPr="002B384F">
        <w:rPr>
          <w:rFonts w:ascii="Arial" w:hAnsi="Arial" w:cs="Arial"/>
          <w:lang w:val="en-GB"/>
        </w:rPr>
        <w:t> </w:t>
      </w:r>
    </w:p>
    <w:p w:rsidRPr="002B384F" w:rsidR="002B384F" w:rsidP="002B384F" w:rsidRDefault="002B384F" w14:paraId="074A4ED9" w14:textId="19982C7B">
      <w:pPr>
        <w:pStyle w:val="AudioscriptDialogue"/>
      </w:pPr>
      <w:r w:rsidRPr="002B384F">
        <w:rPr>
          <w:b/>
          <w:bCs/>
          <w:lang w:val="en-GB"/>
        </w:rPr>
        <w:t>Narrator:</w:t>
      </w:r>
      <w:r w:rsidRPr="002B384F">
        <w:rPr>
          <w:lang w:val="en-GB"/>
        </w:rPr>
        <w:t xml:space="preserve"> Oh, carrots are good for you. Go to the carrots.</w:t>
      </w:r>
    </w:p>
    <w:p w:rsidRPr="002B384F" w:rsidR="002B384F" w:rsidP="002B384F" w:rsidRDefault="002B384F" w14:paraId="48BF85FE" w14:textId="7DEF3CA7">
      <w:pPr>
        <w:pStyle w:val="AudioscriptDialogue"/>
      </w:pPr>
      <w:r w:rsidRPr="002B384F">
        <w:rPr>
          <w:b/>
          <w:bCs/>
          <w:lang w:val="en-GB"/>
        </w:rPr>
        <w:t>Ruby:</w:t>
      </w:r>
      <w:r w:rsidRPr="002B384F">
        <w:rPr>
          <w:lang w:val="en-GB"/>
        </w:rPr>
        <w:t xml:space="preserve"> Thank you! Oops! Sorry! I like juice!</w:t>
      </w:r>
    </w:p>
    <w:p w:rsidRPr="002B384F" w:rsidR="002B384F" w:rsidP="002B384F" w:rsidRDefault="002B384F" w14:paraId="76842CB9" w14:textId="5DF6C7EE">
      <w:pPr>
        <w:pStyle w:val="AudioscriptDialogue"/>
      </w:pPr>
      <w:r w:rsidRPr="002B384F">
        <w:rPr>
          <w:b/>
          <w:bCs/>
          <w:lang w:val="en-GB"/>
        </w:rPr>
        <w:t>Narrator:</w:t>
      </w:r>
      <w:r w:rsidRPr="002B384F">
        <w:rPr>
          <w:lang w:val="en-GB"/>
        </w:rPr>
        <w:t xml:space="preserve"> Do you like grapes?</w:t>
      </w:r>
    </w:p>
    <w:p w:rsidRPr="002B384F" w:rsidR="002B384F" w:rsidP="002B384F" w:rsidRDefault="002B384F" w14:paraId="47B4B20A" w14:textId="5F60D9A3">
      <w:pPr>
        <w:pStyle w:val="AudioscriptDialogue"/>
      </w:pPr>
      <w:r w:rsidRPr="002B384F">
        <w:rPr>
          <w:b/>
          <w:bCs/>
          <w:lang w:val="en-GB"/>
        </w:rPr>
        <w:t>Ruby:</w:t>
      </w:r>
      <w:r w:rsidRPr="002B384F">
        <w:rPr>
          <w:lang w:val="en-GB"/>
        </w:rPr>
        <w:t xml:space="preserve"> Yes, I do.</w:t>
      </w:r>
    </w:p>
    <w:p w:rsidRPr="002B384F" w:rsidR="002B384F" w:rsidP="002B384F" w:rsidRDefault="002B384F" w14:paraId="7A1EF4C8" w14:textId="218A3CCD">
      <w:pPr>
        <w:pStyle w:val="AudioscriptDialogue"/>
      </w:pPr>
      <w:r w:rsidRPr="002B384F">
        <w:rPr>
          <w:b/>
          <w:bCs/>
          <w:lang w:val="en-GB"/>
        </w:rPr>
        <w:t>Narrator:</w:t>
      </w:r>
      <w:r w:rsidRPr="002B384F">
        <w:rPr>
          <w:lang w:val="en-GB"/>
        </w:rPr>
        <w:t xml:space="preserve"> Go to the grapes.</w:t>
      </w:r>
    </w:p>
    <w:p w:rsidRPr="002B384F" w:rsidR="002B384F" w:rsidP="002B384F" w:rsidRDefault="002B384F" w14:paraId="10A1A3FB" w14:textId="4F4B3E3E">
      <w:pPr>
        <w:pStyle w:val="AudioscriptDialogue"/>
      </w:pPr>
      <w:r w:rsidRPr="002B384F">
        <w:rPr>
          <w:b/>
          <w:bCs/>
          <w:lang w:val="en-GB"/>
        </w:rPr>
        <w:t>Ruby:</w:t>
      </w:r>
      <w:r w:rsidRPr="002B384F">
        <w:rPr>
          <w:lang w:val="en-GB"/>
        </w:rPr>
        <w:t xml:space="preserve"> I like strawberries, too! I’m thirsty!</w:t>
      </w:r>
    </w:p>
    <w:p w:rsidRPr="002B384F" w:rsidR="002B384F" w:rsidP="002B384F" w:rsidRDefault="002B384F" w14:paraId="241C8976" w14:textId="149FAC17">
      <w:pPr>
        <w:pStyle w:val="AudioscriptDialogue"/>
      </w:pPr>
      <w:r w:rsidRPr="002B384F">
        <w:rPr>
          <w:b/>
          <w:bCs/>
          <w:lang w:val="en-GB"/>
        </w:rPr>
        <w:t>Narrator:</w:t>
      </w:r>
      <w:r w:rsidRPr="002B384F">
        <w:rPr>
          <w:lang w:val="en-GB"/>
        </w:rPr>
        <w:t xml:space="preserve"> Go to the strawberry smoothie.</w:t>
      </w:r>
    </w:p>
    <w:p w:rsidR="002453AB" w:rsidP="002453AB" w:rsidRDefault="002453AB" w14:paraId="7B323E87" w14:textId="77777777">
      <w:pPr>
        <w:pStyle w:val="AudioscriptTrack"/>
        <w:ind w:left="0" w:firstLine="142"/>
      </w:pPr>
    </w:p>
    <w:p w:rsidR="002453AB" w:rsidP="00EA3F73" w:rsidRDefault="002453AB" w14:paraId="6A7B4EAB" w14:textId="3E43FC61">
      <w:pPr>
        <w:pStyle w:val="AudioscriptTrack"/>
      </w:pPr>
      <w:r>
        <w:t>Track 6.30</w:t>
      </w:r>
    </w:p>
    <w:p w:rsidR="7749F656" w:rsidP="73B0064D" w:rsidRDefault="7749F656" w14:paraId="4233C672" w14:textId="55E681A8">
      <w:pPr>
        <w:pStyle w:val="AudioscriptDialogue"/>
        <w:spacing w:after="0" w:line="240" w:lineRule="auto"/>
      </w:pPr>
      <w:r w:rsidRPr="73B0064D" w:rsidR="144B5511">
        <w:rPr>
          <w:b w:val="1"/>
          <w:bCs w:val="1"/>
        </w:rPr>
        <w:t>Ruby:</w:t>
      </w:r>
      <w:r w:rsidR="144B5511">
        <w:rPr/>
        <w:t xml:space="preserve"> I </w:t>
      </w:r>
      <w:r w:rsidR="144B5511">
        <w:rPr/>
        <w:t>don’t</w:t>
      </w:r>
      <w:r w:rsidR="144B5511">
        <w:rPr/>
        <w:t xml:space="preserve"> </w:t>
      </w:r>
      <w:r w:rsidR="144B5511">
        <w:rPr/>
        <w:t>waste</w:t>
      </w:r>
      <w:r w:rsidR="144B5511">
        <w:rPr/>
        <w:t xml:space="preserve"> </w:t>
      </w:r>
      <w:r w:rsidR="144B5511">
        <w:rPr/>
        <w:t>food</w:t>
      </w:r>
      <w:r w:rsidR="144B5511">
        <w:rPr/>
        <w:t>.</w:t>
      </w:r>
    </w:p>
    <w:sectPr w:rsidR="7749F656">
      <w:footerReference w:type="default" r:id="rId11"/>
      <w:headerReference w:type="first" r:id="rId12"/>
      <w:footerReference w:type="first" r:id="rId13"/>
      <w:pgSz w:w="11906" w:h="16838" w:orient="portrait"/>
      <w:pgMar w:top="1440" w:right="1440" w:bottom="3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45C95" w:rsidRDefault="00C45C95" w14:paraId="184D9A07" w14:textId="77777777">
      <w:pPr>
        <w:spacing w:after="0" w:line="240" w:lineRule="auto"/>
      </w:pPr>
      <w:r>
        <w:separator/>
      </w:r>
    </w:p>
  </w:endnote>
  <w:endnote w:type="continuationSeparator" w:id="0">
    <w:p w:rsidR="00C45C95" w:rsidRDefault="00C45C95" w14:paraId="427F1535" w14:textId="77777777">
      <w:pPr>
        <w:spacing w:after="0" w:line="240" w:lineRule="auto"/>
      </w:pPr>
      <w:r>
        <w:continuationSeparator/>
      </w:r>
    </w:p>
  </w:endnote>
  <w:endnote w:type="continuationNotice" w:id="1">
    <w:p w:rsidR="00C45C95" w:rsidRDefault="00C45C95" w14:paraId="3C28197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8A2D60D" w:rsidTr="38A2D60D" w14:paraId="165759EB" w14:textId="77777777">
      <w:trPr>
        <w:trHeight w:val="300"/>
      </w:trPr>
      <w:tc>
        <w:tcPr>
          <w:tcW w:w="3005" w:type="dxa"/>
        </w:tcPr>
        <w:p w:rsidR="38A2D60D" w:rsidP="38A2D60D" w:rsidRDefault="38A2D60D" w14:paraId="1F698E05" w14:textId="0CAB1D0C">
          <w:pPr>
            <w:pStyle w:val="Header"/>
            <w:ind w:left="-115"/>
          </w:pPr>
        </w:p>
      </w:tc>
      <w:tc>
        <w:tcPr>
          <w:tcW w:w="3005" w:type="dxa"/>
        </w:tcPr>
        <w:p w:rsidR="38A2D60D" w:rsidP="38A2D60D" w:rsidRDefault="38A2D60D" w14:paraId="6A129325" w14:textId="1325431A">
          <w:pPr>
            <w:pStyle w:val="Header"/>
            <w:jc w:val="center"/>
          </w:pPr>
        </w:p>
      </w:tc>
      <w:tc>
        <w:tcPr>
          <w:tcW w:w="3005" w:type="dxa"/>
        </w:tcPr>
        <w:p w:rsidR="38A2D60D" w:rsidP="38A2D60D" w:rsidRDefault="38A2D60D" w14:paraId="2158B518" w14:textId="71AF55D2">
          <w:pPr>
            <w:pStyle w:val="Header"/>
            <w:ind w:right="-115"/>
            <w:jc w:val="right"/>
          </w:pPr>
        </w:p>
      </w:tc>
    </w:tr>
  </w:tbl>
  <w:p w:rsidR="38A2D60D" w:rsidP="38A2D60D" w:rsidRDefault="38A2D60D" w14:paraId="0B7A881B" w14:textId="1CDED8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8A2D60D" w:rsidTr="38A2D60D" w14:paraId="278F611A" w14:textId="77777777">
      <w:trPr>
        <w:trHeight w:val="300"/>
      </w:trPr>
      <w:tc>
        <w:tcPr>
          <w:tcW w:w="3005" w:type="dxa"/>
        </w:tcPr>
        <w:p w:rsidR="38A2D60D" w:rsidP="38A2D60D" w:rsidRDefault="38A2D60D" w14:paraId="434E0722" w14:textId="4DCB7F52">
          <w:pPr>
            <w:pStyle w:val="Header"/>
            <w:ind w:left="-115"/>
          </w:pPr>
        </w:p>
      </w:tc>
      <w:tc>
        <w:tcPr>
          <w:tcW w:w="3005" w:type="dxa"/>
        </w:tcPr>
        <w:p w:rsidR="38A2D60D" w:rsidP="38A2D60D" w:rsidRDefault="38A2D60D" w14:paraId="4AAB7B7A" w14:textId="69DC6432">
          <w:pPr>
            <w:pStyle w:val="Header"/>
            <w:jc w:val="center"/>
          </w:pPr>
        </w:p>
      </w:tc>
      <w:tc>
        <w:tcPr>
          <w:tcW w:w="3005" w:type="dxa"/>
        </w:tcPr>
        <w:p w:rsidR="38A2D60D" w:rsidP="38A2D60D" w:rsidRDefault="38A2D60D" w14:paraId="23C00407" w14:textId="40E68754">
          <w:pPr>
            <w:pStyle w:val="Header"/>
            <w:ind w:right="-115"/>
            <w:jc w:val="right"/>
          </w:pPr>
        </w:p>
      </w:tc>
    </w:tr>
  </w:tbl>
  <w:p w:rsidR="38A2D60D" w:rsidP="38A2D60D" w:rsidRDefault="38A2D60D" w14:paraId="61C53A89" w14:textId="3B6924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45C95" w:rsidRDefault="00C45C95" w14:paraId="37EFA46A" w14:textId="77777777">
      <w:pPr>
        <w:spacing w:after="0" w:line="240" w:lineRule="auto"/>
      </w:pPr>
      <w:r>
        <w:separator/>
      </w:r>
    </w:p>
  </w:footnote>
  <w:footnote w:type="continuationSeparator" w:id="0">
    <w:p w:rsidR="00C45C95" w:rsidRDefault="00C45C95" w14:paraId="69F94BA9" w14:textId="77777777">
      <w:pPr>
        <w:spacing w:after="0" w:line="240" w:lineRule="auto"/>
      </w:pPr>
      <w:r>
        <w:continuationSeparator/>
      </w:r>
    </w:p>
  </w:footnote>
  <w:footnote w:type="continuationNotice" w:id="1">
    <w:p w:rsidR="00C45C95" w:rsidRDefault="00C45C95" w14:paraId="5A947642"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8A2D60D" w:rsidTr="38A2D60D" w14:paraId="1044F38D" w14:textId="77777777">
      <w:trPr>
        <w:trHeight w:val="300"/>
      </w:trPr>
      <w:tc>
        <w:tcPr>
          <w:tcW w:w="3005" w:type="dxa"/>
        </w:tcPr>
        <w:p w:rsidR="38A2D60D" w:rsidP="38A2D60D" w:rsidRDefault="38A2D60D" w14:paraId="0751EF4E" w14:textId="6E96CBF3">
          <w:pPr>
            <w:pStyle w:val="Header"/>
            <w:ind w:left="-115"/>
          </w:pPr>
        </w:p>
      </w:tc>
      <w:tc>
        <w:tcPr>
          <w:tcW w:w="3005" w:type="dxa"/>
        </w:tcPr>
        <w:p w:rsidR="38A2D60D" w:rsidP="38A2D60D" w:rsidRDefault="38A2D60D" w14:paraId="77849AEF" w14:textId="0C38652B">
          <w:pPr>
            <w:pStyle w:val="Header"/>
            <w:jc w:val="center"/>
          </w:pPr>
        </w:p>
      </w:tc>
      <w:tc>
        <w:tcPr>
          <w:tcW w:w="3005" w:type="dxa"/>
        </w:tcPr>
        <w:p w:rsidR="38A2D60D" w:rsidP="38A2D60D" w:rsidRDefault="38A2D60D" w14:paraId="1B878540" w14:textId="0BDBFC31">
          <w:pPr>
            <w:pStyle w:val="Header"/>
            <w:ind w:right="-115"/>
            <w:jc w:val="right"/>
          </w:pPr>
        </w:p>
      </w:tc>
    </w:tr>
  </w:tbl>
  <w:p w:rsidR="38A2D60D" w:rsidP="38A2D60D" w:rsidRDefault="38A2D60D" w14:paraId="472FC51F" w14:textId="5EE502B5">
    <w:pPr>
      <w:pStyle w:val="Header"/>
    </w:pPr>
  </w:p>
</w:hdr>
</file>

<file path=word/intelligence2.xml><?xml version="1.0" encoding="utf-8"?>
<int2:intelligence xmlns:int2="http://schemas.microsoft.com/office/intelligence/2020/intelligence" xmlns:oel="http://schemas.microsoft.com/office/2019/extlst">
  <int2:observations>
    <int2:textHash int2:hashCode="VXpvVSDIPla9Kc" int2:id="5WWHTHa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D63BE"/>
    <w:multiLevelType w:val="hybridMultilevel"/>
    <w:tmpl w:val="584CF4E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76821A8"/>
    <w:multiLevelType w:val="hybridMultilevel"/>
    <w:tmpl w:val="B652D62C"/>
    <w:lvl w:ilvl="0" w:tplc="D0D62440">
      <w:start w:val="1"/>
      <w:numFmt w:val="decimal"/>
      <w:lvlText w:val="%1)"/>
      <w:lvlJc w:val="left"/>
      <w:pPr>
        <w:ind w:left="1020" w:hanging="360"/>
      </w:pPr>
    </w:lvl>
    <w:lvl w:ilvl="1" w:tplc="1BB8C356">
      <w:start w:val="1"/>
      <w:numFmt w:val="decimal"/>
      <w:lvlText w:val="%2)"/>
      <w:lvlJc w:val="left"/>
      <w:pPr>
        <w:ind w:left="1020" w:hanging="360"/>
      </w:pPr>
    </w:lvl>
    <w:lvl w:ilvl="2" w:tplc="319C7464">
      <w:start w:val="1"/>
      <w:numFmt w:val="decimal"/>
      <w:lvlText w:val="%3)"/>
      <w:lvlJc w:val="left"/>
      <w:pPr>
        <w:ind w:left="1020" w:hanging="360"/>
      </w:pPr>
    </w:lvl>
    <w:lvl w:ilvl="3" w:tplc="AE94082C">
      <w:start w:val="1"/>
      <w:numFmt w:val="decimal"/>
      <w:lvlText w:val="%4)"/>
      <w:lvlJc w:val="left"/>
      <w:pPr>
        <w:ind w:left="1020" w:hanging="360"/>
      </w:pPr>
    </w:lvl>
    <w:lvl w:ilvl="4" w:tplc="D108C39C">
      <w:start w:val="1"/>
      <w:numFmt w:val="decimal"/>
      <w:lvlText w:val="%5)"/>
      <w:lvlJc w:val="left"/>
      <w:pPr>
        <w:ind w:left="1020" w:hanging="360"/>
      </w:pPr>
    </w:lvl>
    <w:lvl w:ilvl="5" w:tplc="E5C8CD10">
      <w:start w:val="1"/>
      <w:numFmt w:val="decimal"/>
      <w:lvlText w:val="%6)"/>
      <w:lvlJc w:val="left"/>
      <w:pPr>
        <w:ind w:left="1020" w:hanging="360"/>
      </w:pPr>
    </w:lvl>
    <w:lvl w:ilvl="6" w:tplc="75F25D32">
      <w:start w:val="1"/>
      <w:numFmt w:val="decimal"/>
      <w:lvlText w:val="%7)"/>
      <w:lvlJc w:val="left"/>
      <w:pPr>
        <w:ind w:left="1020" w:hanging="360"/>
      </w:pPr>
    </w:lvl>
    <w:lvl w:ilvl="7" w:tplc="E06885FA">
      <w:start w:val="1"/>
      <w:numFmt w:val="decimal"/>
      <w:lvlText w:val="%8)"/>
      <w:lvlJc w:val="left"/>
      <w:pPr>
        <w:ind w:left="1020" w:hanging="360"/>
      </w:pPr>
    </w:lvl>
    <w:lvl w:ilvl="8" w:tplc="5A68A2B2">
      <w:start w:val="1"/>
      <w:numFmt w:val="decimal"/>
      <w:lvlText w:val="%9)"/>
      <w:lvlJc w:val="left"/>
      <w:pPr>
        <w:ind w:left="1020" w:hanging="360"/>
      </w:pPr>
    </w:lvl>
  </w:abstractNum>
  <w:abstractNum w:abstractNumId="2" w15:restartNumberingAfterBreak="0">
    <w:nsid w:val="1B8501A7"/>
    <w:multiLevelType w:val="hybridMultilevel"/>
    <w:tmpl w:val="3790095E"/>
    <w:lvl w:ilvl="0" w:tplc="B228583E">
      <w:start w:val="1"/>
      <w:numFmt w:val="decimal"/>
      <w:lvlText w:val="%1)"/>
      <w:lvlJc w:val="left"/>
      <w:pPr>
        <w:ind w:left="1020" w:hanging="360"/>
      </w:pPr>
    </w:lvl>
    <w:lvl w:ilvl="1" w:tplc="B5CAB5C6">
      <w:start w:val="1"/>
      <w:numFmt w:val="decimal"/>
      <w:lvlText w:val="%2)"/>
      <w:lvlJc w:val="left"/>
      <w:pPr>
        <w:ind w:left="1020" w:hanging="360"/>
      </w:pPr>
    </w:lvl>
    <w:lvl w:ilvl="2" w:tplc="24D677E2">
      <w:start w:val="1"/>
      <w:numFmt w:val="decimal"/>
      <w:lvlText w:val="%3)"/>
      <w:lvlJc w:val="left"/>
      <w:pPr>
        <w:ind w:left="1020" w:hanging="360"/>
      </w:pPr>
    </w:lvl>
    <w:lvl w:ilvl="3" w:tplc="97B0B4EE">
      <w:start w:val="1"/>
      <w:numFmt w:val="decimal"/>
      <w:lvlText w:val="%4)"/>
      <w:lvlJc w:val="left"/>
      <w:pPr>
        <w:ind w:left="1020" w:hanging="360"/>
      </w:pPr>
    </w:lvl>
    <w:lvl w:ilvl="4" w:tplc="B1F48704">
      <w:start w:val="1"/>
      <w:numFmt w:val="decimal"/>
      <w:lvlText w:val="%5)"/>
      <w:lvlJc w:val="left"/>
      <w:pPr>
        <w:ind w:left="1020" w:hanging="360"/>
      </w:pPr>
    </w:lvl>
    <w:lvl w:ilvl="5" w:tplc="4E42B8E2">
      <w:start w:val="1"/>
      <w:numFmt w:val="decimal"/>
      <w:lvlText w:val="%6)"/>
      <w:lvlJc w:val="left"/>
      <w:pPr>
        <w:ind w:left="1020" w:hanging="360"/>
      </w:pPr>
    </w:lvl>
    <w:lvl w:ilvl="6" w:tplc="67AA6A44">
      <w:start w:val="1"/>
      <w:numFmt w:val="decimal"/>
      <w:lvlText w:val="%7)"/>
      <w:lvlJc w:val="left"/>
      <w:pPr>
        <w:ind w:left="1020" w:hanging="360"/>
      </w:pPr>
    </w:lvl>
    <w:lvl w:ilvl="7" w:tplc="4C5843D6">
      <w:start w:val="1"/>
      <w:numFmt w:val="decimal"/>
      <w:lvlText w:val="%8)"/>
      <w:lvlJc w:val="left"/>
      <w:pPr>
        <w:ind w:left="1020" w:hanging="360"/>
      </w:pPr>
    </w:lvl>
    <w:lvl w:ilvl="8" w:tplc="B9DA55B6">
      <w:start w:val="1"/>
      <w:numFmt w:val="decimal"/>
      <w:lvlText w:val="%9)"/>
      <w:lvlJc w:val="left"/>
      <w:pPr>
        <w:ind w:left="1020" w:hanging="360"/>
      </w:pPr>
    </w:lvl>
  </w:abstractNum>
  <w:abstractNum w:abstractNumId="3" w15:restartNumberingAfterBreak="0">
    <w:nsid w:val="20BC1180"/>
    <w:multiLevelType w:val="hybridMultilevel"/>
    <w:tmpl w:val="FBF6CD8E"/>
    <w:lvl w:ilvl="0" w:tplc="44A007EC">
      <w:start w:val="1"/>
      <w:numFmt w:val="decimal"/>
      <w:lvlText w:val="%1)"/>
      <w:lvlJc w:val="left"/>
      <w:pPr>
        <w:ind w:left="1020" w:hanging="360"/>
      </w:pPr>
    </w:lvl>
    <w:lvl w:ilvl="1" w:tplc="345C17C4">
      <w:start w:val="1"/>
      <w:numFmt w:val="decimal"/>
      <w:lvlText w:val="%2)"/>
      <w:lvlJc w:val="left"/>
      <w:pPr>
        <w:ind w:left="1020" w:hanging="360"/>
      </w:pPr>
    </w:lvl>
    <w:lvl w:ilvl="2" w:tplc="426ECB7C">
      <w:start w:val="1"/>
      <w:numFmt w:val="decimal"/>
      <w:lvlText w:val="%3)"/>
      <w:lvlJc w:val="left"/>
      <w:pPr>
        <w:ind w:left="1020" w:hanging="360"/>
      </w:pPr>
    </w:lvl>
    <w:lvl w:ilvl="3" w:tplc="0FE0760A">
      <w:start w:val="1"/>
      <w:numFmt w:val="decimal"/>
      <w:lvlText w:val="%4)"/>
      <w:lvlJc w:val="left"/>
      <w:pPr>
        <w:ind w:left="1020" w:hanging="360"/>
      </w:pPr>
    </w:lvl>
    <w:lvl w:ilvl="4" w:tplc="C672A1C0">
      <w:start w:val="1"/>
      <w:numFmt w:val="decimal"/>
      <w:lvlText w:val="%5)"/>
      <w:lvlJc w:val="left"/>
      <w:pPr>
        <w:ind w:left="1020" w:hanging="360"/>
      </w:pPr>
    </w:lvl>
    <w:lvl w:ilvl="5" w:tplc="B8B48014">
      <w:start w:val="1"/>
      <w:numFmt w:val="decimal"/>
      <w:lvlText w:val="%6)"/>
      <w:lvlJc w:val="left"/>
      <w:pPr>
        <w:ind w:left="1020" w:hanging="360"/>
      </w:pPr>
    </w:lvl>
    <w:lvl w:ilvl="6" w:tplc="09067D88">
      <w:start w:val="1"/>
      <w:numFmt w:val="decimal"/>
      <w:lvlText w:val="%7)"/>
      <w:lvlJc w:val="left"/>
      <w:pPr>
        <w:ind w:left="1020" w:hanging="360"/>
      </w:pPr>
    </w:lvl>
    <w:lvl w:ilvl="7" w:tplc="285CB8CA">
      <w:start w:val="1"/>
      <w:numFmt w:val="decimal"/>
      <w:lvlText w:val="%8)"/>
      <w:lvlJc w:val="left"/>
      <w:pPr>
        <w:ind w:left="1020" w:hanging="360"/>
      </w:pPr>
    </w:lvl>
    <w:lvl w:ilvl="8" w:tplc="C2E8B5F6">
      <w:start w:val="1"/>
      <w:numFmt w:val="decimal"/>
      <w:lvlText w:val="%9)"/>
      <w:lvlJc w:val="left"/>
      <w:pPr>
        <w:ind w:left="1020" w:hanging="360"/>
      </w:pPr>
    </w:lvl>
  </w:abstractNum>
  <w:abstractNum w:abstractNumId="4" w15:restartNumberingAfterBreak="0">
    <w:nsid w:val="211E2D16"/>
    <w:multiLevelType w:val="hybridMultilevel"/>
    <w:tmpl w:val="CF3A6FDE"/>
    <w:lvl w:ilvl="0" w:tplc="F260FD6E">
      <w:start w:val="1"/>
      <w:numFmt w:val="decimal"/>
      <w:lvlText w:val="%1)"/>
      <w:lvlJc w:val="left"/>
      <w:pPr>
        <w:ind w:left="1020" w:hanging="360"/>
      </w:pPr>
    </w:lvl>
    <w:lvl w:ilvl="1" w:tplc="FC444D02">
      <w:start w:val="1"/>
      <w:numFmt w:val="decimal"/>
      <w:lvlText w:val="%2)"/>
      <w:lvlJc w:val="left"/>
      <w:pPr>
        <w:ind w:left="1020" w:hanging="360"/>
      </w:pPr>
    </w:lvl>
    <w:lvl w:ilvl="2" w:tplc="DBBC46D6">
      <w:start w:val="1"/>
      <w:numFmt w:val="decimal"/>
      <w:lvlText w:val="%3)"/>
      <w:lvlJc w:val="left"/>
      <w:pPr>
        <w:ind w:left="1020" w:hanging="360"/>
      </w:pPr>
    </w:lvl>
    <w:lvl w:ilvl="3" w:tplc="F8C2E6B2">
      <w:start w:val="1"/>
      <w:numFmt w:val="decimal"/>
      <w:lvlText w:val="%4)"/>
      <w:lvlJc w:val="left"/>
      <w:pPr>
        <w:ind w:left="1020" w:hanging="360"/>
      </w:pPr>
    </w:lvl>
    <w:lvl w:ilvl="4" w:tplc="DFAEC5A6">
      <w:start w:val="1"/>
      <w:numFmt w:val="decimal"/>
      <w:lvlText w:val="%5)"/>
      <w:lvlJc w:val="left"/>
      <w:pPr>
        <w:ind w:left="1020" w:hanging="360"/>
      </w:pPr>
    </w:lvl>
    <w:lvl w:ilvl="5" w:tplc="14F68E58">
      <w:start w:val="1"/>
      <w:numFmt w:val="decimal"/>
      <w:lvlText w:val="%6)"/>
      <w:lvlJc w:val="left"/>
      <w:pPr>
        <w:ind w:left="1020" w:hanging="360"/>
      </w:pPr>
    </w:lvl>
    <w:lvl w:ilvl="6" w:tplc="5BA8CDEA">
      <w:start w:val="1"/>
      <w:numFmt w:val="decimal"/>
      <w:lvlText w:val="%7)"/>
      <w:lvlJc w:val="left"/>
      <w:pPr>
        <w:ind w:left="1020" w:hanging="360"/>
      </w:pPr>
    </w:lvl>
    <w:lvl w:ilvl="7" w:tplc="1FA8C0A2">
      <w:start w:val="1"/>
      <w:numFmt w:val="decimal"/>
      <w:lvlText w:val="%8)"/>
      <w:lvlJc w:val="left"/>
      <w:pPr>
        <w:ind w:left="1020" w:hanging="360"/>
      </w:pPr>
    </w:lvl>
    <w:lvl w:ilvl="8" w:tplc="90E052D8">
      <w:start w:val="1"/>
      <w:numFmt w:val="decimal"/>
      <w:lvlText w:val="%9)"/>
      <w:lvlJc w:val="left"/>
      <w:pPr>
        <w:ind w:left="1020" w:hanging="360"/>
      </w:pPr>
    </w:lvl>
  </w:abstractNum>
  <w:abstractNum w:abstractNumId="5" w15:restartNumberingAfterBreak="0">
    <w:nsid w:val="30A9111A"/>
    <w:multiLevelType w:val="hybridMultilevel"/>
    <w:tmpl w:val="6CBCE202"/>
    <w:lvl w:ilvl="0" w:tplc="2B40A774">
      <w:start w:val="1"/>
      <w:numFmt w:val="decimal"/>
      <w:lvlText w:val="%1)"/>
      <w:lvlJc w:val="left"/>
      <w:pPr>
        <w:ind w:left="1020" w:hanging="360"/>
      </w:pPr>
    </w:lvl>
    <w:lvl w:ilvl="1" w:tplc="C0F88A0E">
      <w:start w:val="1"/>
      <w:numFmt w:val="decimal"/>
      <w:lvlText w:val="%2)"/>
      <w:lvlJc w:val="left"/>
      <w:pPr>
        <w:ind w:left="1020" w:hanging="360"/>
      </w:pPr>
    </w:lvl>
    <w:lvl w:ilvl="2" w:tplc="CA78D644">
      <w:start w:val="1"/>
      <w:numFmt w:val="decimal"/>
      <w:lvlText w:val="%3)"/>
      <w:lvlJc w:val="left"/>
      <w:pPr>
        <w:ind w:left="1020" w:hanging="360"/>
      </w:pPr>
    </w:lvl>
    <w:lvl w:ilvl="3" w:tplc="9CEC8912">
      <w:start w:val="1"/>
      <w:numFmt w:val="decimal"/>
      <w:lvlText w:val="%4)"/>
      <w:lvlJc w:val="left"/>
      <w:pPr>
        <w:ind w:left="1020" w:hanging="360"/>
      </w:pPr>
    </w:lvl>
    <w:lvl w:ilvl="4" w:tplc="E074442A">
      <w:start w:val="1"/>
      <w:numFmt w:val="decimal"/>
      <w:lvlText w:val="%5)"/>
      <w:lvlJc w:val="left"/>
      <w:pPr>
        <w:ind w:left="1020" w:hanging="360"/>
      </w:pPr>
    </w:lvl>
    <w:lvl w:ilvl="5" w:tplc="67B6348A">
      <w:start w:val="1"/>
      <w:numFmt w:val="decimal"/>
      <w:lvlText w:val="%6)"/>
      <w:lvlJc w:val="left"/>
      <w:pPr>
        <w:ind w:left="1020" w:hanging="360"/>
      </w:pPr>
    </w:lvl>
    <w:lvl w:ilvl="6" w:tplc="1B5E3D2A">
      <w:start w:val="1"/>
      <w:numFmt w:val="decimal"/>
      <w:lvlText w:val="%7)"/>
      <w:lvlJc w:val="left"/>
      <w:pPr>
        <w:ind w:left="1020" w:hanging="360"/>
      </w:pPr>
    </w:lvl>
    <w:lvl w:ilvl="7" w:tplc="D34CC896">
      <w:start w:val="1"/>
      <w:numFmt w:val="decimal"/>
      <w:lvlText w:val="%8)"/>
      <w:lvlJc w:val="left"/>
      <w:pPr>
        <w:ind w:left="1020" w:hanging="360"/>
      </w:pPr>
    </w:lvl>
    <w:lvl w:ilvl="8" w:tplc="AC445D2A">
      <w:start w:val="1"/>
      <w:numFmt w:val="decimal"/>
      <w:lvlText w:val="%9)"/>
      <w:lvlJc w:val="left"/>
      <w:pPr>
        <w:ind w:left="1020" w:hanging="360"/>
      </w:pPr>
    </w:lvl>
  </w:abstractNum>
  <w:abstractNum w:abstractNumId="6" w15:restartNumberingAfterBreak="0">
    <w:nsid w:val="55D92FD9"/>
    <w:multiLevelType w:val="multilevel"/>
    <w:tmpl w:val="AFF27A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6D8C62FD"/>
    <w:multiLevelType w:val="multilevel"/>
    <w:tmpl w:val="C15A17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041445600">
    <w:abstractNumId w:val="4"/>
  </w:num>
  <w:num w:numId="2" w16cid:durableId="370499321">
    <w:abstractNumId w:val="1"/>
  </w:num>
  <w:num w:numId="3" w16cid:durableId="1235362484">
    <w:abstractNumId w:val="5"/>
  </w:num>
  <w:num w:numId="4" w16cid:durableId="273484029">
    <w:abstractNumId w:val="3"/>
  </w:num>
  <w:num w:numId="5" w16cid:durableId="1615599404">
    <w:abstractNumId w:val="2"/>
  </w:num>
  <w:num w:numId="6" w16cid:durableId="1588465507">
    <w:abstractNumId w:val="7"/>
  </w:num>
  <w:num w:numId="7" w16cid:durableId="1362705494">
    <w:abstractNumId w:val="6"/>
  </w:num>
  <w:num w:numId="8" w16cid:durableId="62994723">
    <w:abstractNumId w:val="0"/>
  </w:num>
  <w:numIdMacAtCleanup w:val="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0CE"/>
    <w:rsid w:val="00000D58"/>
    <w:rsid w:val="000028A3"/>
    <w:rsid w:val="00002B63"/>
    <w:rsid w:val="0000474B"/>
    <w:rsid w:val="00004CFB"/>
    <w:rsid w:val="00004DB9"/>
    <w:rsid w:val="00005459"/>
    <w:rsid w:val="00005B87"/>
    <w:rsid w:val="000062FC"/>
    <w:rsid w:val="00006961"/>
    <w:rsid w:val="00006B75"/>
    <w:rsid w:val="00006E44"/>
    <w:rsid w:val="000111CA"/>
    <w:rsid w:val="000118BE"/>
    <w:rsid w:val="00011BA0"/>
    <w:rsid w:val="00012082"/>
    <w:rsid w:val="00012522"/>
    <w:rsid w:val="00012FE8"/>
    <w:rsid w:val="000137BC"/>
    <w:rsid w:val="000139E9"/>
    <w:rsid w:val="00015BAE"/>
    <w:rsid w:val="00015C50"/>
    <w:rsid w:val="00017024"/>
    <w:rsid w:val="00017E86"/>
    <w:rsid w:val="00020B91"/>
    <w:rsid w:val="00021561"/>
    <w:rsid w:val="0002183A"/>
    <w:rsid w:val="00021EDE"/>
    <w:rsid w:val="00022713"/>
    <w:rsid w:val="00022E46"/>
    <w:rsid w:val="000243F2"/>
    <w:rsid w:val="0002465A"/>
    <w:rsid w:val="00025169"/>
    <w:rsid w:val="0002581A"/>
    <w:rsid w:val="000258BF"/>
    <w:rsid w:val="000270B4"/>
    <w:rsid w:val="00027886"/>
    <w:rsid w:val="0003000C"/>
    <w:rsid w:val="000326A1"/>
    <w:rsid w:val="00032AF5"/>
    <w:rsid w:val="00032C79"/>
    <w:rsid w:val="00033B59"/>
    <w:rsid w:val="000350CD"/>
    <w:rsid w:val="000355E6"/>
    <w:rsid w:val="00036291"/>
    <w:rsid w:val="00036627"/>
    <w:rsid w:val="000375ED"/>
    <w:rsid w:val="000378B0"/>
    <w:rsid w:val="00037A70"/>
    <w:rsid w:val="000402FC"/>
    <w:rsid w:val="0004091E"/>
    <w:rsid w:val="000410AA"/>
    <w:rsid w:val="00041204"/>
    <w:rsid w:val="0004225D"/>
    <w:rsid w:val="0004296C"/>
    <w:rsid w:val="00042BB3"/>
    <w:rsid w:val="00044AEE"/>
    <w:rsid w:val="00044DA2"/>
    <w:rsid w:val="00045990"/>
    <w:rsid w:val="0004603A"/>
    <w:rsid w:val="000507DA"/>
    <w:rsid w:val="00051174"/>
    <w:rsid w:val="00051555"/>
    <w:rsid w:val="00051760"/>
    <w:rsid w:val="00052132"/>
    <w:rsid w:val="000529FC"/>
    <w:rsid w:val="00052A10"/>
    <w:rsid w:val="00052D4F"/>
    <w:rsid w:val="00053B1E"/>
    <w:rsid w:val="000541CA"/>
    <w:rsid w:val="000543F2"/>
    <w:rsid w:val="00054455"/>
    <w:rsid w:val="00055481"/>
    <w:rsid w:val="000560F6"/>
    <w:rsid w:val="0005660A"/>
    <w:rsid w:val="00056ECA"/>
    <w:rsid w:val="00056EED"/>
    <w:rsid w:val="0006079C"/>
    <w:rsid w:val="00060803"/>
    <w:rsid w:val="00060BFB"/>
    <w:rsid w:val="00060DBB"/>
    <w:rsid w:val="000617C2"/>
    <w:rsid w:val="0006238B"/>
    <w:rsid w:val="00063F4B"/>
    <w:rsid w:val="0006498A"/>
    <w:rsid w:val="00064B70"/>
    <w:rsid w:val="00064BA3"/>
    <w:rsid w:val="00064CBF"/>
    <w:rsid w:val="00065B68"/>
    <w:rsid w:val="000663BE"/>
    <w:rsid w:val="00066978"/>
    <w:rsid w:val="0006782E"/>
    <w:rsid w:val="000706AE"/>
    <w:rsid w:val="00071384"/>
    <w:rsid w:val="00071EFF"/>
    <w:rsid w:val="00072262"/>
    <w:rsid w:val="00072315"/>
    <w:rsid w:val="000732BF"/>
    <w:rsid w:val="00073F32"/>
    <w:rsid w:val="000746BC"/>
    <w:rsid w:val="00074D76"/>
    <w:rsid w:val="00075066"/>
    <w:rsid w:val="000750F0"/>
    <w:rsid w:val="00075B31"/>
    <w:rsid w:val="00075BB4"/>
    <w:rsid w:val="0007681F"/>
    <w:rsid w:val="00076C48"/>
    <w:rsid w:val="00076E22"/>
    <w:rsid w:val="00077520"/>
    <w:rsid w:val="000775DF"/>
    <w:rsid w:val="00080BCB"/>
    <w:rsid w:val="000822FD"/>
    <w:rsid w:val="00082363"/>
    <w:rsid w:val="00082541"/>
    <w:rsid w:val="00082806"/>
    <w:rsid w:val="00082948"/>
    <w:rsid w:val="00083451"/>
    <w:rsid w:val="000835C3"/>
    <w:rsid w:val="000844B9"/>
    <w:rsid w:val="0008662D"/>
    <w:rsid w:val="000873B9"/>
    <w:rsid w:val="000908EB"/>
    <w:rsid w:val="000912DE"/>
    <w:rsid w:val="00091832"/>
    <w:rsid w:val="00092136"/>
    <w:rsid w:val="00092A64"/>
    <w:rsid w:val="0009328D"/>
    <w:rsid w:val="00094C28"/>
    <w:rsid w:val="00095025"/>
    <w:rsid w:val="00095CDD"/>
    <w:rsid w:val="00095D61"/>
    <w:rsid w:val="000974BC"/>
    <w:rsid w:val="00097928"/>
    <w:rsid w:val="00097C92"/>
    <w:rsid w:val="000A0169"/>
    <w:rsid w:val="000A13C7"/>
    <w:rsid w:val="000A19A4"/>
    <w:rsid w:val="000A1A8F"/>
    <w:rsid w:val="000A2372"/>
    <w:rsid w:val="000A2E8F"/>
    <w:rsid w:val="000A3D14"/>
    <w:rsid w:val="000A4015"/>
    <w:rsid w:val="000A4095"/>
    <w:rsid w:val="000A44DF"/>
    <w:rsid w:val="000A45C3"/>
    <w:rsid w:val="000A48A2"/>
    <w:rsid w:val="000A48B6"/>
    <w:rsid w:val="000A52D0"/>
    <w:rsid w:val="000A55A6"/>
    <w:rsid w:val="000A5D77"/>
    <w:rsid w:val="000A62B9"/>
    <w:rsid w:val="000A6716"/>
    <w:rsid w:val="000A7621"/>
    <w:rsid w:val="000A76E2"/>
    <w:rsid w:val="000B0E8A"/>
    <w:rsid w:val="000B14DB"/>
    <w:rsid w:val="000B1BD4"/>
    <w:rsid w:val="000B24CB"/>
    <w:rsid w:val="000B29F2"/>
    <w:rsid w:val="000B32F5"/>
    <w:rsid w:val="000B5ED5"/>
    <w:rsid w:val="000B623F"/>
    <w:rsid w:val="000B6465"/>
    <w:rsid w:val="000B71B4"/>
    <w:rsid w:val="000B7CEE"/>
    <w:rsid w:val="000B7DBF"/>
    <w:rsid w:val="000B7DCC"/>
    <w:rsid w:val="000C1CF9"/>
    <w:rsid w:val="000C26A7"/>
    <w:rsid w:val="000C404B"/>
    <w:rsid w:val="000C4120"/>
    <w:rsid w:val="000C42D3"/>
    <w:rsid w:val="000C47D7"/>
    <w:rsid w:val="000C5321"/>
    <w:rsid w:val="000C576F"/>
    <w:rsid w:val="000C60C4"/>
    <w:rsid w:val="000C62ED"/>
    <w:rsid w:val="000C6822"/>
    <w:rsid w:val="000C7523"/>
    <w:rsid w:val="000D09CA"/>
    <w:rsid w:val="000D1364"/>
    <w:rsid w:val="000D1D3D"/>
    <w:rsid w:val="000D3DD2"/>
    <w:rsid w:val="000D3F48"/>
    <w:rsid w:val="000D5E0E"/>
    <w:rsid w:val="000D5F2C"/>
    <w:rsid w:val="000D6841"/>
    <w:rsid w:val="000DCDAE"/>
    <w:rsid w:val="000E0106"/>
    <w:rsid w:val="000E1205"/>
    <w:rsid w:val="000E2E14"/>
    <w:rsid w:val="000E3408"/>
    <w:rsid w:val="000E371E"/>
    <w:rsid w:val="000E406D"/>
    <w:rsid w:val="000E481D"/>
    <w:rsid w:val="000E4EF2"/>
    <w:rsid w:val="000E5813"/>
    <w:rsid w:val="000E6097"/>
    <w:rsid w:val="000E60A7"/>
    <w:rsid w:val="000E6738"/>
    <w:rsid w:val="000E6DD4"/>
    <w:rsid w:val="000E7677"/>
    <w:rsid w:val="000E7B20"/>
    <w:rsid w:val="000E7C82"/>
    <w:rsid w:val="000F0224"/>
    <w:rsid w:val="000F150B"/>
    <w:rsid w:val="000F1AEA"/>
    <w:rsid w:val="000F1FA9"/>
    <w:rsid w:val="000F21EC"/>
    <w:rsid w:val="000F2A74"/>
    <w:rsid w:val="000F41B7"/>
    <w:rsid w:val="000F4CE4"/>
    <w:rsid w:val="000F60BB"/>
    <w:rsid w:val="000F621B"/>
    <w:rsid w:val="000F6222"/>
    <w:rsid w:val="000F675D"/>
    <w:rsid w:val="000F7317"/>
    <w:rsid w:val="000F775D"/>
    <w:rsid w:val="000F79BD"/>
    <w:rsid w:val="00100A63"/>
    <w:rsid w:val="001019AD"/>
    <w:rsid w:val="00101BB2"/>
    <w:rsid w:val="00102431"/>
    <w:rsid w:val="00102BC5"/>
    <w:rsid w:val="00102FB5"/>
    <w:rsid w:val="00103521"/>
    <w:rsid w:val="0010397B"/>
    <w:rsid w:val="001050F3"/>
    <w:rsid w:val="00105714"/>
    <w:rsid w:val="0010646B"/>
    <w:rsid w:val="00106CD7"/>
    <w:rsid w:val="00106F8F"/>
    <w:rsid w:val="001078B1"/>
    <w:rsid w:val="001104A2"/>
    <w:rsid w:val="001108ED"/>
    <w:rsid w:val="00110B44"/>
    <w:rsid w:val="00110E24"/>
    <w:rsid w:val="001110E1"/>
    <w:rsid w:val="001116B7"/>
    <w:rsid w:val="0011187C"/>
    <w:rsid w:val="00113490"/>
    <w:rsid w:val="001142C7"/>
    <w:rsid w:val="001163C9"/>
    <w:rsid w:val="0011675B"/>
    <w:rsid w:val="00116F64"/>
    <w:rsid w:val="0012007C"/>
    <w:rsid w:val="001205C2"/>
    <w:rsid w:val="00120750"/>
    <w:rsid w:val="0012075C"/>
    <w:rsid w:val="001208B1"/>
    <w:rsid w:val="00120CEC"/>
    <w:rsid w:val="00120E1B"/>
    <w:rsid w:val="001210AF"/>
    <w:rsid w:val="00121639"/>
    <w:rsid w:val="001224B8"/>
    <w:rsid w:val="00122C97"/>
    <w:rsid w:val="00122F29"/>
    <w:rsid w:val="00123398"/>
    <w:rsid w:val="00124008"/>
    <w:rsid w:val="001249A0"/>
    <w:rsid w:val="00124FFB"/>
    <w:rsid w:val="00125C9E"/>
    <w:rsid w:val="00130F46"/>
    <w:rsid w:val="0013201A"/>
    <w:rsid w:val="001323EF"/>
    <w:rsid w:val="001324FC"/>
    <w:rsid w:val="001325CC"/>
    <w:rsid w:val="001343F9"/>
    <w:rsid w:val="0013474E"/>
    <w:rsid w:val="00134BBE"/>
    <w:rsid w:val="00135A63"/>
    <w:rsid w:val="001363C9"/>
    <w:rsid w:val="0013771A"/>
    <w:rsid w:val="00137851"/>
    <w:rsid w:val="001404F5"/>
    <w:rsid w:val="00140725"/>
    <w:rsid w:val="00140D3B"/>
    <w:rsid w:val="001410EA"/>
    <w:rsid w:val="0014133B"/>
    <w:rsid w:val="00142DF4"/>
    <w:rsid w:val="00143B30"/>
    <w:rsid w:val="001474ED"/>
    <w:rsid w:val="00150018"/>
    <w:rsid w:val="00150A97"/>
    <w:rsid w:val="00150D32"/>
    <w:rsid w:val="00151938"/>
    <w:rsid w:val="0015254F"/>
    <w:rsid w:val="001533B2"/>
    <w:rsid w:val="0015448A"/>
    <w:rsid w:val="001544F0"/>
    <w:rsid w:val="00154C10"/>
    <w:rsid w:val="00155095"/>
    <w:rsid w:val="001555EA"/>
    <w:rsid w:val="00155649"/>
    <w:rsid w:val="00155E1E"/>
    <w:rsid w:val="00156573"/>
    <w:rsid w:val="00156FB7"/>
    <w:rsid w:val="0015766B"/>
    <w:rsid w:val="00157776"/>
    <w:rsid w:val="00160206"/>
    <w:rsid w:val="0016268B"/>
    <w:rsid w:val="001631E8"/>
    <w:rsid w:val="00164501"/>
    <w:rsid w:val="001654FA"/>
    <w:rsid w:val="001655E2"/>
    <w:rsid w:val="0016603E"/>
    <w:rsid w:val="001667B5"/>
    <w:rsid w:val="001669AE"/>
    <w:rsid w:val="00166E3C"/>
    <w:rsid w:val="00167233"/>
    <w:rsid w:val="001674F1"/>
    <w:rsid w:val="0017012C"/>
    <w:rsid w:val="00173EFB"/>
    <w:rsid w:val="00174AFE"/>
    <w:rsid w:val="00175C9B"/>
    <w:rsid w:val="00175FB7"/>
    <w:rsid w:val="0017632F"/>
    <w:rsid w:val="0017652C"/>
    <w:rsid w:val="00177A3B"/>
    <w:rsid w:val="0018091D"/>
    <w:rsid w:val="001810EA"/>
    <w:rsid w:val="00181729"/>
    <w:rsid w:val="00181EC7"/>
    <w:rsid w:val="00183EBF"/>
    <w:rsid w:val="0018409B"/>
    <w:rsid w:val="0018412B"/>
    <w:rsid w:val="00184345"/>
    <w:rsid w:val="00184B96"/>
    <w:rsid w:val="00185B81"/>
    <w:rsid w:val="001865A9"/>
    <w:rsid w:val="001869FD"/>
    <w:rsid w:val="00186B9C"/>
    <w:rsid w:val="001876DE"/>
    <w:rsid w:val="00187D7C"/>
    <w:rsid w:val="00190523"/>
    <w:rsid w:val="00190598"/>
    <w:rsid w:val="00190BA7"/>
    <w:rsid w:val="0019192E"/>
    <w:rsid w:val="00192102"/>
    <w:rsid w:val="00192EBB"/>
    <w:rsid w:val="00194616"/>
    <w:rsid w:val="001960B6"/>
    <w:rsid w:val="00196887"/>
    <w:rsid w:val="00196E30"/>
    <w:rsid w:val="00197114"/>
    <w:rsid w:val="00197C82"/>
    <w:rsid w:val="00197F3A"/>
    <w:rsid w:val="001A1A29"/>
    <w:rsid w:val="001A23D2"/>
    <w:rsid w:val="001A2C97"/>
    <w:rsid w:val="001A317C"/>
    <w:rsid w:val="001A6594"/>
    <w:rsid w:val="001A6ADA"/>
    <w:rsid w:val="001B0A40"/>
    <w:rsid w:val="001B0FE5"/>
    <w:rsid w:val="001B1241"/>
    <w:rsid w:val="001B176B"/>
    <w:rsid w:val="001B275C"/>
    <w:rsid w:val="001B3FB1"/>
    <w:rsid w:val="001B44FB"/>
    <w:rsid w:val="001B4E72"/>
    <w:rsid w:val="001B57FA"/>
    <w:rsid w:val="001B58D9"/>
    <w:rsid w:val="001B5ACC"/>
    <w:rsid w:val="001B5CDF"/>
    <w:rsid w:val="001B5D78"/>
    <w:rsid w:val="001C06DD"/>
    <w:rsid w:val="001C0C11"/>
    <w:rsid w:val="001C0CC0"/>
    <w:rsid w:val="001C0F42"/>
    <w:rsid w:val="001C1C3D"/>
    <w:rsid w:val="001C1DEF"/>
    <w:rsid w:val="001C76EB"/>
    <w:rsid w:val="001D0202"/>
    <w:rsid w:val="001D05C4"/>
    <w:rsid w:val="001D217D"/>
    <w:rsid w:val="001D21DF"/>
    <w:rsid w:val="001D30C6"/>
    <w:rsid w:val="001D39A1"/>
    <w:rsid w:val="001D3B06"/>
    <w:rsid w:val="001D3E24"/>
    <w:rsid w:val="001D4646"/>
    <w:rsid w:val="001D4684"/>
    <w:rsid w:val="001D4E7E"/>
    <w:rsid w:val="001D6003"/>
    <w:rsid w:val="001D68E7"/>
    <w:rsid w:val="001D73B2"/>
    <w:rsid w:val="001E006F"/>
    <w:rsid w:val="001E04FA"/>
    <w:rsid w:val="001E08C8"/>
    <w:rsid w:val="001E0F52"/>
    <w:rsid w:val="001E1004"/>
    <w:rsid w:val="001E1736"/>
    <w:rsid w:val="001E1A33"/>
    <w:rsid w:val="001E1F7D"/>
    <w:rsid w:val="001E1FDD"/>
    <w:rsid w:val="001E437C"/>
    <w:rsid w:val="001E4824"/>
    <w:rsid w:val="001E645B"/>
    <w:rsid w:val="001E7F99"/>
    <w:rsid w:val="001F002E"/>
    <w:rsid w:val="001F2448"/>
    <w:rsid w:val="001F3A02"/>
    <w:rsid w:val="001F42D7"/>
    <w:rsid w:val="001F46DE"/>
    <w:rsid w:val="001F5A79"/>
    <w:rsid w:val="001F7A14"/>
    <w:rsid w:val="0020018B"/>
    <w:rsid w:val="00200862"/>
    <w:rsid w:val="00200866"/>
    <w:rsid w:val="00200E9B"/>
    <w:rsid w:val="00200EC0"/>
    <w:rsid w:val="002011B5"/>
    <w:rsid w:val="00201C03"/>
    <w:rsid w:val="00202172"/>
    <w:rsid w:val="002026E9"/>
    <w:rsid w:val="00202CDF"/>
    <w:rsid w:val="002030BA"/>
    <w:rsid w:val="0020387F"/>
    <w:rsid w:val="00204C3C"/>
    <w:rsid w:val="00204C44"/>
    <w:rsid w:val="0020646F"/>
    <w:rsid w:val="00206E3E"/>
    <w:rsid w:val="002079AF"/>
    <w:rsid w:val="00207A1A"/>
    <w:rsid w:val="00210121"/>
    <w:rsid w:val="00210601"/>
    <w:rsid w:val="00210778"/>
    <w:rsid w:val="00210C90"/>
    <w:rsid w:val="00210F36"/>
    <w:rsid w:val="002112C2"/>
    <w:rsid w:val="00211E72"/>
    <w:rsid w:val="00212501"/>
    <w:rsid w:val="0021254B"/>
    <w:rsid w:val="00212580"/>
    <w:rsid w:val="00212B12"/>
    <w:rsid w:val="002135B1"/>
    <w:rsid w:val="00215F4E"/>
    <w:rsid w:val="0021602C"/>
    <w:rsid w:val="002175BC"/>
    <w:rsid w:val="00220122"/>
    <w:rsid w:val="00220E3D"/>
    <w:rsid w:val="00220E77"/>
    <w:rsid w:val="002210DE"/>
    <w:rsid w:val="002210EA"/>
    <w:rsid w:val="00221684"/>
    <w:rsid w:val="0022175D"/>
    <w:rsid w:val="002224FB"/>
    <w:rsid w:val="00224779"/>
    <w:rsid w:val="00224B4F"/>
    <w:rsid w:val="00224C85"/>
    <w:rsid w:val="00224F1A"/>
    <w:rsid w:val="00225338"/>
    <w:rsid w:val="00225B9D"/>
    <w:rsid w:val="0022614B"/>
    <w:rsid w:val="00226256"/>
    <w:rsid w:val="00226D91"/>
    <w:rsid w:val="0022734F"/>
    <w:rsid w:val="00227762"/>
    <w:rsid w:val="00230431"/>
    <w:rsid w:val="00231598"/>
    <w:rsid w:val="00231B98"/>
    <w:rsid w:val="00231F67"/>
    <w:rsid w:val="00232EA2"/>
    <w:rsid w:val="00233225"/>
    <w:rsid w:val="00233296"/>
    <w:rsid w:val="00234084"/>
    <w:rsid w:val="002340A1"/>
    <w:rsid w:val="00234172"/>
    <w:rsid w:val="002350F2"/>
    <w:rsid w:val="00235206"/>
    <w:rsid w:val="00235242"/>
    <w:rsid w:val="002358DC"/>
    <w:rsid w:val="00236176"/>
    <w:rsid w:val="002361FA"/>
    <w:rsid w:val="002365A6"/>
    <w:rsid w:val="00237A2D"/>
    <w:rsid w:val="00240106"/>
    <w:rsid w:val="002403FC"/>
    <w:rsid w:val="002406A6"/>
    <w:rsid w:val="00242FFD"/>
    <w:rsid w:val="00243110"/>
    <w:rsid w:val="002437F7"/>
    <w:rsid w:val="00243B89"/>
    <w:rsid w:val="002440EB"/>
    <w:rsid w:val="002453AB"/>
    <w:rsid w:val="002462FD"/>
    <w:rsid w:val="00246A7C"/>
    <w:rsid w:val="00246D7F"/>
    <w:rsid w:val="00247C8C"/>
    <w:rsid w:val="002506BC"/>
    <w:rsid w:val="00250E11"/>
    <w:rsid w:val="0025122A"/>
    <w:rsid w:val="002514C3"/>
    <w:rsid w:val="002519AD"/>
    <w:rsid w:val="00251B1A"/>
    <w:rsid w:val="002529B0"/>
    <w:rsid w:val="00252AD6"/>
    <w:rsid w:val="00253962"/>
    <w:rsid w:val="00253AA7"/>
    <w:rsid w:val="00253DE0"/>
    <w:rsid w:val="00254127"/>
    <w:rsid w:val="00255062"/>
    <w:rsid w:val="0025667E"/>
    <w:rsid w:val="002575AC"/>
    <w:rsid w:val="00257D42"/>
    <w:rsid w:val="00260126"/>
    <w:rsid w:val="00261601"/>
    <w:rsid w:val="00261CD9"/>
    <w:rsid w:val="0026235C"/>
    <w:rsid w:val="0026258D"/>
    <w:rsid w:val="00262BC1"/>
    <w:rsid w:val="00262EE6"/>
    <w:rsid w:val="002644C8"/>
    <w:rsid w:val="00264C87"/>
    <w:rsid w:val="002651BC"/>
    <w:rsid w:val="00265426"/>
    <w:rsid w:val="00266049"/>
    <w:rsid w:val="00266EB0"/>
    <w:rsid w:val="002670AB"/>
    <w:rsid w:val="002675FE"/>
    <w:rsid w:val="00267B82"/>
    <w:rsid w:val="00267D27"/>
    <w:rsid w:val="00267D6E"/>
    <w:rsid w:val="00270CB8"/>
    <w:rsid w:val="0027195E"/>
    <w:rsid w:val="00271D0D"/>
    <w:rsid w:val="00272519"/>
    <w:rsid w:val="00272850"/>
    <w:rsid w:val="00272AB2"/>
    <w:rsid w:val="00272B85"/>
    <w:rsid w:val="002738D6"/>
    <w:rsid w:val="002741C2"/>
    <w:rsid w:val="0027598E"/>
    <w:rsid w:val="00276545"/>
    <w:rsid w:val="00276DFE"/>
    <w:rsid w:val="00277488"/>
    <w:rsid w:val="00277A69"/>
    <w:rsid w:val="002820DF"/>
    <w:rsid w:val="00282150"/>
    <w:rsid w:val="00282159"/>
    <w:rsid w:val="0028233B"/>
    <w:rsid w:val="00282BC0"/>
    <w:rsid w:val="00284BC6"/>
    <w:rsid w:val="002859F3"/>
    <w:rsid w:val="002871AC"/>
    <w:rsid w:val="0028726F"/>
    <w:rsid w:val="00287A15"/>
    <w:rsid w:val="0029132A"/>
    <w:rsid w:val="00291753"/>
    <w:rsid w:val="00291C19"/>
    <w:rsid w:val="00291FF1"/>
    <w:rsid w:val="00292904"/>
    <w:rsid w:val="002946AF"/>
    <w:rsid w:val="00294AD4"/>
    <w:rsid w:val="00295455"/>
    <w:rsid w:val="00295D43"/>
    <w:rsid w:val="00295F3F"/>
    <w:rsid w:val="002963A4"/>
    <w:rsid w:val="002965BE"/>
    <w:rsid w:val="00296827"/>
    <w:rsid w:val="002974DB"/>
    <w:rsid w:val="002976C6"/>
    <w:rsid w:val="00297850"/>
    <w:rsid w:val="00297C66"/>
    <w:rsid w:val="00297ECA"/>
    <w:rsid w:val="002A0378"/>
    <w:rsid w:val="002A044C"/>
    <w:rsid w:val="002A05C8"/>
    <w:rsid w:val="002A0C9F"/>
    <w:rsid w:val="002A592E"/>
    <w:rsid w:val="002A5A22"/>
    <w:rsid w:val="002A6056"/>
    <w:rsid w:val="002A6518"/>
    <w:rsid w:val="002A6A26"/>
    <w:rsid w:val="002A7622"/>
    <w:rsid w:val="002A7FBB"/>
    <w:rsid w:val="002B0D90"/>
    <w:rsid w:val="002B0EAA"/>
    <w:rsid w:val="002B1478"/>
    <w:rsid w:val="002B384F"/>
    <w:rsid w:val="002B4665"/>
    <w:rsid w:val="002B5B45"/>
    <w:rsid w:val="002B6120"/>
    <w:rsid w:val="002B6D16"/>
    <w:rsid w:val="002B6F6B"/>
    <w:rsid w:val="002B719F"/>
    <w:rsid w:val="002B7534"/>
    <w:rsid w:val="002C007C"/>
    <w:rsid w:val="002C16CB"/>
    <w:rsid w:val="002C1B4D"/>
    <w:rsid w:val="002C218F"/>
    <w:rsid w:val="002C246A"/>
    <w:rsid w:val="002C3913"/>
    <w:rsid w:val="002C3A84"/>
    <w:rsid w:val="002C400D"/>
    <w:rsid w:val="002C4325"/>
    <w:rsid w:val="002C5322"/>
    <w:rsid w:val="002C6206"/>
    <w:rsid w:val="002C65D4"/>
    <w:rsid w:val="002C6C2B"/>
    <w:rsid w:val="002D046F"/>
    <w:rsid w:val="002D0DD9"/>
    <w:rsid w:val="002D0E7D"/>
    <w:rsid w:val="002D1E15"/>
    <w:rsid w:val="002D3372"/>
    <w:rsid w:val="002D3E9F"/>
    <w:rsid w:val="002D4554"/>
    <w:rsid w:val="002D471E"/>
    <w:rsid w:val="002D4EE4"/>
    <w:rsid w:val="002D4EF7"/>
    <w:rsid w:val="002D5B03"/>
    <w:rsid w:val="002D609A"/>
    <w:rsid w:val="002D6C4F"/>
    <w:rsid w:val="002D70C8"/>
    <w:rsid w:val="002E02BE"/>
    <w:rsid w:val="002E0622"/>
    <w:rsid w:val="002E06A6"/>
    <w:rsid w:val="002E0DF5"/>
    <w:rsid w:val="002E1163"/>
    <w:rsid w:val="002E1566"/>
    <w:rsid w:val="002E2009"/>
    <w:rsid w:val="002E25BE"/>
    <w:rsid w:val="002E28BD"/>
    <w:rsid w:val="002E2AC0"/>
    <w:rsid w:val="002E2C29"/>
    <w:rsid w:val="002E3422"/>
    <w:rsid w:val="002E37D5"/>
    <w:rsid w:val="002E3A75"/>
    <w:rsid w:val="002E3F71"/>
    <w:rsid w:val="002E4E45"/>
    <w:rsid w:val="002EAC30"/>
    <w:rsid w:val="002F0780"/>
    <w:rsid w:val="002F0926"/>
    <w:rsid w:val="002F234C"/>
    <w:rsid w:val="002F2469"/>
    <w:rsid w:val="002F33F2"/>
    <w:rsid w:val="002F34AB"/>
    <w:rsid w:val="002F3CB8"/>
    <w:rsid w:val="002F4D9A"/>
    <w:rsid w:val="002F728E"/>
    <w:rsid w:val="002F7F2D"/>
    <w:rsid w:val="0030118D"/>
    <w:rsid w:val="003015F5"/>
    <w:rsid w:val="0030191A"/>
    <w:rsid w:val="00301A12"/>
    <w:rsid w:val="00301A2B"/>
    <w:rsid w:val="00301D63"/>
    <w:rsid w:val="00303475"/>
    <w:rsid w:val="00304B01"/>
    <w:rsid w:val="00304E95"/>
    <w:rsid w:val="00304F1F"/>
    <w:rsid w:val="00305AF5"/>
    <w:rsid w:val="003069E4"/>
    <w:rsid w:val="00307772"/>
    <w:rsid w:val="0031065D"/>
    <w:rsid w:val="00310F22"/>
    <w:rsid w:val="00312016"/>
    <w:rsid w:val="00312292"/>
    <w:rsid w:val="003122E4"/>
    <w:rsid w:val="00312A26"/>
    <w:rsid w:val="00312DAF"/>
    <w:rsid w:val="00314035"/>
    <w:rsid w:val="00314350"/>
    <w:rsid w:val="003162C7"/>
    <w:rsid w:val="00317853"/>
    <w:rsid w:val="00317E02"/>
    <w:rsid w:val="003204A1"/>
    <w:rsid w:val="00320A45"/>
    <w:rsid w:val="0032106C"/>
    <w:rsid w:val="00321522"/>
    <w:rsid w:val="0032298C"/>
    <w:rsid w:val="00323DFD"/>
    <w:rsid w:val="00324840"/>
    <w:rsid w:val="0032492C"/>
    <w:rsid w:val="00324EC2"/>
    <w:rsid w:val="00325E56"/>
    <w:rsid w:val="003262E7"/>
    <w:rsid w:val="003264EA"/>
    <w:rsid w:val="00326A4E"/>
    <w:rsid w:val="0032704C"/>
    <w:rsid w:val="003271FD"/>
    <w:rsid w:val="00327426"/>
    <w:rsid w:val="00330248"/>
    <w:rsid w:val="003316A1"/>
    <w:rsid w:val="003327E2"/>
    <w:rsid w:val="00332D08"/>
    <w:rsid w:val="00333EBA"/>
    <w:rsid w:val="003341D8"/>
    <w:rsid w:val="003371C3"/>
    <w:rsid w:val="003372DF"/>
    <w:rsid w:val="00337DB1"/>
    <w:rsid w:val="003401DB"/>
    <w:rsid w:val="00340861"/>
    <w:rsid w:val="00340F17"/>
    <w:rsid w:val="00341C6F"/>
    <w:rsid w:val="00341D5E"/>
    <w:rsid w:val="00341EC9"/>
    <w:rsid w:val="00343B97"/>
    <w:rsid w:val="00345413"/>
    <w:rsid w:val="003464D0"/>
    <w:rsid w:val="00346DD8"/>
    <w:rsid w:val="00346F90"/>
    <w:rsid w:val="003471E9"/>
    <w:rsid w:val="003515C3"/>
    <w:rsid w:val="003523FF"/>
    <w:rsid w:val="0035242E"/>
    <w:rsid w:val="00353484"/>
    <w:rsid w:val="00355164"/>
    <w:rsid w:val="0035551E"/>
    <w:rsid w:val="00355820"/>
    <w:rsid w:val="00355B77"/>
    <w:rsid w:val="00356040"/>
    <w:rsid w:val="003561AA"/>
    <w:rsid w:val="00357A78"/>
    <w:rsid w:val="00357F39"/>
    <w:rsid w:val="003603A0"/>
    <w:rsid w:val="00360A01"/>
    <w:rsid w:val="00360EFE"/>
    <w:rsid w:val="00361941"/>
    <w:rsid w:val="00362075"/>
    <w:rsid w:val="00362C11"/>
    <w:rsid w:val="00362F49"/>
    <w:rsid w:val="003641E3"/>
    <w:rsid w:val="003648AD"/>
    <w:rsid w:val="00364C14"/>
    <w:rsid w:val="003653B4"/>
    <w:rsid w:val="00365CCC"/>
    <w:rsid w:val="00365FD2"/>
    <w:rsid w:val="00367C7A"/>
    <w:rsid w:val="00370A6C"/>
    <w:rsid w:val="00370AD2"/>
    <w:rsid w:val="00370CD3"/>
    <w:rsid w:val="003719CA"/>
    <w:rsid w:val="00372FED"/>
    <w:rsid w:val="00373CEE"/>
    <w:rsid w:val="00374246"/>
    <w:rsid w:val="0037443F"/>
    <w:rsid w:val="003748B3"/>
    <w:rsid w:val="00374E28"/>
    <w:rsid w:val="00375070"/>
    <w:rsid w:val="00375472"/>
    <w:rsid w:val="003755C7"/>
    <w:rsid w:val="003758CB"/>
    <w:rsid w:val="00375944"/>
    <w:rsid w:val="00375ECA"/>
    <w:rsid w:val="003763D1"/>
    <w:rsid w:val="00376695"/>
    <w:rsid w:val="003767FF"/>
    <w:rsid w:val="0037748E"/>
    <w:rsid w:val="00377BB8"/>
    <w:rsid w:val="00377C05"/>
    <w:rsid w:val="0038039C"/>
    <w:rsid w:val="00381B9E"/>
    <w:rsid w:val="003823F9"/>
    <w:rsid w:val="0038284B"/>
    <w:rsid w:val="003832E7"/>
    <w:rsid w:val="00383563"/>
    <w:rsid w:val="003835F4"/>
    <w:rsid w:val="003838A4"/>
    <w:rsid w:val="003838F8"/>
    <w:rsid w:val="0038414A"/>
    <w:rsid w:val="003851D3"/>
    <w:rsid w:val="003853B8"/>
    <w:rsid w:val="00386331"/>
    <w:rsid w:val="00386613"/>
    <w:rsid w:val="0038711D"/>
    <w:rsid w:val="00387120"/>
    <w:rsid w:val="003875EE"/>
    <w:rsid w:val="00387696"/>
    <w:rsid w:val="00390DC2"/>
    <w:rsid w:val="0039235F"/>
    <w:rsid w:val="00392667"/>
    <w:rsid w:val="00392808"/>
    <w:rsid w:val="00392BCA"/>
    <w:rsid w:val="00392F10"/>
    <w:rsid w:val="00392F7C"/>
    <w:rsid w:val="003943EB"/>
    <w:rsid w:val="003945EE"/>
    <w:rsid w:val="00394EC4"/>
    <w:rsid w:val="003955C7"/>
    <w:rsid w:val="003A00C5"/>
    <w:rsid w:val="003A0225"/>
    <w:rsid w:val="003A2CA7"/>
    <w:rsid w:val="003A2D7D"/>
    <w:rsid w:val="003A33F1"/>
    <w:rsid w:val="003A396B"/>
    <w:rsid w:val="003A3C95"/>
    <w:rsid w:val="003A46A3"/>
    <w:rsid w:val="003A7BB0"/>
    <w:rsid w:val="003A7BDE"/>
    <w:rsid w:val="003A7DE0"/>
    <w:rsid w:val="003B0568"/>
    <w:rsid w:val="003B2093"/>
    <w:rsid w:val="003B20B5"/>
    <w:rsid w:val="003B2440"/>
    <w:rsid w:val="003B2DD9"/>
    <w:rsid w:val="003B3863"/>
    <w:rsid w:val="003B49B6"/>
    <w:rsid w:val="003B50AF"/>
    <w:rsid w:val="003B5646"/>
    <w:rsid w:val="003B60C8"/>
    <w:rsid w:val="003B70B5"/>
    <w:rsid w:val="003B7953"/>
    <w:rsid w:val="003C0576"/>
    <w:rsid w:val="003C0908"/>
    <w:rsid w:val="003C1FF8"/>
    <w:rsid w:val="003C21B6"/>
    <w:rsid w:val="003C22C5"/>
    <w:rsid w:val="003C310A"/>
    <w:rsid w:val="003C3D23"/>
    <w:rsid w:val="003C4151"/>
    <w:rsid w:val="003C47C8"/>
    <w:rsid w:val="003C4B9C"/>
    <w:rsid w:val="003C6332"/>
    <w:rsid w:val="003C6E64"/>
    <w:rsid w:val="003D0565"/>
    <w:rsid w:val="003D05A7"/>
    <w:rsid w:val="003D0E74"/>
    <w:rsid w:val="003D107E"/>
    <w:rsid w:val="003D1563"/>
    <w:rsid w:val="003D1F23"/>
    <w:rsid w:val="003D2F08"/>
    <w:rsid w:val="003D3867"/>
    <w:rsid w:val="003D42C3"/>
    <w:rsid w:val="003D4ACE"/>
    <w:rsid w:val="003D6AC8"/>
    <w:rsid w:val="003D7A29"/>
    <w:rsid w:val="003D7D5D"/>
    <w:rsid w:val="003D7D82"/>
    <w:rsid w:val="003D7F27"/>
    <w:rsid w:val="003E12FF"/>
    <w:rsid w:val="003E1532"/>
    <w:rsid w:val="003E1CF6"/>
    <w:rsid w:val="003E2E87"/>
    <w:rsid w:val="003E336F"/>
    <w:rsid w:val="003E340D"/>
    <w:rsid w:val="003E4136"/>
    <w:rsid w:val="003E5612"/>
    <w:rsid w:val="003E6DF7"/>
    <w:rsid w:val="003E76A9"/>
    <w:rsid w:val="003E7E0F"/>
    <w:rsid w:val="003F0B3B"/>
    <w:rsid w:val="003F0F90"/>
    <w:rsid w:val="003F15C7"/>
    <w:rsid w:val="003F1CD1"/>
    <w:rsid w:val="003F28A8"/>
    <w:rsid w:val="003F28BF"/>
    <w:rsid w:val="003F306B"/>
    <w:rsid w:val="003F31B4"/>
    <w:rsid w:val="003F3C76"/>
    <w:rsid w:val="003F5BED"/>
    <w:rsid w:val="003F7A1A"/>
    <w:rsid w:val="00400EC4"/>
    <w:rsid w:val="004017F7"/>
    <w:rsid w:val="0040189E"/>
    <w:rsid w:val="00401AAD"/>
    <w:rsid w:val="004024AC"/>
    <w:rsid w:val="00402D88"/>
    <w:rsid w:val="0040350E"/>
    <w:rsid w:val="0040365B"/>
    <w:rsid w:val="00404766"/>
    <w:rsid w:val="0040595E"/>
    <w:rsid w:val="00406582"/>
    <w:rsid w:val="004066B3"/>
    <w:rsid w:val="004070F2"/>
    <w:rsid w:val="0040777C"/>
    <w:rsid w:val="00407A02"/>
    <w:rsid w:val="00410422"/>
    <w:rsid w:val="00410C71"/>
    <w:rsid w:val="00411906"/>
    <w:rsid w:val="00412406"/>
    <w:rsid w:val="00412C45"/>
    <w:rsid w:val="00412DF1"/>
    <w:rsid w:val="00415AE8"/>
    <w:rsid w:val="0041662F"/>
    <w:rsid w:val="00416749"/>
    <w:rsid w:val="00416AB0"/>
    <w:rsid w:val="004177E2"/>
    <w:rsid w:val="00420544"/>
    <w:rsid w:val="00420F92"/>
    <w:rsid w:val="00421227"/>
    <w:rsid w:val="004217B1"/>
    <w:rsid w:val="00421A8F"/>
    <w:rsid w:val="00422042"/>
    <w:rsid w:val="00422B80"/>
    <w:rsid w:val="0042455E"/>
    <w:rsid w:val="00424EDE"/>
    <w:rsid w:val="00424F6F"/>
    <w:rsid w:val="0042585C"/>
    <w:rsid w:val="0043184A"/>
    <w:rsid w:val="00431C0A"/>
    <w:rsid w:val="00432889"/>
    <w:rsid w:val="00432BAF"/>
    <w:rsid w:val="0043326E"/>
    <w:rsid w:val="00433BF6"/>
    <w:rsid w:val="004348F7"/>
    <w:rsid w:val="00434E0F"/>
    <w:rsid w:val="00434EB4"/>
    <w:rsid w:val="004356D2"/>
    <w:rsid w:val="0043727D"/>
    <w:rsid w:val="00440624"/>
    <w:rsid w:val="00440FB5"/>
    <w:rsid w:val="00441D4B"/>
    <w:rsid w:val="00441DE9"/>
    <w:rsid w:val="00442B58"/>
    <w:rsid w:val="00442B69"/>
    <w:rsid w:val="00442BC8"/>
    <w:rsid w:val="004431C8"/>
    <w:rsid w:val="004436E4"/>
    <w:rsid w:val="00443A93"/>
    <w:rsid w:val="00446C24"/>
    <w:rsid w:val="00447277"/>
    <w:rsid w:val="004479B3"/>
    <w:rsid w:val="004506C7"/>
    <w:rsid w:val="00450741"/>
    <w:rsid w:val="00451B6E"/>
    <w:rsid w:val="00451CBD"/>
    <w:rsid w:val="00451E70"/>
    <w:rsid w:val="00452289"/>
    <w:rsid w:val="0045236C"/>
    <w:rsid w:val="00452D65"/>
    <w:rsid w:val="00454517"/>
    <w:rsid w:val="00454942"/>
    <w:rsid w:val="00457E31"/>
    <w:rsid w:val="004607CD"/>
    <w:rsid w:val="004613ED"/>
    <w:rsid w:val="00461699"/>
    <w:rsid w:val="00462769"/>
    <w:rsid w:val="0046341A"/>
    <w:rsid w:val="00463979"/>
    <w:rsid w:val="004640E3"/>
    <w:rsid w:val="004641EA"/>
    <w:rsid w:val="004645BB"/>
    <w:rsid w:val="0046551E"/>
    <w:rsid w:val="0046573B"/>
    <w:rsid w:val="00465E48"/>
    <w:rsid w:val="00467AE8"/>
    <w:rsid w:val="00470936"/>
    <w:rsid w:val="00470B6A"/>
    <w:rsid w:val="004717C3"/>
    <w:rsid w:val="00471A7F"/>
    <w:rsid w:val="00471E15"/>
    <w:rsid w:val="00472EC8"/>
    <w:rsid w:val="00474EB3"/>
    <w:rsid w:val="004765BC"/>
    <w:rsid w:val="00477F16"/>
    <w:rsid w:val="0048024A"/>
    <w:rsid w:val="0048051E"/>
    <w:rsid w:val="004805A7"/>
    <w:rsid w:val="004812D5"/>
    <w:rsid w:val="00482393"/>
    <w:rsid w:val="00482DAF"/>
    <w:rsid w:val="00483172"/>
    <w:rsid w:val="00483532"/>
    <w:rsid w:val="00483B98"/>
    <w:rsid w:val="00483FAC"/>
    <w:rsid w:val="0048454D"/>
    <w:rsid w:val="00485846"/>
    <w:rsid w:val="00485899"/>
    <w:rsid w:val="00485B89"/>
    <w:rsid w:val="0048773E"/>
    <w:rsid w:val="00487776"/>
    <w:rsid w:val="00487A93"/>
    <w:rsid w:val="004909FA"/>
    <w:rsid w:val="00490C18"/>
    <w:rsid w:val="004920B0"/>
    <w:rsid w:val="004932CA"/>
    <w:rsid w:val="00493728"/>
    <w:rsid w:val="00493ACD"/>
    <w:rsid w:val="0049478E"/>
    <w:rsid w:val="00494C6E"/>
    <w:rsid w:val="00495929"/>
    <w:rsid w:val="00496293"/>
    <w:rsid w:val="004A1499"/>
    <w:rsid w:val="004A1577"/>
    <w:rsid w:val="004A24F0"/>
    <w:rsid w:val="004A264E"/>
    <w:rsid w:val="004A2F02"/>
    <w:rsid w:val="004A3571"/>
    <w:rsid w:val="004A3A43"/>
    <w:rsid w:val="004A3D9C"/>
    <w:rsid w:val="004A4FCC"/>
    <w:rsid w:val="004A5B38"/>
    <w:rsid w:val="004A5C45"/>
    <w:rsid w:val="004A6019"/>
    <w:rsid w:val="004A7592"/>
    <w:rsid w:val="004A774E"/>
    <w:rsid w:val="004A7B7A"/>
    <w:rsid w:val="004B04AD"/>
    <w:rsid w:val="004B2617"/>
    <w:rsid w:val="004B2F89"/>
    <w:rsid w:val="004B3152"/>
    <w:rsid w:val="004B3471"/>
    <w:rsid w:val="004B4B03"/>
    <w:rsid w:val="004B5288"/>
    <w:rsid w:val="004B5A31"/>
    <w:rsid w:val="004B7B75"/>
    <w:rsid w:val="004B7F5A"/>
    <w:rsid w:val="004C003E"/>
    <w:rsid w:val="004C0105"/>
    <w:rsid w:val="004C0D65"/>
    <w:rsid w:val="004C36E6"/>
    <w:rsid w:val="004C3E80"/>
    <w:rsid w:val="004C44A7"/>
    <w:rsid w:val="004C6744"/>
    <w:rsid w:val="004C6A65"/>
    <w:rsid w:val="004D00F4"/>
    <w:rsid w:val="004D0A6D"/>
    <w:rsid w:val="004D1862"/>
    <w:rsid w:val="004D1C31"/>
    <w:rsid w:val="004D21E5"/>
    <w:rsid w:val="004D2916"/>
    <w:rsid w:val="004D6423"/>
    <w:rsid w:val="004D7732"/>
    <w:rsid w:val="004E0713"/>
    <w:rsid w:val="004E1FD6"/>
    <w:rsid w:val="004E1FFB"/>
    <w:rsid w:val="004E30F4"/>
    <w:rsid w:val="004E4D50"/>
    <w:rsid w:val="004E5151"/>
    <w:rsid w:val="004E526E"/>
    <w:rsid w:val="004E659E"/>
    <w:rsid w:val="004E6796"/>
    <w:rsid w:val="004E6983"/>
    <w:rsid w:val="004E6A6F"/>
    <w:rsid w:val="004F01DA"/>
    <w:rsid w:val="004F03E9"/>
    <w:rsid w:val="004F08C0"/>
    <w:rsid w:val="004F0B15"/>
    <w:rsid w:val="004F0C9E"/>
    <w:rsid w:val="004F1A16"/>
    <w:rsid w:val="004F4364"/>
    <w:rsid w:val="004F4A7C"/>
    <w:rsid w:val="004F5AD4"/>
    <w:rsid w:val="004F7112"/>
    <w:rsid w:val="00501D51"/>
    <w:rsid w:val="00502A2E"/>
    <w:rsid w:val="00502AF3"/>
    <w:rsid w:val="005033B0"/>
    <w:rsid w:val="00503471"/>
    <w:rsid w:val="00503FBE"/>
    <w:rsid w:val="005054D6"/>
    <w:rsid w:val="00506777"/>
    <w:rsid w:val="00506883"/>
    <w:rsid w:val="00507668"/>
    <w:rsid w:val="00507836"/>
    <w:rsid w:val="005078BD"/>
    <w:rsid w:val="00507CA7"/>
    <w:rsid w:val="00510397"/>
    <w:rsid w:val="0051041E"/>
    <w:rsid w:val="00510439"/>
    <w:rsid w:val="00510B03"/>
    <w:rsid w:val="00511113"/>
    <w:rsid w:val="00511CA0"/>
    <w:rsid w:val="00513DF2"/>
    <w:rsid w:val="00514815"/>
    <w:rsid w:val="005156FB"/>
    <w:rsid w:val="00515A61"/>
    <w:rsid w:val="00515DF0"/>
    <w:rsid w:val="0051670A"/>
    <w:rsid w:val="00517028"/>
    <w:rsid w:val="005172D3"/>
    <w:rsid w:val="005174C5"/>
    <w:rsid w:val="00517D47"/>
    <w:rsid w:val="0052020A"/>
    <w:rsid w:val="0052023B"/>
    <w:rsid w:val="0052090C"/>
    <w:rsid w:val="00520ACB"/>
    <w:rsid w:val="005229E6"/>
    <w:rsid w:val="00523015"/>
    <w:rsid w:val="0052310C"/>
    <w:rsid w:val="005241C6"/>
    <w:rsid w:val="00524E1B"/>
    <w:rsid w:val="00527A18"/>
    <w:rsid w:val="005329A2"/>
    <w:rsid w:val="00533E33"/>
    <w:rsid w:val="00534201"/>
    <w:rsid w:val="00534C0C"/>
    <w:rsid w:val="00535876"/>
    <w:rsid w:val="005363B0"/>
    <w:rsid w:val="00536A29"/>
    <w:rsid w:val="00537423"/>
    <w:rsid w:val="00537C5C"/>
    <w:rsid w:val="0054086A"/>
    <w:rsid w:val="00540B49"/>
    <w:rsid w:val="00540C6D"/>
    <w:rsid w:val="00540DD8"/>
    <w:rsid w:val="00541287"/>
    <w:rsid w:val="0054183E"/>
    <w:rsid w:val="00541A71"/>
    <w:rsid w:val="00542508"/>
    <w:rsid w:val="00542706"/>
    <w:rsid w:val="00544396"/>
    <w:rsid w:val="00544BEA"/>
    <w:rsid w:val="00547AF1"/>
    <w:rsid w:val="00550371"/>
    <w:rsid w:val="00550A85"/>
    <w:rsid w:val="005519EA"/>
    <w:rsid w:val="00551F02"/>
    <w:rsid w:val="0055230E"/>
    <w:rsid w:val="00553A9E"/>
    <w:rsid w:val="00554BE9"/>
    <w:rsid w:val="0055502A"/>
    <w:rsid w:val="0055520E"/>
    <w:rsid w:val="00555C94"/>
    <w:rsid w:val="0055666A"/>
    <w:rsid w:val="00557255"/>
    <w:rsid w:val="005572A4"/>
    <w:rsid w:val="005573FD"/>
    <w:rsid w:val="00560BF7"/>
    <w:rsid w:val="005613C8"/>
    <w:rsid w:val="005614FB"/>
    <w:rsid w:val="00561CF1"/>
    <w:rsid w:val="005620CE"/>
    <w:rsid w:val="00562F56"/>
    <w:rsid w:val="00562FE2"/>
    <w:rsid w:val="00563525"/>
    <w:rsid w:val="00565720"/>
    <w:rsid w:val="00565B7E"/>
    <w:rsid w:val="0056625E"/>
    <w:rsid w:val="00567432"/>
    <w:rsid w:val="00567A48"/>
    <w:rsid w:val="00572761"/>
    <w:rsid w:val="00573F75"/>
    <w:rsid w:val="00574D0A"/>
    <w:rsid w:val="00574D7A"/>
    <w:rsid w:val="00575110"/>
    <w:rsid w:val="0057588C"/>
    <w:rsid w:val="00575BAF"/>
    <w:rsid w:val="00575C0C"/>
    <w:rsid w:val="0057658B"/>
    <w:rsid w:val="00577EA9"/>
    <w:rsid w:val="0058086F"/>
    <w:rsid w:val="00580DEE"/>
    <w:rsid w:val="00580E58"/>
    <w:rsid w:val="00580F18"/>
    <w:rsid w:val="0058131B"/>
    <w:rsid w:val="00581C0B"/>
    <w:rsid w:val="00581EEC"/>
    <w:rsid w:val="00582503"/>
    <w:rsid w:val="00582CD7"/>
    <w:rsid w:val="00582CDD"/>
    <w:rsid w:val="00583178"/>
    <w:rsid w:val="00583B22"/>
    <w:rsid w:val="00583FA3"/>
    <w:rsid w:val="00584C24"/>
    <w:rsid w:val="00585B0C"/>
    <w:rsid w:val="005875CD"/>
    <w:rsid w:val="00587792"/>
    <w:rsid w:val="00587C5B"/>
    <w:rsid w:val="00590844"/>
    <w:rsid w:val="00590FA3"/>
    <w:rsid w:val="00591881"/>
    <w:rsid w:val="0059214A"/>
    <w:rsid w:val="005922B9"/>
    <w:rsid w:val="00592A95"/>
    <w:rsid w:val="00593596"/>
    <w:rsid w:val="00593625"/>
    <w:rsid w:val="00593626"/>
    <w:rsid w:val="005936DD"/>
    <w:rsid w:val="00593986"/>
    <w:rsid w:val="005944EB"/>
    <w:rsid w:val="00595BCD"/>
    <w:rsid w:val="005966C4"/>
    <w:rsid w:val="00596922"/>
    <w:rsid w:val="005A051A"/>
    <w:rsid w:val="005A2F73"/>
    <w:rsid w:val="005A37F9"/>
    <w:rsid w:val="005A3A17"/>
    <w:rsid w:val="005A42EA"/>
    <w:rsid w:val="005A4DEB"/>
    <w:rsid w:val="005A4FE7"/>
    <w:rsid w:val="005A620B"/>
    <w:rsid w:val="005A6804"/>
    <w:rsid w:val="005A70C2"/>
    <w:rsid w:val="005A720A"/>
    <w:rsid w:val="005A7AD4"/>
    <w:rsid w:val="005A7B4F"/>
    <w:rsid w:val="005B0597"/>
    <w:rsid w:val="005B067B"/>
    <w:rsid w:val="005B0E20"/>
    <w:rsid w:val="005B0EA1"/>
    <w:rsid w:val="005B19BA"/>
    <w:rsid w:val="005B19C6"/>
    <w:rsid w:val="005B1AA5"/>
    <w:rsid w:val="005B2213"/>
    <w:rsid w:val="005B223B"/>
    <w:rsid w:val="005B340A"/>
    <w:rsid w:val="005B373E"/>
    <w:rsid w:val="005B4909"/>
    <w:rsid w:val="005B59C8"/>
    <w:rsid w:val="005B6C34"/>
    <w:rsid w:val="005B75E6"/>
    <w:rsid w:val="005B7A51"/>
    <w:rsid w:val="005B7FE4"/>
    <w:rsid w:val="005C0F53"/>
    <w:rsid w:val="005C1966"/>
    <w:rsid w:val="005C29E3"/>
    <w:rsid w:val="005C2C85"/>
    <w:rsid w:val="005C2F5D"/>
    <w:rsid w:val="005C32B6"/>
    <w:rsid w:val="005C3900"/>
    <w:rsid w:val="005C3BA6"/>
    <w:rsid w:val="005C43AF"/>
    <w:rsid w:val="005C4637"/>
    <w:rsid w:val="005C51B8"/>
    <w:rsid w:val="005C5252"/>
    <w:rsid w:val="005C6D47"/>
    <w:rsid w:val="005C6DFE"/>
    <w:rsid w:val="005C74A4"/>
    <w:rsid w:val="005C7BDE"/>
    <w:rsid w:val="005D05CE"/>
    <w:rsid w:val="005D2F03"/>
    <w:rsid w:val="005D303B"/>
    <w:rsid w:val="005D31AF"/>
    <w:rsid w:val="005D46D5"/>
    <w:rsid w:val="005D5757"/>
    <w:rsid w:val="005D7735"/>
    <w:rsid w:val="005E0411"/>
    <w:rsid w:val="005E1112"/>
    <w:rsid w:val="005E1136"/>
    <w:rsid w:val="005E22ED"/>
    <w:rsid w:val="005E23F5"/>
    <w:rsid w:val="005E24D4"/>
    <w:rsid w:val="005E3911"/>
    <w:rsid w:val="005E3B26"/>
    <w:rsid w:val="005E44F8"/>
    <w:rsid w:val="005E4518"/>
    <w:rsid w:val="005E453D"/>
    <w:rsid w:val="005E4A02"/>
    <w:rsid w:val="005E58CA"/>
    <w:rsid w:val="005E59A6"/>
    <w:rsid w:val="005E629B"/>
    <w:rsid w:val="005E67CC"/>
    <w:rsid w:val="005E7185"/>
    <w:rsid w:val="005E7F36"/>
    <w:rsid w:val="005F0470"/>
    <w:rsid w:val="005F0BFB"/>
    <w:rsid w:val="005F0F57"/>
    <w:rsid w:val="005F4176"/>
    <w:rsid w:val="005F41CE"/>
    <w:rsid w:val="005F4654"/>
    <w:rsid w:val="005F6113"/>
    <w:rsid w:val="005F63CE"/>
    <w:rsid w:val="005F662F"/>
    <w:rsid w:val="005F7142"/>
    <w:rsid w:val="005F7815"/>
    <w:rsid w:val="00601904"/>
    <w:rsid w:val="00601B03"/>
    <w:rsid w:val="006022D8"/>
    <w:rsid w:val="00602CD8"/>
    <w:rsid w:val="00602E68"/>
    <w:rsid w:val="006048D5"/>
    <w:rsid w:val="00604C88"/>
    <w:rsid w:val="006059B3"/>
    <w:rsid w:val="00606112"/>
    <w:rsid w:val="006061F1"/>
    <w:rsid w:val="006102C2"/>
    <w:rsid w:val="00611336"/>
    <w:rsid w:val="0061166E"/>
    <w:rsid w:val="00612449"/>
    <w:rsid w:val="00612CA4"/>
    <w:rsid w:val="0061311A"/>
    <w:rsid w:val="0061371A"/>
    <w:rsid w:val="00614F01"/>
    <w:rsid w:val="00615AD0"/>
    <w:rsid w:val="00615C98"/>
    <w:rsid w:val="00616006"/>
    <w:rsid w:val="006176C7"/>
    <w:rsid w:val="00617BFF"/>
    <w:rsid w:val="00620061"/>
    <w:rsid w:val="00621AD7"/>
    <w:rsid w:val="0062206A"/>
    <w:rsid w:val="006222F7"/>
    <w:rsid w:val="00622365"/>
    <w:rsid w:val="00622A8D"/>
    <w:rsid w:val="00623029"/>
    <w:rsid w:val="00623390"/>
    <w:rsid w:val="00623A38"/>
    <w:rsid w:val="00624A21"/>
    <w:rsid w:val="0062590B"/>
    <w:rsid w:val="00627419"/>
    <w:rsid w:val="0062773E"/>
    <w:rsid w:val="00627D8E"/>
    <w:rsid w:val="00627DC5"/>
    <w:rsid w:val="00627EFC"/>
    <w:rsid w:val="006309DC"/>
    <w:rsid w:val="00631492"/>
    <w:rsid w:val="006318F2"/>
    <w:rsid w:val="00631BC4"/>
    <w:rsid w:val="00631F47"/>
    <w:rsid w:val="006326D9"/>
    <w:rsid w:val="00632ED6"/>
    <w:rsid w:val="00633A88"/>
    <w:rsid w:val="00633D97"/>
    <w:rsid w:val="00636250"/>
    <w:rsid w:val="00636411"/>
    <w:rsid w:val="006375ED"/>
    <w:rsid w:val="006401CA"/>
    <w:rsid w:val="00640B4E"/>
    <w:rsid w:val="00641CC0"/>
    <w:rsid w:val="00642D72"/>
    <w:rsid w:val="00642DB0"/>
    <w:rsid w:val="006430BE"/>
    <w:rsid w:val="00643E09"/>
    <w:rsid w:val="00645188"/>
    <w:rsid w:val="00645A00"/>
    <w:rsid w:val="00646A61"/>
    <w:rsid w:val="00646AD1"/>
    <w:rsid w:val="00647C08"/>
    <w:rsid w:val="00647EA0"/>
    <w:rsid w:val="006522B0"/>
    <w:rsid w:val="00652743"/>
    <w:rsid w:val="00652FA6"/>
    <w:rsid w:val="00653579"/>
    <w:rsid w:val="0065387F"/>
    <w:rsid w:val="00654B97"/>
    <w:rsid w:val="00654DC7"/>
    <w:rsid w:val="00657296"/>
    <w:rsid w:val="00660121"/>
    <w:rsid w:val="00660196"/>
    <w:rsid w:val="00660947"/>
    <w:rsid w:val="00661117"/>
    <w:rsid w:val="006614B8"/>
    <w:rsid w:val="00661E28"/>
    <w:rsid w:val="006641E9"/>
    <w:rsid w:val="00664B77"/>
    <w:rsid w:val="0066537A"/>
    <w:rsid w:val="00665ECD"/>
    <w:rsid w:val="006660E9"/>
    <w:rsid w:val="006665F3"/>
    <w:rsid w:val="00667DEF"/>
    <w:rsid w:val="00670113"/>
    <w:rsid w:val="00670986"/>
    <w:rsid w:val="00670AF5"/>
    <w:rsid w:val="00670BA8"/>
    <w:rsid w:val="00670FD9"/>
    <w:rsid w:val="0067337D"/>
    <w:rsid w:val="00673C4E"/>
    <w:rsid w:val="00674AD7"/>
    <w:rsid w:val="00674F57"/>
    <w:rsid w:val="00675073"/>
    <w:rsid w:val="00675195"/>
    <w:rsid w:val="006757C5"/>
    <w:rsid w:val="00675AD3"/>
    <w:rsid w:val="00675FBF"/>
    <w:rsid w:val="006761AB"/>
    <w:rsid w:val="00676274"/>
    <w:rsid w:val="006772A2"/>
    <w:rsid w:val="00680CE3"/>
    <w:rsid w:val="00680FF3"/>
    <w:rsid w:val="006822C3"/>
    <w:rsid w:val="00683BBF"/>
    <w:rsid w:val="00684C67"/>
    <w:rsid w:val="006859DA"/>
    <w:rsid w:val="00685CEF"/>
    <w:rsid w:val="00686BD3"/>
    <w:rsid w:val="00686D30"/>
    <w:rsid w:val="00691C9D"/>
    <w:rsid w:val="00691CCF"/>
    <w:rsid w:val="00692123"/>
    <w:rsid w:val="00692532"/>
    <w:rsid w:val="006925F2"/>
    <w:rsid w:val="006927E1"/>
    <w:rsid w:val="00693857"/>
    <w:rsid w:val="00695FA6"/>
    <w:rsid w:val="006963F8"/>
    <w:rsid w:val="00697BF2"/>
    <w:rsid w:val="00697CED"/>
    <w:rsid w:val="006A013D"/>
    <w:rsid w:val="006A0D49"/>
    <w:rsid w:val="006A1684"/>
    <w:rsid w:val="006A1AD0"/>
    <w:rsid w:val="006A1B49"/>
    <w:rsid w:val="006A1B77"/>
    <w:rsid w:val="006A2F64"/>
    <w:rsid w:val="006A36D2"/>
    <w:rsid w:val="006A3855"/>
    <w:rsid w:val="006A647B"/>
    <w:rsid w:val="006A680C"/>
    <w:rsid w:val="006A7321"/>
    <w:rsid w:val="006B0E36"/>
    <w:rsid w:val="006B15EB"/>
    <w:rsid w:val="006B1855"/>
    <w:rsid w:val="006B247B"/>
    <w:rsid w:val="006B2935"/>
    <w:rsid w:val="006B329B"/>
    <w:rsid w:val="006B3A92"/>
    <w:rsid w:val="006B421B"/>
    <w:rsid w:val="006B4892"/>
    <w:rsid w:val="006B4A8C"/>
    <w:rsid w:val="006B5BDA"/>
    <w:rsid w:val="006B60FD"/>
    <w:rsid w:val="006B689D"/>
    <w:rsid w:val="006B6B6C"/>
    <w:rsid w:val="006C0928"/>
    <w:rsid w:val="006C11BA"/>
    <w:rsid w:val="006C381A"/>
    <w:rsid w:val="006C3BAA"/>
    <w:rsid w:val="006C45A7"/>
    <w:rsid w:val="006C4D2C"/>
    <w:rsid w:val="006C5B44"/>
    <w:rsid w:val="006C6247"/>
    <w:rsid w:val="006C7544"/>
    <w:rsid w:val="006C7F2C"/>
    <w:rsid w:val="006D01FC"/>
    <w:rsid w:val="006D0767"/>
    <w:rsid w:val="006D07B3"/>
    <w:rsid w:val="006D0F6A"/>
    <w:rsid w:val="006D14B6"/>
    <w:rsid w:val="006D1DFA"/>
    <w:rsid w:val="006D1E5E"/>
    <w:rsid w:val="006D409D"/>
    <w:rsid w:val="006D647D"/>
    <w:rsid w:val="006D79E1"/>
    <w:rsid w:val="006E00F1"/>
    <w:rsid w:val="006E20E4"/>
    <w:rsid w:val="006E211D"/>
    <w:rsid w:val="006E3856"/>
    <w:rsid w:val="006F1E14"/>
    <w:rsid w:val="006F213B"/>
    <w:rsid w:val="006F22F3"/>
    <w:rsid w:val="006F34A0"/>
    <w:rsid w:val="006F5029"/>
    <w:rsid w:val="006F55F2"/>
    <w:rsid w:val="006F5848"/>
    <w:rsid w:val="006F695C"/>
    <w:rsid w:val="006F7D89"/>
    <w:rsid w:val="006F7F57"/>
    <w:rsid w:val="0070020F"/>
    <w:rsid w:val="00700CF5"/>
    <w:rsid w:val="00701115"/>
    <w:rsid w:val="00701333"/>
    <w:rsid w:val="00701486"/>
    <w:rsid w:val="00701B71"/>
    <w:rsid w:val="00702A48"/>
    <w:rsid w:val="007031A4"/>
    <w:rsid w:val="00703B6B"/>
    <w:rsid w:val="0070447F"/>
    <w:rsid w:val="00704826"/>
    <w:rsid w:val="00706581"/>
    <w:rsid w:val="0070734D"/>
    <w:rsid w:val="007115E1"/>
    <w:rsid w:val="007116AE"/>
    <w:rsid w:val="00711DC1"/>
    <w:rsid w:val="00711DF3"/>
    <w:rsid w:val="0071207E"/>
    <w:rsid w:val="00712895"/>
    <w:rsid w:val="007150FC"/>
    <w:rsid w:val="00715324"/>
    <w:rsid w:val="00715AEE"/>
    <w:rsid w:val="00715FC3"/>
    <w:rsid w:val="0071715F"/>
    <w:rsid w:val="00717D3F"/>
    <w:rsid w:val="00720357"/>
    <w:rsid w:val="0072081C"/>
    <w:rsid w:val="007211F2"/>
    <w:rsid w:val="00721B3B"/>
    <w:rsid w:val="00722349"/>
    <w:rsid w:val="00722686"/>
    <w:rsid w:val="00723083"/>
    <w:rsid w:val="0072417E"/>
    <w:rsid w:val="0072435F"/>
    <w:rsid w:val="0072436C"/>
    <w:rsid w:val="0072442B"/>
    <w:rsid w:val="00724B00"/>
    <w:rsid w:val="007250EE"/>
    <w:rsid w:val="0072582A"/>
    <w:rsid w:val="00725F64"/>
    <w:rsid w:val="00726201"/>
    <w:rsid w:val="00727252"/>
    <w:rsid w:val="00727378"/>
    <w:rsid w:val="00727A55"/>
    <w:rsid w:val="00731192"/>
    <w:rsid w:val="00732F6A"/>
    <w:rsid w:val="0073300B"/>
    <w:rsid w:val="007335AD"/>
    <w:rsid w:val="0073364B"/>
    <w:rsid w:val="00733656"/>
    <w:rsid w:val="007338F9"/>
    <w:rsid w:val="007342AD"/>
    <w:rsid w:val="00734A29"/>
    <w:rsid w:val="00734C20"/>
    <w:rsid w:val="00735358"/>
    <w:rsid w:val="007362F7"/>
    <w:rsid w:val="007368C0"/>
    <w:rsid w:val="00736A0D"/>
    <w:rsid w:val="00740538"/>
    <w:rsid w:val="00740DCA"/>
    <w:rsid w:val="00740E6E"/>
    <w:rsid w:val="00743216"/>
    <w:rsid w:val="0074389E"/>
    <w:rsid w:val="00744766"/>
    <w:rsid w:val="0074497B"/>
    <w:rsid w:val="00744F9D"/>
    <w:rsid w:val="0074556D"/>
    <w:rsid w:val="00746693"/>
    <w:rsid w:val="0074696C"/>
    <w:rsid w:val="00746C18"/>
    <w:rsid w:val="0074771E"/>
    <w:rsid w:val="00750813"/>
    <w:rsid w:val="00750EA5"/>
    <w:rsid w:val="00752554"/>
    <w:rsid w:val="00752B25"/>
    <w:rsid w:val="00752D26"/>
    <w:rsid w:val="00753932"/>
    <w:rsid w:val="0075517A"/>
    <w:rsid w:val="00756234"/>
    <w:rsid w:val="00756DF0"/>
    <w:rsid w:val="007571D9"/>
    <w:rsid w:val="00757F61"/>
    <w:rsid w:val="007600A1"/>
    <w:rsid w:val="00760996"/>
    <w:rsid w:val="00761794"/>
    <w:rsid w:val="007618D0"/>
    <w:rsid w:val="00761911"/>
    <w:rsid w:val="00761950"/>
    <w:rsid w:val="00762453"/>
    <w:rsid w:val="0076431A"/>
    <w:rsid w:val="0076523D"/>
    <w:rsid w:val="007652BC"/>
    <w:rsid w:val="007654F0"/>
    <w:rsid w:val="00766049"/>
    <w:rsid w:val="00766913"/>
    <w:rsid w:val="00770A09"/>
    <w:rsid w:val="00770FA1"/>
    <w:rsid w:val="00772CB3"/>
    <w:rsid w:val="00774AC5"/>
    <w:rsid w:val="007760CD"/>
    <w:rsid w:val="0077631C"/>
    <w:rsid w:val="0077632A"/>
    <w:rsid w:val="00776696"/>
    <w:rsid w:val="00776DFA"/>
    <w:rsid w:val="00776ECE"/>
    <w:rsid w:val="00777809"/>
    <w:rsid w:val="00777C9C"/>
    <w:rsid w:val="00777DD7"/>
    <w:rsid w:val="00777FCA"/>
    <w:rsid w:val="00780049"/>
    <w:rsid w:val="0078032A"/>
    <w:rsid w:val="00780E56"/>
    <w:rsid w:val="00781294"/>
    <w:rsid w:val="00781C80"/>
    <w:rsid w:val="0078305D"/>
    <w:rsid w:val="00783C8B"/>
    <w:rsid w:val="00783E3E"/>
    <w:rsid w:val="00784882"/>
    <w:rsid w:val="00784AB5"/>
    <w:rsid w:val="00785821"/>
    <w:rsid w:val="00785AD3"/>
    <w:rsid w:val="00786BF7"/>
    <w:rsid w:val="00787119"/>
    <w:rsid w:val="00787B4E"/>
    <w:rsid w:val="00791AF6"/>
    <w:rsid w:val="00791B24"/>
    <w:rsid w:val="00792B54"/>
    <w:rsid w:val="007930B8"/>
    <w:rsid w:val="007942EF"/>
    <w:rsid w:val="007944AF"/>
    <w:rsid w:val="00795112"/>
    <w:rsid w:val="00795334"/>
    <w:rsid w:val="007953E9"/>
    <w:rsid w:val="00796469"/>
    <w:rsid w:val="00796AB2"/>
    <w:rsid w:val="00796D23"/>
    <w:rsid w:val="007A05C1"/>
    <w:rsid w:val="007A182A"/>
    <w:rsid w:val="007A23C8"/>
    <w:rsid w:val="007A2D84"/>
    <w:rsid w:val="007A4FB0"/>
    <w:rsid w:val="007A5D28"/>
    <w:rsid w:val="007A6500"/>
    <w:rsid w:val="007A7808"/>
    <w:rsid w:val="007B01C9"/>
    <w:rsid w:val="007B02C1"/>
    <w:rsid w:val="007B03C9"/>
    <w:rsid w:val="007B1001"/>
    <w:rsid w:val="007B101B"/>
    <w:rsid w:val="007B1B27"/>
    <w:rsid w:val="007B3CAF"/>
    <w:rsid w:val="007B4D97"/>
    <w:rsid w:val="007B51BE"/>
    <w:rsid w:val="007B5693"/>
    <w:rsid w:val="007B65D3"/>
    <w:rsid w:val="007B6C78"/>
    <w:rsid w:val="007C05E6"/>
    <w:rsid w:val="007C1637"/>
    <w:rsid w:val="007C2648"/>
    <w:rsid w:val="007C2C41"/>
    <w:rsid w:val="007C2CAC"/>
    <w:rsid w:val="007C5A10"/>
    <w:rsid w:val="007C5E61"/>
    <w:rsid w:val="007C5F7B"/>
    <w:rsid w:val="007C6322"/>
    <w:rsid w:val="007C635D"/>
    <w:rsid w:val="007C72B2"/>
    <w:rsid w:val="007C76F5"/>
    <w:rsid w:val="007D051D"/>
    <w:rsid w:val="007D0E25"/>
    <w:rsid w:val="007D3300"/>
    <w:rsid w:val="007D3899"/>
    <w:rsid w:val="007D39F2"/>
    <w:rsid w:val="007D4075"/>
    <w:rsid w:val="007D52A6"/>
    <w:rsid w:val="007D5B76"/>
    <w:rsid w:val="007D5DED"/>
    <w:rsid w:val="007E0151"/>
    <w:rsid w:val="007E18ED"/>
    <w:rsid w:val="007E3256"/>
    <w:rsid w:val="007E32CF"/>
    <w:rsid w:val="007E400D"/>
    <w:rsid w:val="007E4ACA"/>
    <w:rsid w:val="007E4BCB"/>
    <w:rsid w:val="007E5EE6"/>
    <w:rsid w:val="007E62E4"/>
    <w:rsid w:val="007E6DE4"/>
    <w:rsid w:val="007E71CD"/>
    <w:rsid w:val="007E79B7"/>
    <w:rsid w:val="007F08B7"/>
    <w:rsid w:val="007F103A"/>
    <w:rsid w:val="007F124B"/>
    <w:rsid w:val="007F174C"/>
    <w:rsid w:val="007F2217"/>
    <w:rsid w:val="007F3216"/>
    <w:rsid w:val="007F4A3B"/>
    <w:rsid w:val="007F4DDC"/>
    <w:rsid w:val="007F5539"/>
    <w:rsid w:val="007F553B"/>
    <w:rsid w:val="007F5572"/>
    <w:rsid w:val="007F5D2B"/>
    <w:rsid w:val="007F61AB"/>
    <w:rsid w:val="007F6F3C"/>
    <w:rsid w:val="007F7067"/>
    <w:rsid w:val="007F7740"/>
    <w:rsid w:val="007F7EAD"/>
    <w:rsid w:val="00800486"/>
    <w:rsid w:val="00800655"/>
    <w:rsid w:val="00800BDE"/>
    <w:rsid w:val="00801123"/>
    <w:rsid w:val="0080131A"/>
    <w:rsid w:val="00801F11"/>
    <w:rsid w:val="008038A6"/>
    <w:rsid w:val="008044FA"/>
    <w:rsid w:val="00804520"/>
    <w:rsid w:val="00805725"/>
    <w:rsid w:val="0080645C"/>
    <w:rsid w:val="008065EF"/>
    <w:rsid w:val="00806D39"/>
    <w:rsid w:val="00807F08"/>
    <w:rsid w:val="008116EE"/>
    <w:rsid w:val="008117C4"/>
    <w:rsid w:val="00811E67"/>
    <w:rsid w:val="008120DB"/>
    <w:rsid w:val="00813821"/>
    <w:rsid w:val="008139A7"/>
    <w:rsid w:val="00813C22"/>
    <w:rsid w:val="00813D97"/>
    <w:rsid w:val="0081478C"/>
    <w:rsid w:val="00816C10"/>
    <w:rsid w:val="0082078E"/>
    <w:rsid w:val="0082192E"/>
    <w:rsid w:val="00821C68"/>
    <w:rsid w:val="00822197"/>
    <w:rsid w:val="00822C18"/>
    <w:rsid w:val="008249E4"/>
    <w:rsid w:val="00825507"/>
    <w:rsid w:val="008261ED"/>
    <w:rsid w:val="00827350"/>
    <w:rsid w:val="00827E40"/>
    <w:rsid w:val="008300DC"/>
    <w:rsid w:val="0083210A"/>
    <w:rsid w:val="0083312B"/>
    <w:rsid w:val="0083345D"/>
    <w:rsid w:val="00833EDA"/>
    <w:rsid w:val="0083426A"/>
    <w:rsid w:val="008348D2"/>
    <w:rsid w:val="0083568A"/>
    <w:rsid w:val="0083569F"/>
    <w:rsid w:val="00835863"/>
    <w:rsid w:val="00835BF0"/>
    <w:rsid w:val="00836229"/>
    <w:rsid w:val="00836440"/>
    <w:rsid w:val="00837061"/>
    <w:rsid w:val="008376BA"/>
    <w:rsid w:val="0083CE98"/>
    <w:rsid w:val="0084014F"/>
    <w:rsid w:val="008404C6"/>
    <w:rsid w:val="00840E70"/>
    <w:rsid w:val="00840EDC"/>
    <w:rsid w:val="008415DF"/>
    <w:rsid w:val="0084167F"/>
    <w:rsid w:val="00841738"/>
    <w:rsid w:val="00841D4C"/>
    <w:rsid w:val="0084375A"/>
    <w:rsid w:val="00843AB5"/>
    <w:rsid w:val="00843ADA"/>
    <w:rsid w:val="00844465"/>
    <w:rsid w:val="00844491"/>
    <w:rsid w:val="008446C5"/>
    <w:rsid w:val="00846854"/>
    <w:rsid w:val="0084691E"/>
    <w:rsid w:val="00846ABE"/>
    <w:rsid w:val="008472F2"/>
    <w:rsid w:val="0084735D"/>
    <w:rsid w:val="008479D1"/>
    <w:rsid w:val="0085035D"/>
    <w:rsid w:val="0085206E"/>
    <w:rsid w:val="008524C5"/>
    <w:rsid w:val="00852507"/>
    <w:rsid w:val="00852A3E"/>
    <w:rsid w:val="00853B0E"/>
    <w:rsid w:val="0085544F"/>
    <w:rsid w:val="0085625C"/>
    <w:rsid w:val="00857760"/>
    <w:rsid w:val="0086090E"/>
    <w:rsid w:val="00861842"/>
    <w:rsid w:val="00862261"/>
    <w:rsid w:val="008624EE"/>
    <w:rsid w:val="00862B52"/>
    <w:rsid w:val="0086422D"/>
    <w:rsid w:val="0086434A"/>
    <w:rsid w:val="008644A5"/>
    <w:rsid w:val="008656D7"/>
    <w:rsid w:val="008659E0"/>
    <w:rsid w:val="00865A3F"/>
    <w:rsid w:val="00865BFE"/>
    <w:rsid w:val="00865DB7"/>
    <w:rsid w:val="00866A99"/>
    <w:rsid w:val="008675E3"/>
    <w:rsid w:val="0086792E"/>
    <w:rsid w:val="00867C35"/>
    <w:rsid w:val="00867D84"/>
    <w:rsid w:val="0087039D"/>
    <w:rsid w:val="008705B8"/>
    <w:rsid w:val="00871DDA"/>
    <w:rsid w:val="00874BF0"/>
    <w:rsid w:val="0087617E"/>
    <w:rsid w:val="00880566"/>
    <w:rsid w:val="0088210C"/>
    <w:rsid w:val="0088227A"/>
    <w:rsid w:val="008829FD"/>
    <w:rsid w:val="00883CF4"/>
    <w:rsid w:val="008847F6"/>
    <w:rsid w:val="00884D60"/>
    <w:rsid w:val="00884E70"/>
    <w:rsid w:val="008850DA"/>
    <w:rsid w:val="008870B8"/>
    <w:rsid w:val="008873B6"/>
    <w:rsid w:val="00887545"/>
    <w:rsid w:val="00887CD2"/>
    <w:rsid w:val="00887F0C"/>
    <w:rsid w:val="00890523"/>
    <w:rsid w:val="00892256"/>
    <w:rsid w:val="008929E2"/>
    <w:rsid w:val="008930F3"/>
    <w:rsid w:val="00893B11"/>
    <w:rsid w:val="00893DD0"/>
    <w:rsid w:val="008947AB"/>
    <w:rsid w:val="00896042"/>
    <w:rsid w:val="008961EE"/>
    <w:rsid w:val="00896BDC"/>
    <w:rsid w:val="00896E2C"/>
    <w:rsid w:val="00896F83"/>
    <w:rsid w:val="00897543"/>
    <w:rsid w:val="008977FB"/>
    <w:rsid w:val="00897A26"/>
    <w:rsid w:val="00897C38"/>
    <w:rsid w:val="008A08DA"/>
    <w:rsid w:val="008A1847"/>
    <w:rsid w:val="008A1E4F"/>
    <w:rsid w:val="008A2687"/>
    <w:rsid w:val="008A302F"/>
    <w:rsid w:val="008A3438"/>
    <w:rsid w:val="008A34D2"/>
    <w:rsid w:val="008A3582"/>
    <w:rsid w:val="008A3610"/>
    <w:rsid w:val="008A38C0"/>
    <w:rsid w:val="008A39C6"/>
    <w:rsid w:val="008A4DDF"/>
    <w:rsid w:val="008A4FBE"/>
    <w:rsid w:val="008A53C5"/>
    <w:rsid w:val="008A559E"/>
    <w:rsid w:val="008A5759"/>
    <w:rsid w:val="008A5D2C"/>
    <w:rsid w:val="008A5D90"/>
    <w:rsid w:val="008A6201"/>
    <w:rsid w:val="008A69CE"/>
    <w:rsid w:val="008A711F"/>
    <w:rsid w:val="008A7351"/>
    <w:rsid w:val="008A78C9"/>
    <w:rsid w:val="008A7EFD"/>
    <w:rsid w:val="008B0015"/>
    <w:rsid w:val="008B02CF"/>
    <w:rsid w:val="008B23D1"/>
    <w:rsid w:val="008B617A"/>
    <w:rsid w:val="008B61F6"/>
    <w:rsid w:val="008B61F8"/>
    <w:rsid w:val="008B6C97"/>
    <w:rsid w:val="008B7C02"/>
    <w:rsid w:val="008C12C5"/>
    <w:rsid w:val="008C13F5"/>
    <w:rsid w:val="008C1717"/>
    <w:rsid w:val="008C2DA8"/>
    <w:rsid w:val="008C33DB"/>
    <w:rsid w:val="008C427C"/>
    <w:rsid w:val="008C482A"/>
    <w:rsid w:val="008C4873"/>
    <w:rsid w:val="008C4D02"/>
    <w:rsid w:val="008C6030"/>
    <w:rsid w:val="008C7239"/>
    <w:rsid w:val="008C74A3"/>
    <w:rsid w:val="008C776D"/>
    <w:rsid w:val="008C7E13"/>
    <w:rsid w:val="008C7F17"/>
    <w:rsid w:val="008D0EBF"/>
    <w:rsid w:val="008D346F"/>
    <w:rsid w:val="008D41DD"/>
    <w:rsid w:val="008D424B"/>
    <w:rsid w:val="008D4C8D"/>
    <w:rsid w:val="008D55F3"/>
    <w:rsid w:val="008D565D"/>
    <w:rsid w:val="008D59FB"/>
    <w:rsid w:val="008D5ED2"/>
    <w:rsid w:val="008D6297"/>
    <w:rsid w:val="008D669D"/>
    <w:rsid w:val="008D6CE3"/>
    <w:rsid w:val="008D6DE1"/>
    <w:rsid w:val="008D700B"/>
    <w:rsid w:val="008D7746"/>
    <w:rsid w:val="008E042B"/>
    <w:rsid w:val="008E0BEE"/>
    <w:rsid w:val="008E153A"/>
    <w:rsid w:val="008E1CAE"/>
    <w:rsid w:val="008E1E83"/>
    <w:rsid w:val="008E3FD7"/>
    <w:rsid w:val="008E4126"/>
    <w:rsid w:val="008E4E03"/>
    <w:rsid w:val="008E505F"/>
    <w:rsid w:val="008E58EC"/>
    <w:rsid w:val="008F0E36"/>
    <w:rsid w:val="008F1767"/>
    <w:rsid w:val="008F3096"/>
    <w:rsid w:val="008F3335"/>
    <w:rsid w:val="008F3750"/>
    <w:rsid w:val="008F479D"/>
    <w:rsid w:val="008F4E8F"/>
    <w:rsid w:val="008F5D64"/>
    <w:rsid w:val="00900417"/>
    <w:rsid w:val="00900C59"/>
    <w:rsid w:val="009015C5"/>
    <w:rsid w:val="00901F90"/>
    <w:rsid w:val="0090275C"/>
    <w:rsid w:val="00903191"/>
    <w:rsid w:val="0090377F"/>
    <w:rsid w:val="00903C78"/>
    <w:rsid w:val="0090483B"/>
    <w:rsid w:val="00905E80"/>
    <w:rsid w:val="00906127"/>
    <w:rsid w:val="009063C6"/>
    <w:rsid w:val="00906FD1"/>
    <w:rsid w:val="009078EE"/>
    <w:rsid w:val="00910ABB"/>
    <w:rsid w:val="00910D02"/>
    <w:rsid w:val="0091164D"/>
    <w:rsid w:val="00911AC2"/>
    <w:rsid w:val="00912B16"/>
    <w:rsid w:val="00912D54"/>
    <w:rsid w:val="00913833"/>
    <w:rsid w:val="00913D06"/>
    <w:rsid w:val="00914111"/>
    <w:rsid w:val="009146FF"/>
    <w:rsid w:val="00914BDD"/>
    <w:rsid w:val="009157CE"/>
    <w:rsid w:val="00916626"/>
    <w:rsid w:val="0092007A"/>
    <w:rsid w:val="00921FD3"/>
    <w:rsid w:val="00922525"/>
    <w:rsid w:val="009232E0"/>
    <w:rsid w:val="009249A4"/>
    <w:rsid w:val="0092536E"/>
    <w:rsid w:val="00926437"/>
    <w:rsid w:val="009265CD"/>
    <w:rsid w:val="00926E50"/>
    <w:rsid w:val="00927C55"/>
    <w:rsid w:val="00930453"/>
    <w:rsid w:val="009306FF"/>
    <w:rsid w:val="00930E2C"/>
    <w:rsid w:val="0093117F"/>
    <w:rsid w:val="00931256"/>
    <w:rsid w:val="00931687"/>
    <w:rsid w:val="00933200"/>
    <w:rsid w:val="009333DA"/>
    <w:rsid w:val="0093559F"/>
    <w:rsid w:val="009366B8"/>
    <w:rsid w:val="009373FF"/>
    <w:rsid w:val="0093744F"/>
    <w:rsid w:val="00937754"/>
    <w:rsid w:val="00937F1F"/>
    <w:rsid w:val="009401F6"/>
    <w:rsid w:val="009412B8"/>
    <w:rsid w:val="0094147D"/>
    <w:rsid w:val="00942DD0"/>
    <w:rsid w:val="00942E3B"/>
    <w:rsid w:val="00944B19"/>
    <w:rsid w:val="00944CA7"/>
    <w:rsid w:val="00945606"/>
    <w:rsid w:val="009456B8"/>
    <w:rsid w:val="00946CEC"/>
    <w:rsid w:val="00947DB6"/>
    <w:rsid w:val="00950185"/>
    <w:rsid w:val="00950F15"/>
    <w:rsid w:val="0095188B"/>
    <w:rsid w:val="00951B45"/>
    <w:rsid w:val="00952927"/>
    <w:rsid w:val="00952DCB"/>
    <w:rsid w:val="00952FE9"/>
    <w:rsid w:val="00953239"/>
    <w:rsid w:val="00953CA5"/>
    <w:rsid w:val="00954052"/>
    <w:rsid w:val="00955594"/>
    <w:rsid w:val="009559C3"/>
    <w:rsid w:val="0095668F"/>
    <w:rsid w:val="00956BE1"/>
    <w:rsid w:val="00957576"/>
    <w:rsid w:val="00957D40"/>
    <w:rsid w:val="00957F93"/>
    <w:rsid w:val="009606C2"/>
    <w:rsid w:val="009612F5"/>
    <w:rsid w:val="009621D3"/>
    <w:rsid w:val="009627A8"/>
    <w:rsid w:val="00962AE0"/>
    <w:rsid w:val="00962C7C"/>
    <w:rsid w:val="009632B3"/>
    <w:rsid w:val="009641F2"/>
    <w:rsid w:val="00964239"/>
    <w:rsid w:val="00964D38"/>
    <w:rsid w:val="00964D8C"/>
    <w:rsid w:val="009650B1"/>
    <w:rsid w:val="00965347"/>
    <w:rsid w:val="00965F04"/>
    <w:rsid w:val="00965F11"/>
    <w:rsid w:val="009671B0"/>
    <w:rsid w:val="00970E9A"/>
    <w:rsid w:val="00971A41"/>
    <w:rsid w:val="00971E3A"/>
    <w:rsid w:val="009720CE"/>
    <w:rsid w:val="00973050"/>
    <w:rsid w:val="0097360D"/>
    <w:rsid w:val="00974EEE"/>
    <w:rsid w:val="009753DC"/>
    <w:rsid w:val="0097551D"/>
    <w:rsid w:val="00975B52"/>
    <w:rsid w:val="00975D97"/>
    <w:rsid w:val="00976434"/>
    <w:rsid w:val="00976C6A"/>
    <w:rsid w:val="00977013"/>
    <w:rsid w:val="00977875"/>
    <w:rsid w:val="00977A0B"/>
    <w:rsid w:val="00982DCB"/>
    <w:rsid w:val="00983622"/>
    <w:rsid w:val="00983796"/>
    <w:rsid w:val="00984889"/>
    <w:rsid w:val="009849A4"/>
    <w:rsid w:val="00984B8C"/>
    <w:rsid w:val="009852AF"/>
    <w:rsid w:val="009852F6"/>
    <w:rsid w:val="00985408"/>
    <w:rsid w:val="0098656B"/>
    <w:rsid w:val="00986711"/>
    <w:rsid w:val="00986AB5"/>
    <w:rsid w:val="00986BD1"/>
    <w:rsid w:val="009879FF"/>
    <w:rsid w:val="0099059C"/>
    <w:rsid w:val="00990F5F"/>
    <w:rsid w:val="00990FB8"/>
    <w:rsid w:val="009913C5"/>
    <w:rsid w:val="00991578"/>
    <w:rsid w:val="0099180F"/>
    <w:rsid w:val="0099181A"/>
    <w:rsid w:val="00991A0C"/>
    <w:rsid w:val="00992D9D"/>
    <w:rsid w:val="009950E4"/>
    <w:rsid w:val="00995531"/>
    <w:rsid w:val="00996C53"/>
    <w:rsid w:val="009974DB"/>
    <w:rsid w:val="009977E5"/>
    <w:rsid w:val="009A02F0"/>
    <w:rsid w:val="009A0622"/>
    <w:rsid w:val="009A0A20"/>
    <w:rsid w:val="009A10D3"/>
    <w:rsid w:val="009A132B"/>
    <w:rsid w:val="009A1D1D"/>
    <w:rsid w:val="009A4953"/>
    <w:rsid w:val="009A62EF"/>
    <w:rsid w:val="009A763E"/>
    <w:rsid w:val="009A7655"/>
    <w:rsid w:val="009B0217"/>
    <w:rsid w:val="009B0396"/>
    <w:rsid w:val="009B07BF"/>
    <w:rsid w:val="009B11E3"/>
    <w:rsid w:val="009B1729"/>
    <w:rsid w:val="009B198F"/>
    <w:rsid w:val="009B214F"/>
    <w:rsid w:val="009B27BA"/>
    <w:rsid w:val="009B304F"/>
    <w:rsid w:val="009B3A6D"/>
    <w:rsid w:val="009B3E8F"/>
    <w:rsid w:val="009B47F8"/>
    <w:rsid w:val="009B4E5F"/>
    <w:rsid w:val="009B5C79"/>
    <w:rsid w:val="009B5D92"/>
    <w:rsid w:val="009B64AA"/>
    <w:rsid w:val="009B6F30"/>
    <w:rsid w:val="009B741E"/>
    <w:rsid w:val="009B7A45"/>
    <w:rsid w:val="009C0970"/>
    <w:rsid w:val="009C2E3D"/>
    <w:rsid w:val="009C34E9"/>
    <w:rsid w:val="009C3E49"/>
    <w:rsid w:val="009C433E"/>
    <w:rsid w:val="009C4775"/>
    <w:rsid w:val="009C619E"/>
    <w:rsid w:val="009C63A2"/>
    <w:rsid w:val="009C6DE6"/>
    <w:rsid w:val="009C7F21"/>
    <w:rsid w:val="009D034E"/>
    <w:rsid w:val="009D08C8"/>
    <w:rsid w:val="009D0D20"/>
    <w:rsid w:val="009D0DE0"/>
    <w:rsid w:val="009D12A4"/>
    <w:rsid w:val="009D13DA"/>
    <w:rsid w:val="009D3439"/>
    <w:rsid w:val="009D3ABE"/>
    <w:rsid w:val="009D3CF5"/>
    <w:rsid w:val="009D4177"/>
    <w:rsid w:val="009D41A8"/>
    <w:rsid w:val="009D500C"/>
    <w:rsid w:val="009D551D"/>
    <w:rsid w:val="009D69F6"/>
    <w:rsid w:val="009D74B3"/>
    <w:rsid w:val="009D78CA"/>
    <w:rsid w:val="009D7AAD"/>
    <w:rsid w:val="009D7BBA"/>
    <w:rsid w:val="009E14EF"/>
    <w:rsid w:val="009E177F"/>
    <w:rsid w:val="009E2290"/>
    <w:rsid w:val="009E2BB1"/>
    <w:rsid w:val="009E3725"/>
    <w:rsid w:val="009E3D41"/>
    <w:rsid w:val="009E4282"/>
    <w:rsid w:val="009E4567"/>
    <w:rsid w:val="009E47D2"/>
    <w:rsid w:val="009E4AA2"/>
    <w:rsid w:val="009E4B03"/>
    <w:rsid w:val="009E607B"/>
    <w:rsid w:val="009E6270"/>
    <w:rsid w:val="009E71CA"/>
    <w:rsid w:val="009E7D52"/>
    <w:rsid w:val="009E7DEF"/>
    <w:rsid w:val="009F0DC7"/>
    <w:rsid w:val="009F1392"/>
    <w:rsid w:val="009F1E1E"/>
    <w:rsid w:val="009F226E"/>
    <w:rsid w:val="009F2CFD"/>
    <w:rsid w:val="009F3F3A"/>
    <w:rsid w:val="009F437F"/>
    <w:rsid w:val="009F4D74"/>
    <w:rsid w:val="009F5246"/>
    <w:rsid w:val="009F54E9"/>
    <w:rsid w:val="009F6E92"/>
    <w:rsid w:val="009F7013"/>
    <w:rsid w:val="009F7022"/>
    <w:rsid w:val="00A00588"/>
    <w:rsid w:val="00A01B20"/>
    <w:rsid w:val="00A01F12"/>
    <w:rsid w:val="00A02541"/>
    <w:rsid w:val="00A02922"/>
    <w:rsid w:val="00A031D6"/>
    <w:rsid w:val="00A03684"/>
    <w:rsid w:val="00A03B74"/>
    <w:rsid w:val="00A03FA5"/>
    <w:rsid w:val="00A054EF"/>
    <w:rsid w:val="00A05DD7"/>
    <w:rsid w:val="00A05E81"/>
    <w:rsid w:val="00A07D90"/>
    <w:rsid w:val="00A11987"/>
    <w:rsid w:val="00A11D43"/>
    <w:rsid w:val="00A1234B"/>
    <w:rsid w:val="00A1265F"/>
    <w:rsid w:val="00A148E9"/>
    <w:rsid w:val="00A155E5"/>
    <w:rsid w:val="00A157EF"/>
    <w:rsid w:val="00A177EF"/>
    <w:rsid w:val="00A205DD"/>
    <w:rsid w:val="00A20B0B"/>
    <w:rsid w:val="00A20B6A"/>
    <w:rsid w:val="00A20F68"/>
    <w:rsid w:val="00A21CF1"/>
    <w:rsid w:val="00A22347"/>
    <w:rsid w:val="00A22B46"/>
    <w:rsid w:val="00A23188"/>
    <w:rsid w:val="00A23796"/>
    <w:rsid w:val="00A238FE"/>
    <w:rsid w:val="00A24F2E"/>
    <w:rsid w:val="00A2621C"/>
    <w:rsid w:val="00A2781A"/>
    <w:rsid w:val="00A2AAB1"/>
    <w:rsid w:val="00A30211"/>
    <w:rsid w:val="00A3078F"/>
    <w:rsid w:val="00A32EB3"/>
    <w:rsid w:val="00A341B5"/>
    <w:rsid w:val="00A34A5E"/>
    <w:rsid w:val="00A352A3"/>
    <w:rsid w:val="00A35354"/>
    <w:rsid w:val="00A3646A"/>
    <w:rsid w:val="00A36F1E"/>
    <w:rsid w:val="00A37652"/>
    <w:rsid w:val="00A37FEE"/>
    <w:rsid w:val="00A40BAE"/>
    <w:rsid w:val="00A40FB6"/>
    <w:rsid w:val="00A41D1A"/>
    <w:rsid w:val="00A42BC8"/>
    <w:rsid w:val="00A42BD9"/>
    <w:rsid w:val="00A42FBA"/>
    <w:rsid w:val="00A43122"/>
    <w:rsid w:val="00A4421E"/>
    <w:rsid w:val="00A44E04"/>
    <w:rsid w:val="00A450BE"/>
    <w:rsid w:val="00A465B7"/>
    <w:rsid w:val="00A4689B"/>
    <w:rsid w:val="00A46A73"/>
    <w:rsid w:val="00A46D33"/>
    <w:rsid w:val="00A50056"/>
    <w:rsid w:val="00A50964"/>
    <w:rsid w:val="00A51A1A"/>
    <w:rsid w:val="00A52188"/>
    <w:rsid w:val="00A522DE"/>
    <w:rsid w:val="00A52DD7"/>
    <w:rsid w:val="00A53F9F"/>
    <w:rsid w:val="00A54152"/>
    <w:rsid w:val="00A550FC"/>
    <w:rsid w:val="00A5598D"/>
    <w:rsid w:val="00A56D40"/>
    <w:rsid w:val="00A600E9"/>
    <w:rsid w:val="00A6181A"/>
    <w:rsid w:val="00A62EF2"/>
    <w:rsid w:val="00A64A8D"/>
    <w:rsid w:val="00A66654"/>
    <w:rsid w:val="00A67F83"/>
    <w:rsid w:val="00A71D11"/>
    <w:rsid w:val="00A725A2"/>
    <w:rsid w:val="00A72B88"/>
    <w:rsid w:val="00A73030"/>
    <w:rsid w:val="00A73072"/>
    <w:rsid w:val="00A7418F"/>
    <w:rsid w:val="00A754BC"/>
    <w:rsid w:val="00A76117"/>
    <w:rsid w:val="00A767CB"/>
    <w:rsid w:val="00A76F53"/>
    <w:rsid w:val="00A81037"/>
    <w:rsid w:val="00A811D0"/>
    <w:rsid w:val="00A836E9"/>
    <w:rsid w:val="00A83B73"/>
    <w:rsid w:val="00A83DDA"/>
    <w:rsid w:val="00A8474C"/>
    <w:rsid w:val="00A85504"/>
    <w:rsid w:val="00A8688B"/>
    <w:rsid w:val="00A86A35"/>
    <w:rsid w:val="00A876F9"/>
    <w:rsid w:val="00A9132A"/>
    <w:rsid w:val="00A918C9"/>
    <w:rsid w:val="00A91B1F"/>
    <w:rsid w:val="00A91B25"/>
    <w:rsid w:val="00A9243F"/>
    <w:rsid w:val="00A929D0"/>
    <w:rsid w:val="00A929E4"/>
    <w:rsid w:val="00A92B1F"/>
    <w:rsid w:val="00A92E89"/>
    <w:rsid w:val="00A94634"/>
    <w:rsid w:val="00A94BA2"/>
    <w:rsid w:val="00A9552E"/>
    <w:rsid w:val="00A95573"/>
    <w:rsid w:val="00A956D3"/>
    <w:rsid w:val="00A95878"/>
    <w:rsid w:val="00A95A3C"/>
    <w:rsid w:val="00A95C21"/>
    <w:rsid w:val="00A966B6"/>
    <w:rsid w:val="00A9777E"/>
    <w:rsid w:val="00A97819"/>
    <w:rsid w:val="00AA02EE"/>
    <w:rsid w:val="00AA1362"/>
    <w:rsid w:val="00AA28F3"/>
    <w:rsid w:val="00AA2C18"/>
    <w:rsid w:val="00AA4001"/>
    <w:rsid w:val="00AA4515"/>
    <w:rsid w:val="00AA4D2F"/>
    <w:rsid w:val="00AA5518"/>
    <w:rsid w:val="00AA639D"/>
    <w:rsid w:val="00AB0723"/>
    <w:rsid w:val="00AB0F9E"/>
    <w:rsid w:val="00AB3323"/>
    <w:rsid w:val="00AB3750"/>
    <w:rsid w:val="00AB3E5D"/>
    <w:rsid w:val="00AB6494"/>
    <w:rsid w:val="00AB6FFE"/>
    <w:rsid w:val="00AB72A2"/>
    <w:rsid w:val="00AB7501"/>
    <w:rsid w:val="00AC02A5"/>
    <w:rsid w:val="00AC08DA"/>
    <w:rsid w:val="00AC1314"/>
    <w:rsid w:val="00AC27D2"/>
    <w:rsid w:val="00AC37CC"/>
    <w:rsid w:val="00AC3B7E"/>
    <w:rsid w:val="00AC3F3D"/>
    <w:rsid w:val="00AC4630"/>
    <w:rsid w:val="00AC5DA7"/>
    <w:rsid w:val="00AC6015"/>
    <w:rsid w:val="00AC635A"/>
    <w:rsid w:val="00AC6395"/>
    <w:rsid w:val="00AC657A"/>
    <w:rsid w:val="00AC6DCB"/>
    <w:rsid w:val="00AC74F4"/>
    <w:rsid w:val="00AC7679"/>
    <w:rsid w:val="00AD084D"/>
    <w:rsid w:val="00AD0B38"/>
    <w:rsid w:val="00AD0C73"/>
    <w:rsid w:val="00AD1A4B"/>
    <w:rsid w:val="00AD1F0F"/>
    <w:rsid w:val="00AD2200"/>
    <w:rsid w:val="00AD256E"/>
    <w:rsid w:val="00AD3E83"/>
    <w:rsid w:val="00AD3E92"/>
    <w:rsid w:val="00AD46D5"/>
    <w:rsid w:val="00AD532B"/>
    <w:rsid w:val="00AD5BCD"/>
    <w:rsid w:val="00AD6139"/>
    <w:rsid w:val="00AD65FA"/>
    <w:rsid w:val="00AD671D"/>
    <w:rsid w:val="00AD6D51"/>
    <w:rsid w:val="00AD6E9C"/>
    <w:rsid w:val="00AD7EAB"/>
    <w:rsid w:val="00AE08D2"/>
    <w:rsid w:val="00AE1669"/>
    <w:rsid w:val="00AE1851"/>
    <w:rsid w:val="00AE25BF"/>
    <w:rsid w:val="00AE26CA"/>
    <w:rsid w:val="00AE2D29"/>
    <w:rsid w:val="00AE363B"/>
    <w:rsid w:val="00AE3851"/>
    <w:rsid w:val="00AE45EB"/>
    <w:rsid w:val="00AE4CEE"/>
    <w:rsid w:val="00AE53BD"/>
    <w:rsid w:val="00AE6AFC"/>
    <w:rsid w:val="00AE6C1C"/>
    <w:rsid w:val="00AF08B9"/>
    <w:rsid w:val="00AF10F0"/>
    <w:rsid w:val="00AF126B"/>
    <w:rsid w:val="00AF134E"/>
    <w:rsid w:val="00AF3534"/>
    <w:rsid w:val="00AF3B4C"/>
    <w:rsid w:val="00AF577E"/>
    <w:rsid w:val="00AF5821"/>
    <w:rsid w:val="00AF6144"/>
    <w:rsid w:val="00AF6637"/>
    <w:rsid w:val="00B00123"/>
    <w:rsid w:val="00B009DA"/>
    <w:rsid w:val="00B0153D"/>
    <w:rsid w:val="00B025B1"/>
    <w:rsid w:val="00B02FCA"/>
    <w:rsid w:val="00B04D85"/>
    <w:rsid w:val="00B06481"/>
    <w:rsid w:val="00B06860"/>
    <w:rsid w:val="00B06EEA"/>
    <w:rsid w:val="00B06F23"/>
    <w:rsid w:val="00B07852"/>
    <w:rsid w:val="00B1041D"/>
    <w:rsid w:val="00B10B08"/>
    <w:rsid w:val="00B10B55"/>
    <w:rsid w:val="00B11024"/>
    <w:rsid w:val="00B12235"/>
    <w:rsid w:val="00B12A9C"/>
    <w:rsid w:val="00B1408D"/>
    <w:rsid w:val="00B14558"/>
    <w:rsid w:val="00B151E1"/>
    <w:rsid w:val="00B1554F"/>
    <w:rsid w:val="00B15D1F"/>
    <w:rsid w:val="00B15F9F"/>
    <w:rsid w:val="00B16CDD"/>
    <w:rsid w:val="00B17962"/>
    <w:rsid w:val="00B2095E"/>
    <w:rsid w:val="00B20A44"/>
    <w:rsid w:val="00B20F24"/>
    <w:rsid w:val="00B22A42"/>
    <w:rsid w:val="00B23202"/>
    <w:rsid w:val="00B23236"/>
    <w:rsid w:val="00B23A04"/>
    <w:rsid w:val="00B23D56"/>
    <w:rsid w:val="00B26831"/>
    <w:rsid w:val="00B30517"/>
    <w:rsid w:val="00B30B95"/>
    <w:rsid w:val="00B32F6D"/>
    <w:rsid w:val="00B3441B"/>
    <w:rsid w:val="00B34B40"/>
    <w:rsid w:val="00B355F4"/>
    <w:rsid w:val="00B3599C"/>
    <w:rsid w:val="00B35C8B"/>
    <w:rsid w:val="00B36919"/>
    <w:rsid w:val="00B36CE2"/>
    <w:rsid w:val="00B37777"/>
    <w:rsid w:val="00B406BE"/>
    <w:rsid w:val="00B40F33"/>
    <w:rsid w:val="00B418AE"/>
    <w:rsid w:val="00B429A0"/>
    <w:rsid w:val="00B429F5"/>
    <w:rsid w:val="00B437F4"/>
    <w:rsid w:val="00B43DD9"/>
    <w:rsid w:val="00B44BD9"/>
    <w:rsid w:val="00B44F9B"/>
    <w:rsid w:val="00B450D4"/>
    <w:rsid w:val="00B469DC"/>
    <w:rsid w:val="00B46A60"/>
    <w:rsid w:val="00B473E9"/>
    <w:rsid w:val="00B4758A"/>
    <w:rsid w:val="00B503FF"/>
    <w:rsid w:val="00B51DDD"/>
    <w:rsid w:val="00B5245E"/>
    <w:rsid w:val="00B525C8"/>
    <w:rsid w:val="00B53ED0"/>
    <w:rsid w:val="00B54392"/>
    <w:rsid w:val="00B54516"/>
    <w:rsid w:val="00B547C1"/>
    <w:rsid w:val="00B54C9C"/>
    <w:rsid w:val="00B55117"/>
    <w:rsid w:val="00B55B2F"/>
    <w:rsid w:val="00B55F3E"/>
    <w:rsid w:val="00B569CC"/>
    <w:rsid w:val="00B56D4E"/>
    <w:rsid w:val="00B57527"/>
    <w:rsid w:val="00B578AD"/>
    <w:rsid w:val="00B6069A"/>
    <w:rsid w:val="00B60807"/>
    <w:rsid w:val="00B621FD"/>
    <w:rsid w:val="00B6360F"/>
    <w:rsid w:val="00B63803"/>
    <w:rsid w:val="00B646B9"/>
    <w:rsid w:val="00B6563C"/>
    <w:rsid w:val="00B65FED"/>
    <w:rsid w:val="00B66F8C"/>
    <w:rsid w:val="00B67972"/>
    <w:rsid w:val="00B67988"/>
    <w:rsid w:val="00B67C69"/>
    <w:rsid w:val="00B67D81"/>
    <w:rsid w:val="00B71594"/>
    <w:rsid w:val="00B717BB"/>
    <w:rsid w:val="00B73784"/>
    <w:rsid w:val="00B73814"/>
    <w:rsid w:val="00B779A3"/>
    <w:rsid w:val="00B8004F"/>
    <w:rsid w:val="00B80102"/>
    <w:rsid w:val="00B804B1"/>
    <w:rsid w:val="00B80DCA"/>
    <w:rsid w:val="00B81252"/>
    <w:rsid w:val="00B81F74"/>
    <w:rsid w:val="00B84281"/>
    <w:rsid w:val="00B85194"/>
    <w:rsid w:val="00B873AC"/>
    <w:rsid w:val="00B9134A"/>
    <w:rsid w:val="00B9255B"/>
    <w:rsid w:val="00B92E5B"/>
    <w:rsid w:val="00B93621"/>
    <w:rsid w:val="00B9363E"/>
    <w:rsid w:val="00B945E7"/>
    <w:rsid w:val="00B94633"/>
    <w:rsid w:val="00B94B50"/>
    <w:rsid w:val="00B955D8"/>
    <w:rsid w:val="00B956D1"/>
    <w:rsid w:val="00B95CF9"/>
    <w:rsid w:val="00B97FEA"/>
    <w:rsid w:val="00BA0ADF"/>
    <w:rsid w:val="00BA0DC4"/>
    <w:rsid w:val="00BA115A"/>
    <w:rsid w:val="00BA41F0"/>
    <w:rsid w:val="00BA47A0"/>
    <w:rsid w:val="00BA4F80"/>
    <w:rsid w:val="00BA6438"/>
    <w:rsid w:val="00BA67B5"/>
    <w:rsid w:val="00BA6BA0"/>
    <w:rsid w:val="00BA764C"/>
    <w:rsid w:val="00BA7A1F"/>
    <w:rsid w:val="00BA7E88"/>
    <w:rsid w:val="00BB00B1"/>
    <w:rsid w:val="00BB055A"/>
    <w:rsid w:val="00BB05BC"/>
    <w:rsid w:val="00BB0616"/>
    <w:rsid w:val="00BB0983"/>
    <w:rsid w:val="00BB13F7"/>
    <w:rsid w:val="00BB1A29"/>
    <w:rsid w:val="00BB1FD0"/>
    <w:rsid w:val="00BB3C87"/>
    <w:rsid w:val="00BB3D93"/>
    <w:rsid w:val="00BB3E91"/>
    <w:rsid w:val="00BB412F"/>
    <w:rsid w:val="00BB43D5"/>
    <w:rsid w:val="00BB4424"/>
    <w:rsid w:val="00BB4B74"/>
    <w:rsid w:val="00BB7092"/>
    <w:rsid w:val="00BB7186"/>
    <w:rsid w:val="00BB76D0"/>
    <w:rsid w:val="00BB77B7"/>
    <w:rsid w:val="00BB7A27"/>
    <w:rsid w:val="00BB7F7D"/>
    <w:rsid w:val="00BC10B4"/>
    <w:rsid w:val="00BC1122"/>
    <w:rsid w:val="00BC1402"/>
    <w:rsid w:val="00BC145C"/>
    <w:rsid w:val="00BC1512"/>
    <w:rsid w:val="00BC258D"/>
    <w:rsid w:val="00BC42D9"/>
    <w:rsid w:val="00BC6A62"/>
    <w:rsid w:val="00BC7025"/>
    <w:rsid w:val="00BC7BBE"/>
    <w:rsid w:val="00BD0D38"/>
    <w:rsid w:val="00BD20CB"/>
    <w:rsid w:val="00BD3666"/>
    <w:rsid w:val="00BD3670"/>
    <w:rsid w:val="00BD39E0"/>
    <w:rsid w:val="00BD39E2"/>
    <w:rsid w:val="00BD4DA2"/>
    <w:rsid w:val="00BD5CC5"/>
    <w:rsid w:val="00BD5E83"/>
    <w:rsid w:val="00BE03F3"/>
    <w:rsid w:val="00BE069F"/>
    <w:rsid w:val="00BE2A12"/>
    <w:rsid w:val="00BE4ABC"/>
    <w:rsid w:val="00BE5181"/>
    <w:rsid w:val="00BE5CF6"/>
    <w:rsid w:val="00BE640F"/>
    <w:rsid w:val="00BE6476"/>
    <w:rsid w:val="00BE779C"/>
    <w:rsid w:val="00BE7F89"/>
    <w:rsid w:val="00BF0809"/>
    <w:rsid w:val="00BF0B08"/>
    <w:rsid w:val="00BF1293"/>
    <w:rsid w:val="00BF12EF"/>
    <w:rsid w:val="00BF1F17"/>
    <w:rsid w:val="00BF2570"/>
    <w:rsid w:val="00BF2697"/>
    <w:rsid w:val="00BF2C0E"/>
    <w:rsid w:val="00BF44E5"/>
    <w:rsid w:val="00BF46F2"/>
    <w:rsid w:val="00BF48D4"/>
    <w:rsid w:val="00BF55F5"/>
    <w:rsid w:val="00BF581D"/>
    <w:rsid w:val="00BF5850"/>
    <w:rsid w:val="00BF6E0B"/>
    <w:rsid w:val="00BF7D9C"/>
    <w:rsid w:val="00C012F1"/>
    <w:rsid w:val="00C01476"/>
    <w:rsid w:val="00C01D5E"/>
    <w:rsid w:val="00C02F99"/>
    <w:rsid w:val="00C05823"/>
    <w:rsid w:val="00C05962"/>
    <w:rsid w:val="00C06630"/>
    <w:rsid w:val="00C078A2"/>
    <w:rsid w:val="00C07D92"/>
    <w:rsid w:val="00C07EE5"/>
    <w:rsid w:val="00C1076E"/>
    <w:rsid w:val="00C11DE3"/>
    <w:rsid w:val="00C13671"/>
    <w:rsid w:val="00C13C8E"/>
    <w:rsid w:val="00C13CB5"/>
    <w:rsid w:val="00C144E3"/>
    <w:rsid w:val="00C14944"/>
    <w:rsid w:val="00C161E3"/>
    <w:rsid w:val="00C16AF7"/>
    <w:rsid w:val="00C17629"/>
    <w:rsid w:val="00C17D12"/>
    <w:rsid w:val="00C17F9B"/>
    <w:rsid w:val="00C21022"/>
    <w:rsid w:val="00C213D8"/>
    <w:rsid w:val="00C21625"/>
    <w:rsid w:val="00C21F3C"/>
    <w:rsid w:val="00C2218F"/>
    <w:rsid w:val="00C2252C"/>
    <w:rsid w:val="00C22BEF"/>
    <w:rsid w:val="00C240C6"/>
    <w:rsid w:val="00C24BE0"/>
    <w:rsid w:val="00C251DA"/>
    <w:rsid w:val="00C25427"/>
    <w:rsid w:val="00C25671"/>
    <w:rsid w:val="00C25774"/>
    <w:rsid w:val="00C262F5"/>
    <w:rsid w:val="00C269EB"/>
    <w:rsid w:val="00C26DEB"/>
    <w:rsid w:val="00C270C9"/>
    <w:rsid w:val="00C27A18"/>
    <w:rsid w:val="00C301FF"/>
    <w:rsid w:val="00C308B4"/>
    <w:rsid w:val="00C31215"/>
    <w:rsid w:val="00C31286"/>
    <w:rsid w:val="00C312EE"/>
    <w:rsid w:val="00C3275C"/>
    <w:rsid w:val="00C328DB"/>
    <w:rsid w:val="00C32CD3"/>
    <w:rsid w:val="00C3330B"/>
    <w:rsid w:val="00C336BB"/>
    <w:rsid w:val="00C3496B"/>
    <w:rsid w:val="00C34F26"/>
    <w:rsid w:val="00C35014"/>
    <w:rsid w:val="00C35293"/>
    <w:rsid w:val="00C35920"/>
    <w:rsid w:val="00C36705"/>
    <w:rsid w:val="00C36E74"/>
    <w:rsid w:val="00C37480"/>
    <w:rsid w:val="00C3773C"/>
    <w:rsid w:val="00C37844"/>
    <w:rsid w:val="00C378C1"/>
    <w:rsid w:val="00C40672"/>
    <w:rsid w:val="00C406CE"/>
    <w:rsid w:val="00C414EA"/>
    <w:rsid w:val="00C41676"/>
    <w:rsid w:val="00C41DA7"/>
    <w:rsid w:val="00C42306"/>
    <w:rsid w:val="00C4353D"/>
    <w:rsid w:val="00C43C96"/>
    <w:rsid w:val="00C443DC"/>
    <w:rsid w:val="00C44649"/>
    <w:rsid w:val="00C44F2C"/>
    <w:rsid w:val="00C45158"/>
    <w:rsid w:val="00C45C95"/>
    <w:rsid w:val="00C46F64"/>
    <w:rsid w:val="00C474FE"/>
    <w:rsid w:val="00C5018F"/>
    <w:rsid w:val="00C501E5"/>
    <w:rsid w:val="00C5024D"/>
    <w:rsid w:val="00C50910"/>
    <w:rsid w:val="00C51183"/>
    <w:rsid w:val="00C51535"/>
    <w:rsid w:val="00C5173C"/>
    <w:rsid w:val="00C51D2C"/>
    <w:rsid w:val="00C544C9"/>
    <w:rsid w:val="00C54676"/>
    <w:rsid w:val="00C552D8"/>
    <w:rsid w:val="00C55854"/>
    <w:rsid w:val="00C55887"/>
    <w:rsid w:val="00C561E6"/>
    <w:rsid w:val="00C5784F"/>
    <w:rsid w:val="00C57B22"/>
    <w:rsid w:val="00C57EF3"/>
    <w:rsid w:val="00C62D9B"/>
    <w:rsid w:val="00C62DFE"/>
    <w:rsid w:val="00C6407A"/>
    <w:rsid w:val="00C644D5"/>
    <w:rsid w:val="00C6458C"/>
    <w:rsid w:val="00C649DD"/>
    <w:rsid w:val="00C64C5E"/>
    <w:rsid w:val="00C64D17"/>
    <w:rsid w:val="00C658E4"/>
    <w:rsid w:val="00C66BBB"/>
    <w:rsid w:val="00C67B07"/>
    <w:rsid w:val="00C70993"/>
    <w:rsid w:val="00C70CFB"/>
    <w:rsid w:val="00C72006"/>
    <w:rsid w:val="00C727A9"/>
    <w:rsid w:val="00C72BAE"/>
    <w:rsid w:val="00C732A7"/>
    <w:rsid w:val="00C75B86"/>
    <w:rsid w:val="00C76080"/>
    <w:rsid w:val="00C768DE"/>
    <w:rsid w:val="00C76BD7"/>
    <w:rsid w:val="00C772BC"/>
    <w:rsid w:val="00C77E65"/>
    <w:rsid w:val="00C800FB"/>
    <w:rsid w:val="00C80160"/>
    <w:rsid w:val="00C80AC2"/>
    <w:rsid w:val="00C80F77"/>
    <w:rsid w:val="00C8111F"/>
    <w:rsid w:val="00C8133F"/>
    <w:rsid w:val="00C8216C"/>
    <w:rsid w:val="00C82BE2"/>
    <w:rsid w:val="00C82C0D"/>
    <w:rsid w:val="00C835F6"/>
    <w:rsid w:val="00C83602"/>
    <w:rsid w:val="00C8513E"/>
    <w:rsid w:val="00C859EE"/>
    <w:rsid w:val="00C86C65"/>
    <w:rsid w:val="00C8757A"/>
    <w:rsid w:val="00C9046D"/>
    <w:rsid w:val="00C906E1"/>
    <w:rsid w:val="00C9233A"/>
    <w:rsid w:val="00C92BBD"/>
    <w:rsid w:val="00C94B67"/>
    <w:rsid w:val="00C95B1F"/>
    <w:rsid w:val="00C95F88"/>
    <w:rsid w:val="00C9773F"/>
    <w:rsid w:val="00CA0C55"/>
    <w:rsid w:val="00CA0ECF"/>
    <w:rsid w:val="00CA18E6"/>
    <w:rsid w:val="00CA1CC2"/>
    <w:rsid w:val="00CA2735"/>
    <w:rsid w:val="00CA317C"/>
    <w:rsid w:val="00CA371C"/>
    <w:rsid w:val="00CA376B"/>
    <w:rsid w:val="00CA3924"/>
    <w:rsid w:val="00CA39CA"/>
    <w:rsid w:val="00CA423A"/>
    <w:rsid w:val="00CA45A9"/>
    <w:rsid w:val="00CA6001"/>
    <w:rsid w:val="00CA612A"/>
    <w:rsid w:val="00CA6215"/>
    <w:rsid w:val="00CA65E0"/>
    <w:rsid w:val="00CA663A"/>
    <w:rsid w:val="00CA6BBF"/>
    <w:rsid w:val="00CB0055"/>
    <w:rsid w:val="00CB09DE"/>
    <w:rsid w:val="00CB0DFB"/>
    <w:rsid w:val="00CB0FEF"/>
    <w:rsid w:val="00CB1CE0"/>
    <w:rsid w:val="00CB2358"/>
    <w:rsid w:val="00CB2807"/>
    <w:rsid w:val="00CB34C5"/>
    <w:rsid w:val="00CB378A"/>
    <w:rsid w:val="00CB3B50"/>
    <w:rsid w:val="00CB3FE4"/>
    <w:rsid w:val="00CB4D03"/>
    <w:rsid w:val="00CB4E36"/>
    <w:rsid w:val="00CB7916"/>
    <w:rsid w:val="00CB7A8F"/>
    <w:rsid w:val="00CC08AC"/>
    <w:rsid w:val="00CC09C0"/>
    <w:rsid w:val="00CC1D40"/>
    <w:rsid w:val="00CC2461"/>
    <w:rsid w:val="00CC2467"/>
    <w:rsid w:val="00CC2928"/>
    <w:rsid w:val="00CC2CD6"/>
    <w:rsid w:val="00CC34BD"/>
    <w:rsid w:val="00CC3AA7"/>
    <w:rsid w:val="00CC3AF7"/>
    <w:rsid w:val="00CC4430"/>
    <w:rsid w:val="00CC4A72"/>
    <w:rsid w:val="00CC53DD"/>
    <w:rsid w:val="00CC5688"/>
    <w:rsid w:val="00CC6494"/>
    <w:rsid w:val="00CC728D"/>
    <w:rsid w:val="00CC793B"/>
    <w:rsid w:val="00CC7AAB"/>
    <w:rsid w:val="00CD0194"/>
    <w:rsid w:val="00CD01CE"/>
    <w:rsid w:val="00CD0799"/>
    <w:rsid w:val="00CD1993"/>
    <w:rsid w:val="00CD2F00"/>
    <w:rsid w:val="00CD3A81"/>
    <w:rsid w:val="00CD3BE6"/>
    <w:rsid w:val="00CD4083"/>
    <w:rsid w:val="00CD4EB0"/>
    <w:rsid w:val="00CD4FA3"/>
    <w:rsid w:val="00CD5607"/>
    <w:rsid w:val="00CD5784"/>
    <w:rsid w:val="00CD7728"/>
    <w:rsid w:val="00CDFBCA"/>
    <w:rsid w:val="00CE14F7"/>
    <w:rsid w:val="00CE2CBD"/>
    <w:rsid w:val="00CE31BA"/>
    <w:rsid w:val="00CE456D"/>
    <w:rsid w:val="00CE58F8"/>
    <w:rsid w:val="00CE593F"/>
    <w:rsid w:val="00CE6158"/>
    <w:rsid w:val="00CE6638"/>
    <w:rsid w:val="00CF01F4"/>
    <w:rsid w:val="00CF0473"/>
    <w:rsid w:val="00CF0C9A"/>
    <w:rsid w:val="00CF2765"/>
    <w:rsid w:val="00CF2790"/>
    <w:rsid w:val="00CF3774"/>
    <w:rsid w:val="00CF43EB"/>
    <w:rsid w:val="00CF5A6D"/>
    <w:rsid w:val="00CF60B8"/>
    <w:rsid w:val="00CF7D9F"/>
    <w:rsid w:val="00D00312"/>
    <w:rsid w:val="00D01649"/>
    <w:rsid w:val="00D01CD4"/>
    <w:rsid w:val="00D0267D"/>
    <w:rsid w:val="00D03483"/>
    <w:rsid w:val="00D0492B"/>
    <w:rsid w:val="00D05C85"/>
    <w:rsid w:val="00D05D21"/>
    <w:rsid w:val="00D063B3"/>
    <w:rsid w:val="00D070FD"/>
    <w:rsid w:val="00D07555"/>
    <w:rsid w:val="00D0770A"/>
    <w:rsid w:val="00D07D4F"/>
    <w:rsid w:val="00D0D8D6"/>
    <w:rsid w:val="00D10065"/>
    <w:rsid w:val="00D10173"/>
    <w:rsid w:val="00D105A9"/>
    <w:rsid w:val="00D106B4"/>
    <w:rsid w:val="00D10A39"/>
    <w:rsid w:val="00D11CDC"/>
    <w:rsid w:val="00D121AE"/>
    <w:rsid w:val="00D1279F"/>
    <w:rsid w:val="00D12C90"/>
    <w:rsid w:val="00D12D37"/>
    <w:rsid w:val="00D13F4B"/>
    <w:rsid w:val="00D14CEA"/>
    <w:rsid w:val="00D160FF"/>
    <w:rsid w:val="00D16643"/>
    <w:rsid w:val="00D17A4C"/>
    <w:rsid w:val="00D17B0E"/>
    <w:rsid w:val="00D17EBA"/>
    <w:rsid w:val="00D20D05"/>
    <w:rsid w:val="00D20F43"/>
    <w:rsid w:val="00D2259D"/>
    <w:rsid w:val="00D227DF"/>
    <w:rsid w:val="00D22C18"/>
    <w:rsid w:val="00D24817"/>
    <w:rsid w:val="00D24EC8"/>
    <w:rsid w:val="00D25AD1"/>
    <w:rsid w:val="00D26295"/>
    <w:rsid w:val="00D26AF7"/>
    <w:rsid w:val="00D26DCE"/>
    <w:rsid w:val="00D27465"/>
    <w:rsid w:val="00D27D1F"/>
    <w:rsid w:val="00D304E6"/>
    <w:rsid w:val="00D30E02"/>
    <w:rsid w:val="00D31026"/>
    <w:rsid w:val="00D31158"/>
    <w:rsid w:val="00D31D09"/>
    <w:rsid w:val="00D322F3"/>
    <w:rsid w:val="00D32ACA"/>
    <w:rsid w:val="00D32B87"/>
    <w:rsid w:val="00D336B1"/>
    <w:rsid w:val="00D33965"/>
    <w:rsid w:val="00D33EAA"/>
    <w:rsid w:val="00D34722"/>
    <w:rsid w:val="00D34B0F"/>
    <w:rsid w:val="00D34E8D"/>
    <w:rsid w:val="00D35389"/>
    <w:rsid w:val="00D35CC4"/>
    <w:rsid w:val="00D35E24"/>
    <w:rsid w:val="00D378D3"/>
    <w:rsid w:val="00D37918"/>
    <w:rsid w:val="00D37AFE"/>
    <w:rsid w:val="00D3B946"/>
    <w:rsid w:val="00D4185F"/>
    <w:rsid w:val="00D421B4"/>
    <w:rsid w:val="00D422B7"/>
    <w:rsid w:val="00D425B8"/>
    <w:rsid w:val="00D42951"/>
    <w:rsid w:val="00D42B72"/>
    <w:rsid w:val="00D449C3"/>
    <w:rsid w:val="00D44C58"/>
    <w:rsid w:val="00D464B2"/>
    <w:rsid w:val="00D465EA"/>
    <w:rsid w:val="00D46F46"/>
    <w:rsid w:val="00D51BBB"/>
    <w:rsid w:val="00D52970"/>
    <w:rsid w:val="00D52C7D"/>
    <w:rsid w:val="00D537A4"/>
    <w:rsid w:val="00D53B5B"/>
    <w:rsid w:val="00D53E9D"/>
    <w:rsid w:val="00D53F63"/>
    <w:rsid w:val="00D54499"/>
    <w:rsid w:val="00D545FC"/>
    <w:rsid w:val="00D55245"/>
    <w:rsid w:val="00D556D5"/>
    <w:rsid w:val="00D57AD5"/>
    <w:rsid w:val="00D61142"/>
    <w:rsid w:val="00D613CB"/>
    <w:rsid w:val="00D6151C"/>
    <w:rsid w:val="00D61BCC"/>
    <w:rsid w:val="00D61FA2"/>
    <w:rsid w:val="00D62893"/>
    <w:rsid w:val="00D628C0"/>
    <w:rsid w:val="00D628E2"/>
    <w:rsid w:val="00D62A88"/>
    <w:rsid w:val="00D63016"/>
    <w:rsid w:val="00D63185"/>
    <w:rsid w:val="00D632E2"/>
    <w:rsid w:val="00D64BBC"/>
    <w:rsid w:val="00D65DE2"/>
    <w:rsid w:val="00D66585"/>
    <w:rsid w:val="00D66CAF"/>
    <w:rsid w:val="00D66E83"/>
    <w:rsid w:val="00D677FF"/>
    <w:rsid w:val="00D67910"/>
    <w:rsid w:val="00D70289"/>
    <w:rsid w:val="00D70331"/>
    <w:rsid w:val="00D7054D"/>
    <w:rsid w:val="00D70589"/>
    <w:rsid w:val="00D70A32"/>
    <w:rsid w:val="00D71322"/>
    <w:rsid w:val="00D71DF3"/>
    <w:rsid w:val="00D73385"/>
    <w:rsid w:val="00D73AA6"/>
    <w:rsid w:val="00D74D9D"/>
    <w:rsid w:val="00D75067"/>
    <w:rsid w:val="00D751D2"/>
    <w:rsid w:val="00D75248"/>
    <w:rsid w:val="00D75947"/>
    <w:rsid w:val="00D76144"/>
    <w:rsid w:val="00D764E9"/>
    <w:rsid w:val="00D7653A"/>
    <w:rsid w:val="00D7B52F"/>
    <w:rsid w:val="00D8085E"/>
    <w:rsid w:val="00D8096A"/>
    <w:rsid w:val="00D81074"/>
    <w:rsid w:val="00D81A05"/>
    <w:rsid w:val="00D822F0"/>
    <w:rsid w:val="00D82896"/>
    <w:rsid w:val="00D83201"/>
    <w:rsid w:val="00D83EDC"/>
    <w:rsid w:val="00D83FB3"/>
    <w:rsid w:val="00D8436E"/>
    <w:rsid w:val="00D847C1"/>
    <w:rsid w:val="00D84E89"/>
    <w:rsid w:val="00D862AF"/>
    <w:rsid w:val="00D86CB2"/>
    <w:rsid w:val="00D86DA1"/>
    <w:rsid w:val="00D87326"/>
    <w:rsid w:val="00D8986F"/>
    <w:rsid w:val="00D909ED"/>
    <w:rsid w:val="00D90AC4"/>
    <w:rsid w:val="00D90E4E"/>
    <w:rsid w:val="00D92D8B"/>
    <w:rsid w:val="00D9321C"/>
    <w:rsid w:val="00D9323D"/>
    <w:rsid w:val="00D93E42"/>
    <w:rsid w:val="00D954BD"/>
    <w:rsid w:val="00D95FE9"/>
    <w:rsid w:val="00D97244"/>
    <w:rsid w:val="00D97D9D"/>
    <w:rsid w:val="00DA10C8"/>
    <w:rsid w:val="00DA112B"/>
    <w:rsid w:val="00DA2060"/>
    <w:rsid w:val="00DA2412"/>
    <w:rsid w:val="00DA25D5"/>
    <w:rsid w:val="00DA2B98"/>
    <w:rsid w:val="00DA3677"/>
    <w:rsid w:val="00DA3C8A"/>
    <w:rsid w:val="00DA3D6C"/>
    <w:rsid w:val="00DA4BDC"/>
    <w:rsid w:val="00DA574B"/>
    <w:rsid w:val="00DA65C0"/>
    <w:rsid w:val="00DB06A5"/>
    <w:rsid w:val="00DB1A8D"/>
    <w:rsid w:val="00DB284A"/>
    <w:rsid w:val="00DB2C80"/>
    <w:rsid w:val="00DB2D47"/>
    <w:rsid w:val="00DB367B"/>
    <w:rsid w:val="00DB4588"/>
    <w:rsid w:val="00DB45F3"/>
    <w:rsid w:val="00DB4616"/>
    <w:rsid w:val="00DB4BED"/>
    <w:rsid w:val="00DB4C61"/>
    <w:rsid w:val="00DB52CD"/>
    <w:rsid w:val="00DB56EB"/>
    <w:rsid w:val="00DB7AA0"/>
    <w:rsid w:val="00DC04B0"/>
    <w:rsid w:val="00DC0743"/>
    <w:rsid w:val="00DC09BE"/>
    <w:rsid w:val="00DC1927"/>
    <w:rsid w:val="00DC234A"/>
    <w:rsid w:val="00DC3036"/>
    <w:rsid w:val="00DC408E"/>
    <w:rsid w:val="00DC5486"/>
    <w:rsid w:val="00DC6DCE"/>
    <w:rsid w:val="00DC773E"/>
    <w:rsid w:val="00DC7982"/>
    <w:rsid w:val="00DD0292"/>
    <w:rsid w:val="00DD08A0"/>
    <w:rsid w:val="00DD125B"/>
    <w:rsid w:val="00DD1772"/>
    <w:rsid w:val="00DD2D25"/>
    <w:rsid w:val="00DD335E"/>
    <w:rsid w:val="00DD35A9"/>
    <w:rsid w:val="00DD4036"/>
    <w:rsid w:val="00DD41D7"/>
    <w:rsid w:val="00DD4894"/>
    <w:rsid w:val="00DD55ED"/>
    <w:rsid w:val="00DD5E3C"/>
    <w:rsid w:val="00DD5E98"/>
    <w:rsid w:val="00DD6245"/>
    <w:rsid w:val="00DD62BE"/>
    <w:rsid w:val="00DD6483"/>
    <w:rsid w:val="00DD6AE0"/>
    <w:rsid w:val="00DD74C9"/>
    <w:rsid w:val="00DD7956"/>
    <w:rsid w:val="00DD7D1A"/>
    <w:rsid w:val="00DE01E7"/>
    <w:rsid w:val="00DE1E66"/>
    <w:rsid w:val="00DE2670"/>
    <w:rsid w:val="00DE4E50"/>
    <w:rsid w:val="00DE6CD8"/>
    <w:rsid w:val="00DF07FF"/>
    <w:rsid w:val="00DF10E3"/>
    <w:rsid w:val="00DF12E8"/>
    <w:rsid w:val="00DF1C36"/>
    <w:rsid w:val="00DF2622"/>
    <w:rsid w:val="00DF296F"/>
    <w:rsid w:val="00DF298B"/>
    <w:rsid w:val="00DF2D95"/>
    <w:rsid w:val="00DF3080"/>
    <w:rsid w:val="00DF3875"/>
    <w:rsid w:val="00DF3D6C"/>
    <w:rsid w:val="00DF41A7"/>
    <w:rsid w:val="00DF46D4"/>
    <w:rsid w:val="00DF5166"/>
    <w:rsid w:val="00DF53C6"/>
    <w:rsid w:val="00DF561A"/>
    <w:rsid w:val="00DF56FE"/>
    <w:rsid w:val="00DF76EE"/>
    <w:rsid w:val="00DF7834"/>
    <w:rsid w:val="00E01A52"/>
    <w:rsid w:val="00E02A97"/>
    <w:rsid w:val="00E02E55"/>
    <w:rsid w:val="00E03578"/>
    <w:rsid w:val="00E03C05"/>
    <w:rsid w:val="00E03E90"/>
    <w:rsid w:val="00E04118"/>
    <w:rsid w:val="00E048E9"/>
    <w:rsid w:val="00E05F3C"/>
    <w:rsid w:val="00E0709A"/>
    <w:rsid w:val="00E074F6"/>
    <w:rsid w:val="00E078C4"/>
    <w:rsid w:val="00E07AE5"/>
    <w:rsid w:val="00E10CC2"/>
    <w:rsid w:val="00E14DA6"/>
    <w:rsid w:val="00E15C67"/>
    <w:rsid w:val="00E15D07"/>
    <w:rsid w:val="00E1648E"/>
    <w:rsid w:val="00E21473"/>
    <w:rsid w:val="00E21B84"/>
    <w:rsid w:val="00E21D2B"/>
    <w:rsid w:val="00E221DA"/>
    <w:rsid w:val="00E221DF"/>
    <w:rsid w:val="00E229D1"/>
    <w:rsid w:val="00E229DF"/>
    <w:rsid w:val="00E24370"/>
    <w:rsid w:val="00E24D48"/>
    <w:rsid w:val="00E2525F"/>
    <w:rsid w:val="00E253EC"/>
    <w:rsid w:val="00E2599B"/>
    <w:rsid w:val="00E2630F"/>
    <w:rsid w:val="00E264DC"/>
    <w:rsid w:val="00E26A43"/>
    <w:rsid w:val="00E270DA"/>
    <w:rsid w:val="00E273CD"/>
    <w:rsid w:val="00E278AC"/>
    <w:rsid w:val="00E30625"/>
    <w:rsid w:val="00E31ADE"/>
    <w:rsid w:val="00E33D17"/>
    <w:rsid w:val="00E341FB"/>
    <w:rsid w:val="00E34260"/>
    <w:rsid w:val="00E36C06"/>
    <w:rsid w:val="00E37036"/>
    <w:rsid w:val="00E372AC"/>
    <w:rsid w:val="00E3C095"/>
    <w:rsid w:val="00E40151"/>
    <w:rsid w:val="00E40CFE"/>
    <w:rsid w:val="00E40D26"/>
    <w:rsid w:val="00E41053"/>
    <w:rsid w:val="00E4192E"/>
    <w:rsid w:val="00E41ED2"/>
    <w:rsid w:val="00E428C7"/>
    <w:rsid w:val="00E43769"/>
    <w:rsid w:val="00E442F6"/>
    <w:rsid w:val="00E4507F"/>
    <w:rsid w:val="00E458DB"/>
    <w:rsid w:val="00E46B86"/>
    <w:rsid w:val="00E46C56"/>
    <w:rsid w:val="00E46DF9"/>
    <w:rsid w:val="00E47448"/>
    <w:rsid w:val="00E476D1"/>
    <w:rsid w:val="00E47B8E"/>
    <w:rsid w:val="00E51133"/>
    <w:rsid w:val="00E512BE"/>
    <w:rsid w:val="00E52292"/>
    <w:rsid w:val="00E54542"/>
    <w:rsid w:val="00E546D6"/>
    <w:rsid w:val="00E54DE9"/>
    <w:rsid w:val="00E55850"/>
    <w:rsid w:val="00E56535"/>
    <w:rsid w:val="00E57332"/>
    <w:rsid w:val="00E60D79"/>
    <w:rsid w:val="00E619A8"/>
    <w:rsid w:val="00E623F5"/>
    <w:rsid w:val="00E632CC"/>
    <w:rsid w:val="00E63B61"/>
    <w:rsid w:val="00E63EC0"/>
    <w:rsid w:val="00E64645"/>
    <w:rsid w:val="00E648F6"/>
    <w:rsid w:val="00E64A67"/>
    <w:rsid w:val="00E64D5A"/>
    <w:rsid w:val="00E66838"/>
    <w:rsid w:val="00E66A98"/>
    <w:rsid w:val="00E66D7E"/>
    <w:rsid w:val="00E66DB9"/>
    <w:rsid w:val="00E67450"/>
    <w:rsid w:val="00E6783A"/>
    <w:rsid w:val="00E67A45"/>
    <w:rsid w:val="00E67E8E"/>
    <w:rsid w:val="00E700F6"/>
    <w:rsid w:val="00E70DCB"/>
    <w:rsid w:val="00E720CB"/>
    <w:rsid w:val="00E729C0"/>
    <w:rsid w:val="00E72B7E"/>
    <w:rsid w:val="00E72C19"/>
    <w:rsid w:val="00E72CB7"/>
    <w:rsid w:val="00E737AF"/>
    <w:rsid w:val="00E73A8E"/>
    <w:rsid w:val="00E74063"/>
    <w:rsid w:val="00E742E3"/>
    <w:rsid w:val="00E74AD6"/>
    <w:rsid w:val="00E75C42"/>
    <w:rsid w:val="00E75FB7"/>
    <w:rsid w:val="00E7608A"/>
    <w:rsid w:val="00E763E6"/>
    <w:rsid w:val="00E77EAF"/>
    <w:rsid w:val="00E81578"/>
    <w:rsid w:val="00E8380D"/>
    <w:rsid w:val="00E83A84"/>
    <w:rsid w:val="00E84394"/>
    <w:rsid w:val="00E84C45"/>
    <w:rsid w:val="00E85206"/>
    <w:rsid w:val="00E8539F"/>
    <w:rsid w:val="00E859E5"/>
    <w:rsid w:val="00E86322"/>
    <w:rsid w:val="00E873BF"/>
    <w:rsid w:val="00E92434"/>
    <w:rsid w:val="00E92643"/>
    <w:rsid w:val="00E92798"/>
    <w:rsid w:val="00E946B4"/>
    <w:rsid w:val="00E96019"/>
    <w:rsid w:val="00E96455"/>
    <w:rsid w:val="00E96618"/>
    <w:rsid w:val="00E971B5"/>
    <w:rsid w:val="00E97A80"/>
    <w:rsid w:val="00E97F46"/>
    <w:rsid w:val="00EA21CF"/>
    <w:rsid w:val="00EA310D"/>
    <w:rsid w:val="00EA3AE0"/>
    <w:rsid w:val="00EA3F73"/>
    <w:rsid w:val="00EA419D"/>
    <w:rsid w:val="00EA48AB"/>
    <w:rsid w:val="00EA4B86"/>
    <w:rsid w:val="00EA4BA2"/>
    <w:rsid w:val="00EA5CDF"/>
    <w:rsid w:val="00EA6202"/>
    <w:rsid w:val="00EA6387"/>
    <w:rsid w:val="00EA6535"/>
    <w:rsid w:val="00EA664A"/>
    <w:rsid w:val="00EA6899"/>
    <w:rsid w:val="00EA75A0"/>
    <w:rsid w:val="00EB01BF"/>
    <w:rsid w:val="00EB0E16"/>
    <w:rsid w:val="00EB1BDD"/>
    <w:rsid w:val="00EB2A83"/>
    <w:rsid w:val="00EB2D6A"/>
    <w:rsid w:val="00EB3474"/>
    <w:rsid w:val="00EB39C2"/>
    <w:rsid w:val="00EB3DDC"/>
    <w:rsid w:val="00EB3DEC"/>
    <w:rsid w:val="00EB44FC"/>
    <w:rsid w:val="00EB4D2B"/>
    <w:rsid w:val="00EB532A"/>
    <w:rsid w:val="00EB5451"/>
    <w:rsid w:val="00EB56F0"/>
    <w:rsid w:val="00EB610C"/>
    <w:rsid w:val="00EB6276"/>
    <w:rsid w:val="00EB6C9F"/>
    <w:rsid w:val="00EC086E"/>
    <w:rsid w:val="00EC13CD"/>
    <w:rsid w:val="00EC1419"/>
    <w:rsid w:val="00EC1609"/>
    <w:rsid w:val="00EC1B2D"/>
    <w:rsid w:val="00EC38AB"/>
    <w:rsid w:val="00EC3BFF"/>
    <w:rsid w:val="00EC47EE"/>
    <w:rsid w:val="00EC49E5"/>
    <w:rsid w:val="00EC4B44"/>
    <w:rsid w:val="00EC4ED9"/>
    <w:rsid w:val="00EC5360"/>
    <w:rsid w:val="00EC5EC1"/>
    <w:rsid w:val="00EC5FCA"/>
    <w:rsid w:val="00EC6263"/>
    <w:rsid w:val="00EC67AF"/>
    <w:rsid w:val="00EC7386"/>
    <w:rsid w:val="00EC73AE"/>
    <w:rsid w:val="00EC78BC"/>
    <w:rsid w:val="00EC7957"/>
    <w:rsid w:val="00EC7F45"/>
    <w:rsid w:val="00ED0031"/>
    <w:rsid w:val="00ED04D7"/>
    <w:rsid w:val="00ED075D"/>
    <w:rsid w:val="00ED08D7"/>
    <w:rsid w:val="00ED0DBB"/>
    <w:rsid w:val="00ED1B4A"/>
    <w:rsid w:val="00ED2B99"/>
    <w:rsid w:val="00ED2DCE"/>
    <w:rsid w:val="00ED4841"/>
    <w:rsid w:val="00ED68DE"/>
    <w:rsid w:val="00ED6BAD"/>
    <w:rsid w:val="00ED723D"/>
    <w:rsid w:val="00ED74C0"/>
    <w:rsid w:val="00ED79B7"/>
    <w:rsid w:val="00EE091B"/>
    <w:rsid w:val="00EE1488"/>
    <w:rsid w:val="00EE1747"/>
    <w:rsid w:val="00EE2502"/>
    <w:rsid w:val="00EE255A"/>
    <w:rsid w:val="00EE3CD3"/>
    <w:rsid w:val="00EE46B7"/>
    <w:rsid w:val="00EE584E"/>
    <w:rsid w:val="00EE5D2C"/>
    <w:rsid w:val="00EE6DEF"/>
    <w:rsid w:val="00EE7559"/>
    <w:rsid w:val="00EF049A"/>
    <w:rsid w:val="00EF09DF"/>
    <w:rsid w:val="00EF0E88"/>
    <w:rsid w:val="00EF1E84"/>
    <w:rsid w:val="00EF236E"/>
    <w:rsid w:val="00EF2973"/>
    <w:rsid w:val="00EF3023"/>
    <w:rsid w:val="00EF3BC6"/>
    <w:rsid w:val="00EF3E73"/>
    <w:rsid w:val="00EF4249"/>
    <w:rsid w:val="00EF468A"/>
    <w:rsid w:val="00EF511C"/>
    <w:rsid w:val="00EF582A"/>
    <w:rsid w:val="00EF5EDA"/>
    <w:rsid w:val="00EF60D7"/>
    <w:rsid w:val="00EF66A0"/>
    <w:rsid w:val="00F00082"/>
    <w:rsid w:val="00F00127"/>
    <w:rsid w:val="00F00532"/>
    <w:rsid w:val="00F00F7E"/>
    <w:rsid w:val="00F01F41"/>
    <w:rsid w:val="00F036D7"/>
    <w:rsid w:val="00F0397D"/>
    <w:rsid w:val="00F044DF"/>
    <w:rsid w:val="00F04C41"/>
    <w:rsid w:val="00F05000"/>
    <w:rsid w:val="00F05C15"/>
    <w:rsid w:val="00F05E61"/>
    <w:rsid w:val="00F0646C"/>
    <w:rsid w:val="00F0658D"/>
    <w:rsid w:val="00F06735"/>
    <w:rsid w:val="00F10E8D"/>
    <w:rsid w:val="00F10FAE"/>
    <w:rsid w:val="00F11070"/>
    <w:rsid w:val="00F11F45"/>
    <w:rsid w:val="00F11F70"/>
    <w:rsid w:val="00F1276D"/>
    <w:rsid w:val="00F127E3"/>
    <w:rsid w:val="00F128E0"/>
    <w:rsid w:val="00F133BB"/>
    <w:rsid w:val="00F13B05"/>
    <w:rsid w:val="00F14147"/>
    <w:rsid w:val="00F14283"/>
    <w:rsid w:val="00F14D42"/>
    <w:rsid w:val="00F150BE"/>
    <w:rsid w:val="00F15622"/>
    <w:rsid w:val="00F16160"/>
    <w:rsid w:val="00F17B15"/>
    <w:rsid w:val="00F217F3"/>
    <w:rsid w:val="00F22594"/>
    <w:rsid w:val="00F22932"/>
    <w:rsid w:val="00F22A47"/>
    <w:rsid w:val="00F22E35"/>
    <w:rsid w:val="00F2315F"/>
    <w:rsid w:val="00F231BF"/>
    <w:rsid w:val="00F24650"/>
    <w:rsid w:val="00F259B9"/>
    <w:rsid w:val="00F27A35"/>
    <w:rsid w:val="00F307D9"/>
    <w:rsid w:val="00F30DF6"/>
    <w:rsid w:val="00F315E7"/>
    <w:rsid w:val="00F320DF"/>
    <w:rsid w:val="00F32194"/>
    <w:rsid w:val="00F32300"/>
    <w:rsid w:val="00F32526"/>
    <w:rsid w:val="00F32B51"/>
    <w:rsid w:val="00F32BA0"/>
    <w:rsid w:val="00F33B88"/>
    <w:rsid w:val="00F346C0"/>
    <w:rsid w:val="00F34BCA"/>
    <w:rsid w:val="00F350BA"/>
    <w:rsid w:val="00F350F7"/>
    <w:rsid w:val="00F353B8"/>
    <w:rsid w:val="00F372E4"/>
    <w:rsid w:val="00F376B1"/>
    <w:rsid w:val="00F37C56"/>
    <w:rsid w:val="00F37FE8"/>
    <w:rsid w:val="00F416E0"/>
    <w:rsid w:val="00F41CE6"/>
    <w:rsid w:val="00F41ECF"/>
    <w:rsid w:val="00F42829"/>
    <w:rsid w:val="00F4325C"/>
    <w:rsid w:val="00F4392D"/>
    <w:rsid w:val="00F43AE0"/>
    <w:rsid w:val="00F4466E"/>
    <w:rsid w:val="00F46F2A"/>
    <w:rsid w:val="00F50A63"/>
    <w:rsid w:val="00F50CF3"/>
    <w:rsid w:val="00F51283"/>
    <w:rsid w:val="00F528B4"/>
    <w:rsid w:val="00F5387A"/>
    <w:rsid w:val="00F55238"/>
    <w:rsid w:val="00F56B86"/>
    <w:rsid w:val="00F5770A"/>
    <w:rsid w:val="00F57FCF"/>
    <w:rsid w:val="00F61E0B"/>
    <w:rsid w:val="00F623DD"/>
    <w:rsid w:val="00F6329F"/>
    <w:rsid w:val="00F63376"/>
    <w:rsid w:val="00F63F6E"/>
    <w:rsid w:val="00F649DB"/>
    <w:rsid w:val="00F64DB7"/>
    <w:rsid w:val="00F65510"/>
    <w:rsid w:val="00F65B3F"/>
    <w:rsid w:val="00F665DD"/>
    <w:rsid w:val="00F66B5F"/>
    <w:rsid w:val="00F671D4"/>
    <w:rsid w:val="00F70539"/>
    <w:rsid w:val="00F70B35"/>
    <w:rsid w:val="00F70E39"/>
    <w:rsid w:val="00F70F3B"/>
    <w:rsid w:val="00F72728"/>
    <w:rsid w:val="00F72DD1"/>
    <w:rsid w:val="00F74233"/>
    <w:rsid w:val="00F76134"/>
    <w:rsid w:val="00F76B63"/>
    <w:rsid w:val="00F77508"/>
    <w:rsid w:val="00F7758F"/>
    <w:rsid w:val="00F776F2"/>
    <w:rsid w:val="00F80A5B"/>
    <w:rsid w:val="00F80C3F"/>
    <w:rsid w:val="00F814AE"/>
    <w:rsid w:val="00F81764"/>
    <w:rsid w:val="00F837CE"/>
    <w:rsid w:val="00F83DA4"/>
    <w:rsid w:val="00F83DDC"/>
    <w:rsid w:val="00F8574A"/>
    <w:rsid w:val="00F87992"/>
    <w:rsid w:val="00F91A32"/>
    <w:rsid w:val="00F9406E"/>
    <w:rsid w:val="00F94917"/>
    <w:rsid w:val="00F95781"/>
    <w:rsid w:val="00F95824"/>
    <w:rsid w:val="00F9616E"/>
    <w:rsid w:val="00F964DE"/>
    <w:rsid w:val="00F965AD"/>
    <w:rsid w:val="00F9698F"/>
    <w:rsid w:val="00F96B4E"/>
    <w:rsid w:val="00F97BAC"/>
    <w:rsid w:val="00FA0655"/>
    <w:rsid w:val="00FA0EEA"/>
    <w:rsid w:val="00FA20A8"/>
    <w:rsid w:val="00FA2ACB"/>
    <w:rsid w:val="00FA2AFA"/>
    <w:rsid w:val="00FA2FEC"/>
    <w:rsid w:val="00FA36D5"/>
    <w:rsid w:val="00FA4A25"/>
    <w:rsid w:val="00FA4D6E"/>
    <w:rsid w:val="00FA5BBA"/>
    <w:rsid w:val="00FA5E25"/>
    <w:rsid w:val="00FA6F10"/>
    <w:rsid w:val="00FA7BDF"/>
    <w:rsid w:val="00FA7DEC"/>
    <w:rsid w:val="00FA7F48"/>
    <w:rsid w:val="00FB0383"/>
    <w:rsid w:val="00FB337E"/>
    <w:rsid w:val="00FB37B5"/>
    <w:rsid w:val="00FB386C"/>
    <w:rsid w:val="00FB38FC"/>
    <w:rsid w:val="00FB3C6D"/>
    <w:rsid w:val="00FB3DCD"/>
    <w:rsid w:val="00FB4158"/>
    <w:rsid w:val="00FB41AB"/>
    <w:rsid w:val="00FB4653"/>
    <w:rsid w:val="00FB5770"/>
    <w:rsid w:val="00FB621C"/>
    <w:rsid w:val="00FB63C4"/>
    <w:rsid w:val="00FB7090"/>
    <w:rsid w:val="00FB7CE9"/>
    <w:rsid w:val="00FC1D13"/>
    <w:rsid w:val="00FC2B98"/>
    <w:rsid w:val="00FC2BAD"/>
    <w:rsid w:val="00FC44DD"/>
    <w:rsid w:val="00FC480D"/>
    <w:rsid w:val="00FC5958"/>
    <w:rsid w:val="00FC5FD4"/>
    <w:rsid w:val="00FC7037"/>
    <w:rsid w:val="00FD00DA"/>
    <w:rsid w:val="00FD0658"/>
    <w:rsid w:val="00FD2154"/>
    <w:rsid w:val="00FD2E88"/>
    <w:rsid w:val="00FD3FBB"/>
    <w:rsid w:val="00FD46F8"/>
    <w:rsid w:val="00FD4BB4"/>
    <w:rsid w:val="00FD58A6"/>
    <w:rsid w:val="00FD597E"/>
    <w:rsid w:val="00FD5ABA"/>
    <w:rsid w:val="00FD6437"/>
    <w:rsid w:val="00FD69E2"/>
    <w:rsid w:val="00FD7FC1"/>
    <w:rsid w:val="00FE0C9F"/>
    <w:rsid w:val="00FE0D1C"/>
    <w:rsid w:val="00FE0EA9"/>
    <w:rsid w:val="00FE1991"/>
    <w:rsid w:val="00FE1A6B"/>
    <w:rsid w:val="00FE1DAE"/>
    <w:rsid w:val="00FE4180"/>
    <w:rsid w:val="00FE47B8"/>
    <w:rsid w:val="00FE4DBB"/>
    <w:rsid w:val="00FE548E"/>
    <w:rsid w:val="00FE5A63"/>
    <w:rsid w:val="00FE5F4F"/>
    <w:rsid w:val="00FE6ABC"/>
    <w:rsid w:val="00FE6CD7"/>
    <w:rsid w:val="00FE730E"/>
    <w:rsid w:val="00FF06CC"/>
    <w:rsid w:val="00FF0FE4"/>
    <w:rsid w:val="00FF1675"/>
    <w:rsid w:val="00FF24CE"/>
    <w:rsid w:val="00FF2FE9"/>
    <w:rsid w:val="00FF3551"/>
    <w:rsid w:val="00FF3D6F"/>
    <w:rsid w:val="00FF47EA"/>
    <w:rsid w:val="00FF4DF6"/>
    <w:rsid w:val="00FF6CCC"/>
    <w:rsid w:val="00FF7089"/>
    <w:rsid w:val="0104ECA5"/>
    <w:rsid w:val="0106ACAD"/>
    <w:rsid w:val="0109876F"/>
    <w:rsid w:val="010D88E0"/>
    <w:rsid w:val="010DD8B1"/>
    <w:rsid w:val="01113A90"/>
    <w:rsid w:val="011C4FDC"/>
    <w:rsid w:val="013860D8"/>
    <w:rsid w:val="01388438"/>
    <w:rsid w:val="014076E0"/>
    <w:rsid w:val="0146A6FB"/>
    <w:rsid w:val="016492CE"/>
    <w:rsid w:val="01652DB8"/>
    <w:rsid w:val="01836DDF"/>
    <w:rsid w:val="019112B3"/>
    <w:rsid w:val="01C2719A"/>
    <w:rsid w:val="01C3F7DF"/>
    <w:rsid w:val="01C44DCF"/>
    <w:rsid w:val="01CF8A40"/>
    <w:rsid w:val="01DC28C2"/>
    <w:rsid w:val="01DF455C"/>
    <w:rsid w:val="01DFE57F"/>
    <w:rsid w:val="01F0CAE8"/>
    <w:rsid w:val="02048BBB"/>
    <w:rsid w:val="0212C1AA"/>
    <w:rsid w:val="022104CF"/>
    <w:rsid w:val="0223E0CF"/>
    <w:rsid w:val="023EBA7D"/>
    <w:rsid w:val="02598D9B"/>
    <w:rsid w:val="025E1B21"/>
    <w:rsid w:val="025EC240"/>
    <w:rsid w:val="026A2786"/>
    <w:rsid w:val="026D6C58"/>
    <w:rsid w:val="0273735C"/>
    <w:rsid w:val="0274DECF"/>
    <w:rsid w:val="02779880"/>
    <w:rsid w:val="0297A4CD"/>
    <w:rsid w:val="02A24DF8"/>
    <w:rsid w:val="02AB254A"/>
    <w:rsid w:val="02E065EF"/>
    <w:rsid w:val="02EA9A34"/>
    <w:rsid w:val="02F45A8A"/>
    <w:rsid w:val="02F992A3"/>
    <w:rsid w:val="0302BFF3"/>
    <w:rsid w:val="03130915"/>
    <w:rsid w:val="0333980B"/>
    <w:rsid w:val="03676BC1"/>
    <w:rsid w:val="036D6BD0"/>
    <w:rsid w:val="03804152"/>
    <w:rsid w:val="03955067"/>
    <w:rsid w:val="03A6579D"/>
    <w:rsid w:val="03AD2AEA"/>
    <w:rsid w:val="03AF95ED"/>
    <w:rsid w:val="03BF9CCA"/>
    <w:rsid w:val="03CBECDD"/>
    <w:rsid w:val="03D4B9FB"/>
    <w:rsid w:val="03EA957A"/>
    <w:rsid w:val="03EB6E28"/>
    <w:rsid w:val="041771F0"/>
    <w:rsid w:val="04355AC8"/>
    <w:rsid w:val="043F61EE"/>
    <w:rsid w:val="0463A883"/>
    <w:rsid w:val="0467F6B4"/>
    <w:rsid w:val="04907EBF"/>
    <w:rsid w:val="04910397"/>
    <w:rsid w:val="04A71200"/>
    <w:rsid w:val="04BD10DF"/>
    <w:rsid w:val="04C34A86"/>
    <w:rsid w:val="04C5353A"/>
    <w:rsid w:val="04D656DC"/>
    <w:rsid w:val="04E9DF6D"/>
    <w:rsid w:val="05021810"/>
    <w:rsid w:val="050AACD8"/>
    <w:rsid w:val="052B5E96"/>
    <w:rsid w:val="05320A9A"/>
    <w:rsid w:val="0541F2E5"/>
    <w:rsid w:val="05623BD1"/>
    <w:rsid w:val="056DE65A"/>
    <w:rsid w:val="056F5689"/>
    <w:rsid w:val="05B334DA"/>
    <w:rsid w:val="05B43F0D"/>
    <w:rsid w:val="05C4EB43"/>
    <w:rsid w:val="06090CFF"/>
    <w:rsid w:val="06519891"/>
    <w:rsid w:val="06644CE1"/>
    <w:rsid w:val="06767CDA"/>
    <w:rsid w:val="06790AD4"/>
    <w:rsid w:val="068D622F"/>
    <w:rsid w:val="0692A5F7"/>
    <w:rsid w:val="06ADDA6F"/>
    <w:rsid w:val="06B886E3"/>
    <w:rsid w:val="06C8CEEE"/>
    <w:rsid w:val="06CB8908"/>
    <w:rsid w:val="06D40700"/>
    <w:rsid w:val="06D9AA72"/>
    <w:rsid w:val="06DF8FE8"/>
    <w:rsid w:val="0704379D"/>
    <w:rsid w:val="071235E8"/>
    <w:rsid w:val="0712698D"/>
    <w:rsid w:val="07136DB4"/>
    <w:rsid w:val="073260D4"/>
    <w:rsid w:val="07331480"/>
    <w:rsid w:val="0748DACE"/>
    <w:rsid w:val="07523250"/>
    <w:rsid w:val="0781F414"/>
    <w:rsid w:val="07847079"/>
    <w:rsid w:val="07963019"/>
    <w:rsid w:val="0796D252"/>
    <w:rsid w:val="07A2B6D2"/>
    <w:rsid w:val="07AAB3B9"/>
    <w:rsid w:val="07B3EAD0"/>
    <w:rsid w:val="07B7A4D7"/>
    <w:rsid w:val="07B82066"/>
    <w:rsid w:val="07B9D146"/>
    <w:rsid w:val="07BA3D2A"/>
    <w:rsid w:val="07BCF4BE"/>
    <w:rsid w:val="07BD0D30"/>
    <w:rsid w:val="07C8648E"/>
    <w:rsid w:val="07D286BA"/>
    <w:rsid w:val="07EF612D"/>
    <w:rsid w:val="07F092D3"/>
    <w:rsid w:val="080052CB"/>
    <w:rsid w:val="080F9F7C"/>
    <w:rsid w:val="083C9808"/>
    <w:rsid w:val="0856ACB8"/>
    <w:rsid w:val="085DF71E"/>
    <w:rsid w:val="085F4F2A"/>
    <w:rsid w:val="08640F0E"/>
    <w:rsid w:val="0866A80C"/>
    <w:rsid w:val="087E9B5B"/>
    <w:rsid w:val="08866D02"/>
    <w:rsid w:val="088E39FE"/>
    <w:rsid w:val="0897FB47"/>
    <w:rsid w:val="089B10CD"/>
    <w:rsid w:val="08A3718F"/>
    <w:rsid w:val="08AC8372"/>
    <w:rsid w:val="08BBB05A"/>
    <w:rsid w:val="08CE7F28"/>
    <w:rsid w:val="08E0ED59"/>
    <w:rsid w:val="0905C726"/>
    <w:rsid w:val="091280A6"/>
    <w:rsid w:val="091DD5F0"/>
    <w:rsid w:val="0921769A"/>
    <w:rsid w:val="0934827F"/>
    <w:rsid w:val="0936283D"/>
    <w:rsid w:val="094A30B4"/>
    <w:rsid w:val="0955C447"/>
    <w:rsid w:val="09580A01"/>
    <w:rsid w:val="09645546"/>
    <w:rsid w:val="096D924E"/>
    <w:rsid w:val="0980460E"/>
    <w:rsid w:val="098C2922"/>
    <w:rsid w:val="099E3B3A"/>
    <w:rsid w:val="09A32C3A"/>
    <w:rsid w:val="09B8BD18"/>
    <w:rsid w:val="09C5BA42"/>
    <w:rsid w:val="09D6E27B"/>
    <w:rsid w:val="09D90009"/>
    <w:rsid w:val="09E64186"/>
    <w:rsid w:val="0A1AA933"/>
    <w:rsid w:val="0A2F0450"/>
    <w:rsid w:val="0A31CAFA"/>
    <w:rsid w:val="0A430AA1"/>
    <w:rsid w:val="0A556272"/>
    <w:rsid w:val="0A646F74"/>
    <w:rsid w:val="0A6D233F"/>
    <w:rsid w:val="0A6FF301"/>
    <w:rsid w:val="0A7F6C17"/>
    <w:rsid w:val="0A8CDC4D"/>
    <w:rsid w:val="0AA07FC3"/>
    <w:rsid w:val="0AA8C303"/>
    <w:rsid w:val="0AD461F6"/>
    <w:rsid w:val="0AD47777"/>
    <w:rsid w:val="0AFB98B0"/>
    <w:rsid w:val="0B05E86E"/>
    <w:rsid w:val="0B0E8D55"/>
    <w:rsid w:val="0B201B94"/>
    <w:rsid w:val="0B38D632"/>
    <w:rsid w:val="0B4801AF"/>
    <w:rsid w:val="0B6996FE"/>
    <w:rsid w:val="0B718900"/>
    <w:rsid w:val="0B739528"/>
    <w:rsid w:val="0B7FFCEE"/>
    <w:rsid w:val="0B86867D"/>
    <w:rsid w:val="0B9B2256"/>
    <w:rsid w:val="0B9D3C31"/>
    <w:rsid w:val="0BAAC073"/>
    <w:rsid w:val="0BB148D2"/>
    <w:rsid w:val="0BB9C67E"/>
    <w:rsid w:val="0BD73CF6"/>
    <w:rsid w:val="0BE66B14"/>
    <w:rsid w:val="0BFE3517"/>
    <w:rsid w:val="0C0349A4"/>
    <w:rsid w:val="0C05B6A4"/>
    <w:rsid w:val="0C079456"/>
    <w:rsid w:val="0C26D483"/>
    <w:rsid w:val="0C2A508A"/>
    <w:rsid w:val="0C2D56C2"/>
    <w:rsid w:val="0C31D3AA"/>
    <w:rsid w:val="0C3512A0"/>
    <w:rsid w:val="0C3A1F69"/>
    <w:rsid w:val="0C4000E4"/>
    <w:rsid w:val="0C433544"/>
    <w:rsid w:val="0C4DABF5"/>
    <w:rsid w:val="0C5B7AF3"/>
    <w:rsid w:val="0C5DF8EE"/>
    <w:rsid w:val="0C68DA3B"/>
    <w:rsid w:val="0C6C98F0"/>
    <w:rsid w:val="0C735B91"/>
    <w:rsid w:val="0C7CFAF3"/>
    <w:rsid w:val="0C828FE6"/>
    <w:rsid w:val="0C92B1C4"/>
    <w:rsid w:val="0CA85A55"/>
    <w:rsid w:val="0CAA1D69"/>
    <w:rsid w:val="0CBCD162"/>
    <w:rsid w:val="0CC4CA85"/>
    <w:rsid w:val="0CCC263E"/>
    <w:rsid w:val="0CCDEB9C"/>
    <w:rsid w:val="0CFAAD75"/>
    <w:rsid w:val="0D140E33"/>
    <w:rsid w:val="0D169F1C"/>
    <w:rsid w:val="0D1BD74C"/>
    <w:rsid w:val="0D1C601F"/>
    <w:rsid w:val="0D200F46"/>
    <w:rsid w:val="0D287E49"/>
    <w:rsid w:val="0D35987F"/>
    <w:rsid w:val="0D40E9F3"/>
    <w:rsid w:val="0D42E4C8"/>
    <w:rsid w:val="0D4E3E8B"/>
    <w:rsid w:val="0D5775F5"/>
    <w:rsid w:val="0D5C1AAE"/>
    <w:rsid w:val="0D6A04F1"/>
    <w:rsid w:val="0D6C1AFE"/>
    <w:rsid w:val="0D7FF3D7"/>
    <w:rsid w:val="0D9D0261"/>
    <w:rsid w:val="0DB800D9"/>
    <w:rsid w:val="0DBAFA23"/>
    <w:rsid w:val="0DD691F5"/>
    <w:rsid w:val="0DE411F9"/>
    <w:rsid w:val="0E064CE8"/>
    <w:rsid w:val="0E146EA4"/>
    <w:rsid w:val="0E1828B9"/>
    <w:rsid w:val="0E2011CE"/>
    <w:rsid w:val="0E26C236"/>
    <w:rsid w:val="0E29D780"/>
    <w:rsid w:val="0E3A0D09"/>
    <w:rsid w:val="0E3E3AF5"/>
    <w:rsid w:val="0E3F92D5"/>
    <w:rsid w:val="0E3FC1D6"/>
    <w:rsid w:val="0E613A88"/>
    <w:rsid w:val="0E6ADC3B"/>
    <w:rsid w:val="0E6FDC45"/>
    <w:rsid w:val="0E928875"/>
    <w:rsid w:val="0E9E57CB"/>
    <w:rsid w:val="0EA05E01"/>
    <w:rsid w:val="0EA4C2B5"/>
    <w:rsid w:val="0EA7C66A"/>
    <w:rsid w:val="0ECD2961"/>
    <w:rsid w:val="0EF3C721"/>
    <w:rsid w:val="0F34E872"/>
    <w:rsid w:val="0F3CF1F8"/>
    <w:rsid w:val="0F592728"/>
    <w:rsid w:val="0F625547"/>
    <w:rsid w:val="0F7CBA00"/>
    <w:rsid w:val="0F8C3267"/>
    <w:rsid w:val="0F911C03"/>
    <w:rsid w:val="0FA2FFE8"/>
    <w:rsid w:val="0FB320BC"/>
    <w:rsid w:val="0FCB0DA5"/>
    <w:rsid w:val="0FE2160A"/>
    <w:rsid w:val="0FF607EE"/>
    <w:rsid w:val="0FFA6F32"/>
    <w:rsid w:val="0FFCB580"/>
    <w:rsid w:val="10181DB0"/>
    <w:rsid w:val="10249E34"/>
    <w:rsid w:val="1039787E"/>
    <w:rsid w:val="10546D3D"/>
    <w:rsid w:val="10646E6D"/>
    <w:rsid w:val="1079C90A"/>
    <w:rsid w:val="10837DA6"/>
    <w:rsid w:val="10A28B0A"/>
    <w:rsid w:val="10AD2333"/>
    <w:rsid w:val="10B84418"/>
    <w:rsid w:val="10CAF136"/>
    <w:rsid w:val="10E20FC0"/>
    <w:rsid w:val="110E7A48"/>
    <w:rsid w:val="1132EF01"/>
    <w:rsid w:val="113DF9AC"/>
    <w:rsid w:val="113E0415"/>
    <w:rsid w:val="1155D627"/>
    <w:rsid w:val="11747594"/>
    <w:rsid w:val="11775DE5"/>
    <w:rsid w:val="1181EFC6"/>
    <w:rsid w:val="11A16210"/>
    <w:rsid w:val="11BF2799"/>
    <w:rsid w:val="11CB478D"/>
    <w:rsid w:val="11CC8DE9"/>
    <w:rsid w:val="11E068E3"/>
    <w:rsid w:val="11E4E4B0"/>
    <w:rsid w:val="11FE80FE"/>
    <w:rsid w:val="12057399"/>
    <w:rsid w:val="12106252"/>
    <w:rsid w:val="121110C1"/>
    <w:rsid w:val="12227288"/>
    <w:rsid w:val="1234C245"/>
    <w:rsid w:val="1237BC2B"/>
    <w:rsid w:val="12399450"/>
    <w:rsid w:val="12490A1D"/>
    <w:rsid w:val="1251B22A"/>
    <w:rsid w:val="12566473"/>
    <w:rsid w:val="12722B5F"/>
    <w:rsid w:val="1273B1E8"/>
    <w:rsid w:val="12840DE7"/>
    <w:rsid w:val="1286148F"/>
    <w:rsid w:val="128F488A"/>
    <w:rsid w:val="12AF2A31"/>
    <w:rsid w:val="12B484E8"/>
    <w:rsid w:val="12D468B7"/>
    <w:rsid w:val="12DA7107"/>
    <w:rsid w:val="12E4B16F"/>
    <w:rsid w:val="12E915BE"/>
    <w:rsid w:val="12F9DACE"/>
    <w:rsid w:val="133C26DE"/>
    <w:rsid w:val="136DB1F3"/>
    <w:rsid w:val="1370CCF0"/>
    <w:rsid w:val="137147D5"/>
    <w:rsid w:val="13B54985"/>
    <w:rsid w:val="13BD7C47"/>
    <w:rsid w:val="13C4832D"/>
    <w:rsid w:val="13DC0282"/>
    <w:rsid w:val="13ED243D"/>
    <w:rsid w:val="13F1C59B"/>
    <w:rsid w:val="1403F20C"/>
    <w:rsid w:val="140D728C"/>
    <w:rsid w:val="140E1BC9"/>
    <w:rsid w:val="1429BAE6"/>
    <w:rsid w:val="142E41D6"/>
    <w:rsid w:val="14335042"/>
    <w:rsid w:val="143A20C8"/>
    <w:rsid w:val="144B5511"/>
    <w:rsid w:val="14539E96"/>
    <w:rsid w:val="14657773"/>
    <w:rsid w:val="1465ED20"/>
    <w:rsid w:val="14711B56"/>
    <w:rsid w:val="14816607"/>
    <w:rsid w:val="1482D398"/>
    <w:rsid w:val="148D15DB"/>
    <w:rsid w:val="149F0C84"/>
    <w:rsid w:val="14BAAA95"/>
    <w:rsid w:val="14D1429D"/>
    <w:rsid w:val="14DEEF11"/>
    <w:rsid w:val="14F571C9"/>
    <w:rsid w:val="14F7CC99"/>
    <w:rsid w:val="150FB825"/>
    <w:rsid w:val="1520537A"/>
    <w:rsid w:val="15213E65"/>
    <w:rsid w:val="15219B90"/>
    <w:rsid w:val="15274D6E"/>
    <w:rsid w:val="153BD414"/>
    <w:rsid w:val="153F2BE3"/>
    <w:rsid w:val="157BFA00"/>
    <w:rsid w:val="158044A3"/>
    <w:rsid w:val="1598E8C8"/>
    <w:rsid w:val="15BB6985"/>
    <w:rsid w:val="15CE0822"/>
    <w:rsid w:val="15E1EF59"/>
    <w:rsid w:val="15E82D37"/>
    <w:rsid w:val="16071E91"/>
    <w:rsid w:val="162C6D0F"/>
    <w:rsid w:val="1630C9A3"/>
    <w:rsid w:val="163CF666"/>
    <w:rsid w:val="163F6E43"/>
    <w:rsid w:val="1650DD98"/>
    <w:rsid w:val="165170CC"/>
    <w:rsid w:val="1664FF85"/>
    <w:rsid w:val="16AC5B6B"/>
    <w:rsid w:val="16AC8C07"/>
    <w:rsid w:val="16AEDCE5"/>
    <w:rsid w:val="16B30DBD"/>
    <w:rsid w:val="16B31FC2"/>
    <w:rsid w:val="16BD1824"/>
    <w:rsid w:val="16BD46CE"/>
    <w:rsid w:val="16BDF685"/>
    <w:rsid w:val="16C4BAEA"/>
    <w:rsid w:val="16D15BD0"/>
    <w:rsid w:val="172C1827"/>
    <w:rsid w:val="173B96C6"/>
    <w:rsid w:val="1746797C"/>
    <w:rsid w:val="17611092"/>
    <w:rsid w:val="1767AA17"/>
    <w:rsid w:val="1769EA2D"/>
    <w:rsid w:val="17765683"/>
    <w:rsid w:val="177B484E"/>
    <w:rsid w:val="1784458E"/>
    <w:rsid w:val="178AF596"/>
    <w:rsid w:val="17CE5475"/>
    <w:rsid w:val="17E7053C"/>
    <w:rsid w:val="17ED9839"/>
    <w:rsid w:val="17F99B46"/>
    <w:rsid w:val="17FA94BE"/>
    <w:rsid w:val="17FF5C4E"/>
    <w:rsid w:val="180CB34E"/>
    <w:rsid w:val="180F886B"/>
    <w:rsid w:val="1817C11B"/>
    <w:rsid w:val="182F0F11"/>
    <w:rsid w:val="1836E2B2"/>
    <w:rsid w:val="183CA3CB"/>
    <w:rsid w:val="1846C1F4"/>
    <w:rsid w:val="18557856"/>
    <w:rsid w:val="186B70CA"/>
    <w:rsid w:val="186DD52B"/>
    <w:rsid w:val="1876554E"/>
    <w:rsid w:val="1876603F"/>
    <w:rsid w:val="187F2BE0"/>
    <w:rsid w:val="188C3D83"/>
    <w:rsid w:val="1894DD8C"/>
    <w:rsid w:val="18A1D2F9"/>
    <w:rsid w:val="18B88C2B"/>
    <w:rsid w:val="18B974D4"/>
    <w:rsid w:val="18BCD1BE"/>
    <w:rsid w:val="18D89833"/>
    <w:rsid w:val="18EA5749"/>
    <w:rsid w:val="18EF4E47"/>
    <w:rsid w:val="18FB8A28"/>
    <w:rsid w:val="19011100"/>
    <w:rsid w:val="191EE1CF"/>
    <w:rsid w:val="1947BEE7"/>
    <w:rsid w:val="195991E2"/>
    <w:rsid w:val="19628D87"/>
    <w:rsid w:val="198DDC9B"/>
    <w:rsid w:val="1999B1DE"/>
    <w:rsid w:val="19A2A85C"/>
    <w:rsid w:val="19B1ACFB"/>
    <w:rsid w:val="19E4E42D"/>
    <w:rsid w:val="19EAC064"/>
    <w:rsid w:val="19EEAAC0"/>
    <w:rsid w:val="1A0033F7"/>
    <w:rsid w:val="1A02F0E9"/>
    <w:rsid w:val="1A1DBB93"/>
    <w:rsid w:val="1A37BE0E"/>
    <w:rsid w:val="1A4D797B"/>
    <w:rsid w:val="1A4DB2AB"/>
    <w:rsid w:val="1A566676"/>
    <w:rsid w:val="1A650EB1"/>
    <w:rsid w:val="1A7D0C3D"/>
    <w:rsid w:val="1A85038A"/>
    <w:rsid w:val="1A8F5CD3"/>
    <w:rsid w:val="1A8FD530"/>
    <w:rsid w:val="1A92AB11"/>
    <w:rsid w:val="1A948CF2"/>
    <w:rsid w:val="1AA683E8"/>
    <w:rsid w:val="1AADE1F0"/>
    <w:rsid w:val="1ACBB761"/>
    <w:rsid w:val="1AD395FA"/>
    <w:rsid w:val="1AF19A2B"/>
    <w:rsid w:val="1AFE27A3"/>
    <w:rsid w:val="1B1BA5EF"/>
    <w:rsid w:val="1B1F49AC"/>
    <w:rsid w:val="1B246739"/>
    <w:rsid w:val="1B584B24"/>
    <w:rsid w:val="1B676400"/>
    <w:rsid w:val="1B7301BE"/>
    <w:rsid w:val="1BA09257"/>
    <w:rsid w:val="1BA2C902"/>
    <w:rsid w:val="1BA8E91D"/>
    <w:rsid w:val="1BB0AFAF"/>
    <w:rsid w:val="1BBA09FB"/>
    <w:rsid w:val="1BBBF4D4"/>
    <w:rsid w:val="1BBEEC2A"/>
    <w:rsid w:val="1BC1CDCA"/>
    <w:rsid w:val="1BC7168B"/>
    <w:rsid w:val="1BCA5D5E"/>
    <w:rsid w:val="1BDDF4ED"/>
    <w:rsid w:val="1BF35D5A"/>
    <w:rsid w:val="1C085F1B"/>
    <w:rsid w:val="1C10A5BC"/>
    <w:rsid w:val="1C167CC8"/>
    <w:rsid w:val="1C1AF265"/>
    <w:rsid w:val="1C2D11D2"/>
    <w:rsid w:val="1C3163C8"/>
    <w:rsid w:val="1C3B1AAC"/>
    <w:rsid w:val="1C3E9283"/>
    <w:rsid w:val="1C4228AC"/>
    <w:rsid w:val="1C5458E5"/>
    <w:rsid w:val="1C58BEA0"/>
    <w:rsid w:val="1C669383"/>
    <w:rsid w:val="1C8384C1"/>
    <w:rsid w:val="1C8B83AA"/>
    <w:rsid w:val="1C9F7B90"/>
    <w:rsid w:val="1CA77A27"/>
    <w:rsid w:val="1CB68BD9"/>
    <w:rsid w:val="1CB990BA"/>
    <w:rsid w:val="1CCE854E"/>
    <w:rsid w:val="1CDD809C"/>
    <w:rsid w:val="1CEF4C4E"/>
    <w:rsid w:val="1CF120F2"/>
    <w:rsid w:val="1D0BBFC6"/>
    <w:rsid w:val="1D2ECA68"/>
    <w:rsid w:val="1D36A38D"/>
    <w:rsid w:val="1D5BF69D"/>
    <w:rsid w:val="1D752ADA"/>
    <w:rsid w:val="1D86DBD7"/>
    <w:rsid w:val="1D9B0AE3"/>
    <w:rsid w:val="1DB354D4"/>
    <w:rsid w:val="1DB44933"/>
    <w:rsid w:val="1DC76628"/>
    <w:rsid w:val="1DCF7594"/>
    <w:rsid w:val="1DE73B2C"/>
    <w:rsid w:val="1DEEA5CE"/>
    <w:rsid w:val="1DFBE9DC"/>
    <w:rsid w:val="1E280651"/>
    <w:rsid w:val="1E3C5FAA"/>
    <w:rsid w:val="1E4BBE48"/>
    <w:rsid w:val="1E542918"/>
    <w:rsid w:val="1E56C077"/>
    <w:rsid w:val="1E5823AF"/>
    <w:rsid w:val="1E994C16"/>
    <w:rsid w:val="1EB5D67C"/>
    <w:rsid w:val="1EB80E70"/>
    <w:rsid w:val="1ECE9C20"/>
    <w:rsid w:val="1ECEC215"/>
    <w:rsid w:val="1ED6FF75"/>
    <w:rsid w:val="1EE2E900"/>
    <w:rsid w:val="1EE5738D"/>
    <w:rsid w:val="1EEA0259"/>
    <w:rsid w:val="1EFB2D99"/>
    <w:rsid w:val="1F0FFC28"/>
    <w:rsid w:val="1F1B1E04"/>
    <w:rsid w:val="1F1DEB94"/>
    <w:rsid w:val="1F2759FB"/>
    <w:rsid w:val="1F351977"/>
    <w:rsid w:val="1F41504D"/>
    <w:rsid w:val="1F452B52"/>
    <w:rsid w:val="1F46F542"/>
    <w:rsid w:val="1F4909B8"/>
    <w:rsid w:val="1F727F24"/>
    <w:rsid w:val="1F999114"/>
    <w:rsid w:val="1FA41F37"/>
    <w:rsid w:val="1FB33064"/>
    <w:rsid w:val="1FDB9080"/>
    <w:rsid w:val="1FF7337B"/>
    <w:rsid w:val="1FFF2E66"/>
    <w:rsid w:val="20089ECB"/>
    <w:rsid w:val="202CBE5A"/>
    <w:rsid w:val="206D48F4"/>
    <w:rsid w:val="207052D3"/>
    <w:rsid w:val="2089AD64"/>
    <w:rsid w:val="209128DE"/>
    <w:rsid w:val="20E0EDB0"/>
    <w:rsid w:val="20E18633"/>
    <w:rsid w:val="20F2BF15"/>
    <w:rsid w:val="2101EA3B"/>
    <w:rsid w:val="210B4D83"/>
    <w:rsid w:val="2110ABBD"/>
    <w:rsid w:val="2112932F"/>
    <w:rsid w:val="212E04A0"/>
    <w:rsid w:val="21427F5C"/>
    <w:rsid w:val="21805A4B"/>
    <w:rsid w:val="21825E7B"/>
    <w:rsid w:val="21850D94"/>
    <w:rsid w:val="2187AF44"/>
    <w:rsid w:val="219312DB"/>
    <w:rsid w:val="219CB364"/>
    <w:rsid w:val="21A8B943"/>
    <w:rsid w:val="21B13A2E"/>
    <w:rsid w:val="21B1C20B"/>
    <w:rsid w:val="21C21A27"/>
    <w:rsid w:val="21C3F46E"/>
    <w:rsid w:val="21C55D74"/>
    <w:rsid w:val="21CBFC9B"/>
    <w:rsid w:val="21D84FC7"/>
    <w:rsid w:val="21E4A059"/>
    <w:rsid w:val="21FB06CB"/>
    <w:rsid w:val="220412E4"/>
    <w:rsid w:val="223BA844"/>
    <w:rsid w:val="224122A5"/>
    <w:rsid w:val="22594F5B"/>
    <w:rsid w:val="2271066E"/>
    <w:rsid w:val="22720A90"/>
    <w:rsid w:val="22855354"/>
    <w:rsid w:val="229ADC24"/>
    <w:rsid w:val="22B6DAF6"/>
    <w:rsid w:val="22BEAB01"/>
    <w:rsid w:val="22BFAA99"/>
    <w:rsid w:val="22D2684C"/>
    <w:rsid w:val="22D70248"/>
    <w:rsid w:val="22DD1FAC"/>
    <w:rsid w:val="22EC4D69"/>
    <w:rsid w:val="22FD5702"/>
    <w:rsid w:val="23027B0B"/>
    <w:rsid w:val="2308B947"/>
    <w:rsid w:val="230FD8F1"/>
    <w:rsid w:val="231008AB"/>
    <w:rsid w:val="23120BF0"/>
    <w:rsid w:val="23316575"/>
    <w:rsid w:val="233786A1"/>
    <w:rsid w:val="233A92E5"/>
    <w:rsid w:val="23575CB4"/>
    <w:rsid w:val="23687FEB"/>
    <w:rsid w:val="236C0B11"/>
    <w:rsid w:val="23784DE1"/>
    <w:rsid w:val="2378EE35"/>
    <w:rsid w:val="237B68A9"/>
    <w:rsid w:val="2393EFF4"/>
    <w:rsid w:val="239792B2"/>
    <w:rsid w:val="23AAB037"/>
    <w:rsid w:val="23B6258D"/>
    <w:rsid w:val="23BFB0E4"/>
    <w:rsid w:val="23C03457"/>
    <w:rsid w:val="23CC065B"/>
    <w:rsid w:val="23E5744A"/>
    <w:rsid w:val="23EDB843"/>
    <w:rsid w:val="24032934"/>
    <w:rsid w:val="2403E1A4"/>
    <w:rsid w:val="2416E9E4"/>
    <w:rsid w:val="241B0C04"/>
    <w:rsid w:val="241F766B"/>
    <w:rsid w:val="242DB093"/>
    <w:rsid w:val="244FBEA3"/>
    <w:rsid w:val="24631EAC"/>
    <w:rsid w:val="246FA47E"/>
    <w:rsid w:val="24922531"/>
    <w:rsid w:val="249A4319"/>
    <w:rsid w:val="24C5906B"/>
    <w:rsid w:val="24F70B24"/>
    <w:rsid w:val="24F7F6F7"/>
    <w:rsid w:val="25176342"/>
    <w:rsid w:val="253D1D0C"/>
    <w:rsid w:val="2554B9C0"/>
    <w:rsid w:val="258D20D1"/>
    <w:rsid w:val="258EFF27"/>
    <w:rsid w:val="25A60B84"/>
    <w:rsid w:val="25BCBC4F"/>
    <w:rsid w:val="25C000D6"/>
    <w:rsid w:val="25D617A5"/>
    <w:rsid w:val="25DB6EB0"/>
    <w:rsid w:val="2626235B"/>
    <w:rsid w:val="262CCDFE"/>
    <w:rsid w:val="26307441"/>
    <w:rsid w:val="2630A47A"/>
    <w:rsid w:val="2630AAE4"/>
    <w:rsid w:val="2651EF52"/>
    <w:rsid w:val="268FC7A2"/>
    <w:rsid w:val="269AF679"/>
    <w:rsid w:val="269AF8E2"/>
    <w:rsid w:val="26A502CC"/>
    <w:rsid w:val="26C6876B"/>
    <w:rsid w:val="26CB8844"/>
    <w:rsid w:val="26D5D3FB"/>
    <w:rsid w:val="26D899D3"/>
    <w:rsid w:val="26F1BACC"/>
    <w:rsid w:val="270D1BC1"/>
    <w:rsid w:val="272A28FA"/>
    <w:rsid w:val="27340CD3"/>
    <w:rsid w:val="273A4452"/>
    <w:rsid w:val="274355B6"/>
    <w:rsid w:val="274CD8FE"/>
    <w:rsid w:val="2759E7A8"/>
    <w:rsid w:val="2765149B"/>
    <w:rsid w:val="276C9749"/>
    <w:rsid w:val="2770E559"/>
    <w:rsid w:val="279E4E0A"/>
    <w:rsid w:val="27A8CBBF"/>
    <w:rsid w:val="27AC8900"/>
    <w:rsid w:val="27DE4C5B"/>
    <w:rsid w:val="27DFDC08"/>
    <w:rsid w:val="280F4D9A"/>
    <w:rsid w:val="281DF0EC"/>
    <w:rsid w:val="282CC69D"/>
    <w:rsid w:val="284BE804"/>
    <w:rsid w:val="2862E68D"/>
    <w:rsid w:val="2867F880"/>
    <w:rsid w:val="28751803"/>
    <w:rsid w:val="287762FE"/>
    <w:rsid w:val="28796D47"/>
    <w:rsid w:val="288CE81A"/>
    <w:rsid w:val="2891197A"/>
    <w:rsid w:val="2894CD26"/>
    <w:rsid w:val="28A71B4B"/>
    <w:rsid w:val="28ADEA03"/>
    <w:rsid w:val="28B2C4E7"/>
    <w:rsid w:val="28B49669"/>
    <w:rsid w:val="28E62F46"/>
    <w:rsid w:val="28E7FD5D"/>
    <w:rsid w:val="29039119"/>
    <w:rsid w:val="291C2496"/>
    <w:rsid w:val="2931D838"/>
    <w:rsid w:val="29718D74"/>
    <w:rsid w:val="2990BAC6"/>
    <w:rsid w:val="29AE047A"/>
    <w:rsid w:val="29B46E2A"/>
    <w:rsid w:val="29B5DB9E"/>
    <w:rsid w:val="29C52740"/>
    <w:rsid w:val="29E0552E"/>
    <w:rsid w:val="29E4E56E"/>
    <w:rsid w:val="29E8C1F3"/>
    <w:rsid w:val="29EF2A9E"/>
    <w:rsid w:val="29FB0469"/>
    <w:rsid w:val="2A0A9E36"/>
    <w:rsid w:val="2A391A3E"/>
    <w:rsid w:val="2A41EC5F"/>
    <w:rsid w:val="2A42564F"/>
    <w:rsid w:val="2A436AEC"/>
    <w:rsid w:val="2A66D8A3"/>
    <w:rsid w:val="2A743031"/>
    <w:rsid w:val="2A7D1C5A"/>
    <w:rsid w:val="2A8A36B9"/>
    <w:rsid w:val="2AA11ABB"/>
    <w:rsid w:val="2AA11AC1"/>
    <w:rsid w:val="2ABE6A42"/>
    <w:rsid w:val="2ACD988E"/>
    <w:rsid w:val="2AE3D7F4"/>
    <w:rsid w:val="2AFD55F1"/>
    <w:rsid w:val="2B1A0EDF"/>
    <w:rsid w:val="2B33E26D"/>
    <w:rsid w:val="2B498EDD"/>
    <w:rsid w:val="2B4EFC2A"/>
    <w:rsid w:val="2B611763"/>
    <w:rsid w:val="2B629A28"/>
    <w:rsid w:val="2B63648D"/>
    <w:rsid w:val="2B6D6D0D"/>
    <w:rsid w:val="2B72938D"/>
    <w:rsid w:val="2B76677E"/>
    <w:rsid w:val="2B8E75B4"/>
    <w:rsid w:val="2BB51A16"/>
    <w:rsid w:val="2BB74C05"/>
    <w:rsid w:val="2BB97F1E"/>
    <w:rsid w:val="2BBCD434"/>
    <w:rsid w:val="2BBF3A41"/>
    <w:rsid w:val="2BBF3FFE"/>
    <w:rsid w:val="2BC72E95"/>
    <w:rsid w:val="2BCA29EB"/>
    <w:rsid w:val="2BEB8565"/>
    <w:rsid w:val="2BECF6C9"/>
    <w:rsid w:val="2BF1FD43"/>
    <w:rsid w:val="2C17C8B4"/>
    <w:rsid w:val="2C1DE4C9"/>
    <w:rsid w:val="2C1F4199"/>
    <w:rsid w:val="2C25CF8C"/>
    <w:rsid w:val="2C26B55A"/>
    <w:rsid w:val="2C2AE5F1"/>
    <w:rsid w:val="2C2C6BCE"/>
    <w:rsid w:val="2C389409"/>
    <w:rsid w:val="2C400A51"/>
    <w:rsid w:val="2C49D479"/>
    <w:rsid w:val="2C75D89C"/>
    <w:rsid w:val="2C78A783"/>
    <w:rsid w:val="2C886F0C"/>
    <w:rsid w:val="2C8F0B9C"/>
    <w:rsid w:val="2C9F8E72"/>
    <w:rsid w:val="2CA39BB7"/>
    <w:rsid w:val="2CC65482"/>
    <w:rsid w:val="2CC764B4"/>
    <w:rsid w:val="2CEC338D"/>
    <w:rsid w:val="2D025CD1"/>
    <w:rsid w:val="2D10B768"/>
    <w:rsid w:val="2D207086"/>
    <w:rsid w:val="2D2C7FD0"/>
    <w:rsid w:val="2D33E065"/>
    <w:rsid w:val="2D4C49BC"/>
    <w:rsid w:val="2D517005"/>
    <w:rsid w:val="2D5C8A8D"/>
    <w:rsid w:val="2D5CF1A2"/>
    <w:rsid w:val="2D88C8E5"/>
    <w:rsid w:val="2D8A6BE6"/>
    <w:rsid w:val="2D993107"/>
    <w:rsid w:val="2D9B138D"/>
    <w:rsid w:val="2DAD79FC"/>
    <w:rsid w:val="2DB04B9F"/>
    <w:rsid w:val="2DCB0401"/>
    <w:rsid w:val="2DCE673A"/>
    <w:rsid w:val="2DE20BFD"/>
    <w:rsid w:val="2DF05DF9"/>
    <w:rsid w:val="2DF40A0F"/>
    <w:rsid w:val="2DF8D079"/>
    <w:rsid w:val="2DFF2D73"/>
    <w:rsid w:val="2E00CAD3"/>
    <w:rsid w:val="2E112110"/>
    <w:rsid w:val="2E2E2117"/>
    <w:rsid w:val="2E36572B"/>
    <w:rsid w:val="2E4F297C"/>
    <w:rsid w:val="2E698DC3"/>
    <w:rsid w:val="2ED0BE14"/>
    <w:rsid w:val="2ED0D5E6"/>
    <w:rsid w:val="2EDEFD86"/>
    <w:rsid w:val="2EE49CFC"/>
    <w:rsid w:val="2EF0AC56"/>
    <w:rsid w:val="2EFF263D"/>
    <w:rsid w:val="2F2780A7"/>
    <w:rsid w:val="2F2BEC41"/>
    <w:rsid w:val="2F47F67D"/>
    <w:rsid w:val="2F4A3499"/>
    <w:rsid w:val="2F555937"/>
    <w:rsid w:val="2F68807A"/>
    <w:rsid w:val="2F6AFA4E"/>
    <w:rsid w:val="2F6D285B"/>
    <w:rsid w:val="2F7C37A7"/>
    <w:rsid w:val="2F834803"/>
    <w:rsid w:val="2F95C81C"/>
    <w:rsid w:val="2FA0ED8D"/>
    <w:rsid w:val="2FB1ADBB"/>
    <w:rsid w:val="2FB88AB6"/>
    <w:rsid w:val="2FB8D245"/>
    <w:rsid w:val="2FBA5586"/>
    <w:rsid w:val="2FCC8B02"/>
    <w:rsid w:val="2FD4227E"/>
    <w:rsid w:val="300B0C26"/>
    <w:rsid w:val="30120716"/>
    <w:rsid w:val="3037BFD3"/>
    <w:rsid w:val="3042F6AF"/>
    <w:rsid w:val="3048FBAD"/>
    <w:rsid w:val="30626204"/>
    <w:rsid w:val="30675FF1"/>
    <w:rsid w:val="3077C71D"/>
    <w:rsid w:val="308D9728"/>
    <w:rsid w:val="30970821"/>
    <w:rsid w:val="30988BC3"/>
    <w:rsid w:val="30A2D8EA"/>
    <w:rsid w:val="30A95DF7"/>
    <w:rsid w:val="30AAE0C0"/>
    <w:rsid w:val="30AB2BF9"/>
    <w:rsid w:val="30B94CB4"/>
    <w:rsid w:val="30D197DB"/>
    <w:rsid w:val="30DBD0A6"/>
    <w:rsid w:val="30F02392"/>
    <w:rsid w:val="30F57F5E"/>
    <w:rsid w:val="31028939"/>
    <w:rsid w:val="3108BA54"/>
    <w:rsid w:val="311F8AA2"/>
    <w:rsid w:val="3120433A"/>
    <w:rsid w:val="31529074"/>
    <w:rsid w:val="31549441"/>
    <w:rsid w:val="315C8C3B"/>
    <w:rsid w:val="316AF58C"/>
    <w:rsid w:val="317382BF"/>
    <w:rsid w:val="31806352"/>
    <w:rsid w:val="31833454"/>
    <w:rsid w:val="319E7E94"/>
    <w:rsid w:val="31B6E5E7"/>
    <w:rsid w:val="31E55995"/>
    <w:rsid w:val="31E90A48"/>
    <w:rsid w:val="31ED8C8A"/>
    <w:rsid w:val="321B70DF"/>
    <w:rsid w:val="321F5717"/>
    <w:rsid w:val="323C1C4E"/>
    <w:rsid w:val="323C5222"/>
    <w:rsid w:val="323DEDC9"/>
    <w:rsid w:val="32612193"/>
    <w:rsid w:val="329E658F"/>
    <w:rsid w:val="32B66B7F"/>
    <w:rsid w:val="32D33868"/>
    <w:rsid w:val="32D93257"/>
    <w:rsid w:val="32EE96B0"/>
    <w:rsid w:val="3307E57C"/>
    <w:rsid w:val="330C99A3"/>
    <w:rsid w:val="33232785"/>
    <w:rsid w:val="33456391"/>
    <w:rsid w:val="33488FF3"/>
    <w:rsid w:val="3353DB29"/>
    <w:rsid w:val="33750842"/>
    <w:rsid w:val="338A2F9F"/>
    <w:rsid w:val="338B6651"/>
    <w:rsid w:val="339B65AF"/>
    <w:rsid w:val="33A0FFB2"/>
    <w:rsid w:val="33A1EDC4"/>
    <w:rsid w:val="33ADC046"/>
    <w:rsid w:val="33C71ED2"/>
    <w:rsid w:val="33D1211D"/>
    <w:rsid w:val="33E1248E"/>
    <w:rsid w:val="33F739CB"/>
    <w:rsid w:val="3407F8B9"/>
    <w:rsid w:val="340D1D2A"/>
    <w:rsid w:val="3419BBCE"/>
    <w:rsid w:val="343B2D6C"/>
    <w:rsid w:val="343E5FA8"/>
    <w:rsid w:val="3449C130"/>
    <w:rsid w:val="345C7909"/>
    <w:rsid w:val="3461B681"/>
    <w:rsid w:val="3474F4B0"/>
    <w:rsid w:val="349EB89B"/>
    <w:rsid w:val="34B8AE3C"/>
    <w:rsid w:val="34BC5125"/>
    <w:rsid w:val="34C74ED1"/>
    <w:rsid w:val="34CD46A7"/>
    <w:rsid w:val="350DEF50"/>
    <w:rsid w:val="352A621E"/>
    <w:rsid w:val="354A038C"/>
    <w:rsid w:val="35734D8A"/>
    <w:rsid w:val="3596151D"/>
    <w:rsid w:val="35A23BEB"/>
    <w:rsid w:val="35A4EF46"/>
    <w:rsid w:val="35AB5CB6"/>
    <w:rsid w:val="35B18E8F"/>
    <w:rsid w:val="35BADECD"/>
    <w:rsid w:val="35D7A5A5"/>
    <w:rsid w:val="35DB040B"/>
    <w:rsid w:val="35DF05FA"/>
    <w:rsid w:val="35FE3BD2"/>
    <w:rsid w:val="36006F96"/>
    <w:rsid w:val="360F01A6"/>
    <w:rsid w:val="361E76B4"/>
    <w:rsid w:val="362D3694"/>
    <w:rsid w:val="3630A7C7"/>
    <w:rsid w:val="36618B0E"/>
    <w:rsid w:val="36684B13"/>
    <w:rsid w:val="367A24FA"/>
    <w:rsid w:val="367DCB4E"/>
    <w:rsid w:val="368060F9"/>
    <w:rsid w:val="369B5502"/>
    <w:rsid w:val="36B8673D"/>
    <w:rsid w:val="36C92149"/>
    <w:rsid w:val="36CAF3D1"/>
    <w:rsid w:val="36DB30F9"/>
    <w:rsid w:val="36E7A075"/>
    <w:rsid w:val="36F19EC6"/>
    <w:rsid w:val="36F53155"/>
    <w:rsid w:val="371AAD5C"/>
    <w:rsid w:val="37257B6D"/>
    <w:rsid w:val="372CDCEE"/>
    <w:rsid w:val="37420175"/>
    <w:rsid w:val="375BF015"/>
    <w:rsid w:val="37692B28"/>
    <w:rsid w:val="3775E606"/>
    <w:rsid w:val="3777CFE7"/>
    <w:rsid w:val="378D2EA6"/>
    <w:rsid w:val="3792A061"/>
    <w:rsid w:val="37960B98"/>
    <w:rsid w:val="379AC3DF"/>
    <w:rsid w:val="37A18E73"/>
    <w:rsid w:val="37AB5EC0"/>
    <w:rsid w:val="37B0DC21"/>
    <w:rsid w:val="37B197F0"/>
    <w:rsid w:val="37B50430"/>
    <w:rsid w:val="37B5CBE6"/>
    <w:rsid w:val="37CF5E82"/>
    <w:rsid w:val="37D51C72"/>
    <w:rsid w:val="37DC0590"/>
    <w:rsid w:val="37E4618B"/>
    <w:rsid w:val="37F1160F"/>
    <w:rsid w:val="38018CCB"/>
    <w:rsid w:val="380F566F"/>
    <w:rsid w:val="381A3B98"/>
    <w:rsid w:val="38204EB9"/>
    <w:rsid w:val="3842B99F"/>
    <w:rsid w:val="3846FFEA"/>
    <w:rsid w:val="384BA6CC"/>
    <w:rsid w:val="384BEBDF"/>
    <w:rsid w:val="384BF242"/>
    <w:rsid w:val="387D8C92"/>
    <w:rsid w:val="38946FA8"/>
    <w:rsid w:val="38A2D60D"/>
    <w:rsid w:val="38A714E8"/>
    <w:rsid w:val="38C9CCB8"/>
    <w:rsid w:val="38CC4F56"/>
    <w:rsid w:val="38D7454A"/>
    <w:rsid w:val="38F35159"/>
    <w:rsid w:val="38FE8E0A"/>
    <w:rsid w:val="3901E7F5"/>
    <w:rsid w:val="3913E94F"/>
    <w:rsid w:val="3928ABEF"/>
    <w:rsid w:val="3932B37E"/>
    <w:rsid w:val="39442ED1"/>
    <w:rsid w:val="3948A185"/>
    <w:rsid w:val="394F97DE"/>
    <w:rsid w:val="394FEE17"/>
    <w:rsid w:val="3954D646"/>
    <w:rsid w:val="3956A901"/>
    <w:rsid w:val="396DB692"/>
    <w:rsid w:val="3970E601"/>
    <w:rsid w:val="3971CE2D"/>
    <w:rsid w:val="39862C2B"/>
    <w:rsid w:val="3989837E"/>
    <w:rsid w:val="39C8E5AD"/>
    <w:rsid w:val="39CEB846"/>
    <w:rsid w:val="39E94D2C"/>
    <w:rsid w:val="39F50EAF"/>
    <w:rsid w:val="3A02E5F8"/>
    <w:rsid w:val="3A12900B"/>
    <w:rsid w:val="3A1D4D59"/>
    <w:rsid w:val="3A1E9374"/>
    <w:rsid w:val="3A25876C"/>
    <w:rsid w:val="3A2FA71B"/>
    <w:rsid w:val="3A3166B6"/>
    <w:rsid w:val="3A415435"/>
    <w:rsid w:val="3A482828"/>
    <w:rsid w:val="3A492F85"/>
    <w:rsid w:val="3A4A0904"/>
    <w:rsid w:val="3A4A5128"/>
    <w:rsid w:val="3A59CD7A"/>
    <w:rsid w:val="3A660EBA"/>
    <w:rsid w:val="3AB4A44E"/>
    <w:rsid w:val="3AC3C058"/>
    <w:rsid w:val="3ACC4C4C"/>
    <w:rsid w:val="3AD9F7CC"/>
    <w:rsid w:val="3AE36E9C"/>
    <w:rsid w:val="3AEE5A5A"/>
    <w:rsid w:val="3AF2F303"/>
    <w:rsid w:val="3AF3259F"/>
    <w:rsid w:val="3AFBD54B"/>
    <w:rsid w:val="3AFC88D6"/>
    <w:rsid w:val="3AFDDA79"/>
    <w:rsid w:val="3B0747BF"/>
    <w:rsid w:val="3B08C210"/>
    <w:rsid w:val="3B434E81"/>
    <w:rsid w:val="3B54FA3B"/>
    <w:rsid w:val="3B5A7576"/>
    <w:rsid w:val="3B62A9DD"/>
    <w:rsid w:val="3B79A585"/>
    <w:rsid w:val="3B83163F"/>
    <w:rsid w:val="3B8342F5"/>
    <w:rsid w:val="3BAC4289"/>
    <w:rsid w:val="3BB69E69"/>
    <w:rsid w:val="3BC357A3"/>
    <w:rsid w:val="3BE7676F"/>
    <w:rsid w:val="3BFA3E94"/>
    <w:rsid w:val="3BFC5C52"/>
    <w:rsid w:val="3C0806DD"/>
    <w:rsid w:val="3C1B4A6A"/>
    <w:rsid w:val="3C280EFA"/>
    <w:rsid w:val="3C531C5D"/>
    <w:rsid w:val="3C60D458"/>
    <w:rsid w:val="3C612C49"/>
    <w:rsid w:val="3C724E77"/>
    <w:rsid w:val="3C7ADC98"/>
    <w:rsid w:val="3C8644FA"/>
    <w:rsid w:val="3C93401D"/>
    <w:rsid w:val="3C9807D8"/>
    <w:rsid w:val="3CC26384"/>
    <w:rsid w:val="3CCACDB9"/>
    <w:rsid w:val="3CDBCCEC"/>
    <w:rsid w:val="3CFAE2A6"/>
    <w:rsid w:val="3D063843"/>
    <w:rsid w:val="3D234F2A"/>
    <w:rsid w:val="3D2C6F8C"/>
    <w:rsid w:val="3D5E4CCE"/>
    <w:rsid w:val="3D6161FC"/>
    <w:rsid w:val="3D6F3182"/>
    <w:rsid w:val="3D9A9A40"/>
    <w:rsid w:val="3DA996EA"/>
    <w:rsid w:val="3DAA3B17"/>
    <w:rsid w:val="3DABC619"/>
    <w:rsid w:val="3DC80E77"/>
    <w:rsid w:val="3DD66194"/>
    <w:rsid w:val="3DDFB8CC"/>
    <w:rsid w:val="3DE06DC0"/>
    <w:rsid w:val="3DE3AE15"/>
    <w:rsid w:val="3DE6D66A"/>
    <w:rsid w:val="3DF07E19"/>
    <w:rsid w:val="3E04B12F"/>
    <w:rsid w:val="3E0566D7"/>
    <w:rsid w:val="3E0E16E2"/>
    <w:rsid w:val="3E1C40FB"/>
    <w:rsid w:val="3E301265"/>
    <w:rsid w:val="3E6FABF9"/>
    <w:rsid w:val="3E7B641A"/>
    <w:rsid w:val="3E7C3A92"/>
    <w:rsid w:val="3E861717"/>
    <w:rsid w:val="3E8C5057"/>
    <w:rsid w:val="3EA21139"/>
    <w:rsid w:val="3EABC60B"/>
    <w:rsid w:val="3EC36856"/>
    <w:rsid w:val="3EC7465E"/>
    <w:rsid w:val="3EDBED4F"/>
    <w:rsid w:val="3EFE0FCD"/>
    <w:rsid w:val="3F0DEAA8"/>
    <w:rsid w:val="3F753EFF"/>
    <w:rsid w:val="3F75CB76"/>
    <w:rsid w:val="3F7995F2"/>
    <w:rsid w:val="3F7E488D"/>
    <w:rsid w:val="3F86C817"/>
    <w:rsid w:val="3F8C2FDD"/>
    <w:rsid w:val="3F8C505E"/>
    <w:rsid w:val="3F8E3EBE"/>
    <w:rsid w:val="3F9461BE"/>
    <w:rsid w:val="3FA31ACA"/>
    <w:rsid w:val="3FB2AFE2"/>
    <w:rsid w:val="3FB2ED44"/>
    <w:rsid w:val="3FBBB549"/>
    <w:rsid w:val="3FCDFBFE"/>
    <w:rsid w:val="3FCED365"/>
    <w:rsid w:val="3FD972F8"/>
    <w:rsid w:val="3FF6BBC2"/>
    <w:rsid w:val="4000BC36"/>
    <w:rsid w:val="4019B020"/>
    <w:rsid w:val="401DF7DA"/>
    <w:rsid w:val="4035941B"/>
    <w:rsid w:val="40584FAC"/>
    <w:rsid w:val="4070176D"/>
    <w:rsid w:val="40869167"/>
    <w:rsid w:val="40A1FD3A"/>
    <w:rsid w:val="40A76F52"/>
    <w:rsid w:val="40AF7D51"/>
    <w:rsid w:val="40CB2B24"/>
    <w:rsid w:val="40E6FC90"/>
    <w:rsid w:val="40EC3A7A"/>
    <w:rsid w:val="40F3E121"/>
    <w:rsid w:val="41023504"/>
    <w:rsid w:val="41324AC0"/>
    <w:rsid w:val="4132BB27"/>
    <w:rsid w:val="4136C178"/>
    <w:rsid w:val="41458D7D"/>
    <w:rsid w:val="415A7BD1"/>
    <w:rsid w:val="416BB0FB"/>
    <w:rsid w:val="417A1FB6"/>
    <w:rsid w:val="417B9E48"/>
    <w:rsid w:val="417E36A6"/>
    <w:rsid w:val="41819BBF"/>
    <w:rsid w:val="4186FDC5"/>
    <w:rsid w:val="419DEF98"/>
    <w:rsid w:val="41A5FFEB"/>
    <w:rsid w:val="41BDEE13"/>
    <w:rsid w:val="41E81C86"/>
    <w:rsid w:val="41EDB21D"/>
    <w:rsid w:val="41F3BD0A"/>
    <w:rsid w:val="42101088"/>
    <w:rsid w:val="4215E44E"/>
    <w:rsid w:val="4229574E"/>
    <w:rsid w:val="422B94D2"/>
    <w:rsid w:val="42308491"/>
    <w:rsid w:val="4232702F"/>
    <w:rsid w:val="42409D69"/>
    <w:rsid w:val="42412530"/>
    <w:rsid w:val="4244DE5B"/>
    <w:rsid w:val="424FF7F7"/>
    <w:rsid w:val="425B1038"/>
    <w:rsid w:val="426DB2BD"/>
    <w:rsid w:val="4283EDEE"/>
    <w:rsid w:val="42B60C02"/>
    <w:rsid w:val="42DF2D76"/>
    <w:rsid w:val="42F32CB0"/>
    <w:rsid w:val="42FDC7E9"/>
    <w:rsid w:val="43065F44"/>
    <w:rsid w:val="4315B1C5"/>
    <w:rsid w:val="43263B4B"/>
    <w:rsid w:val="4370CD29"/>
    <w:rsid w:val="437FAB88"/>
    <w:rsid w:val="4397D4A3"/>
    <w:rsid w:val="4399154E"/>
    <w:rsid w:val="439EACA3"/>
    <w:rsid w:val="43A4D8F2"/>
    <w:rsid w:val="43DCA952"/>
    <w:rsid w:val="43E12E44"/>
    <w:rsid w:val="43FA29B0"/>
    <w:rsid w:val="440E30D7"/>
    <w:rsid w:val="441C8157"/>
    <w:rsid w:val="441D9925"/>
    <w:rsid w:val="443F1789"/>
    <w:rsid w:val="4442CD56"/>
    <w:rsid w:val="4450925F"/>
    <w:rsid w:val="4462CDF6"/>
    <w:rsid w:val="44798922"/>
    <w:rsid w:val="4496D4C5"/>
    <w:rsid w:val="449D2F17"/>
    <w:rsid w:val="44B46E22"/>
    <w:rsid w:val="44BC54FF"/>
    <w:rsid w:val="44C5BC57"/>
    <w:rsid w:val="44D00BF5"/>
    <w:rsid w:val="44D9A922"/>
    <w:rsid w:val="44DB91E7"/>
    <w:rsid w:val="450AF09A"/>
    <w:rsid w:val="450D3AFF"/>
    <w:rsid w:val="4514EA6E"/>
    <w:rsid w:val="4522E0F1"/>
    <w:rsid w:val="454E6E60"/>
    <w:rsid w:val="4574A8D4"/>
    <w:rsid w:val="457CDD1E"/>
    <w:rsid w:val="4584C489"/>
    <w:rsid w:val="45914FA2"/>
    <w:rsid w:val="4598E19F"/>
    <w:rsid w:val="45CC6AB3"/>
    <w:rsid w:val="45CEBB0A"/>
    <w:rsid w:val="45D5C5C8"/>
    <w:rsid w:val="45D7606B"/>
    <w:rsid w:val="45DA5BDA"/>
    <w:rsid w:val="45FE3173"/>
    <w:rsid w:val="460485BC"/>
    <w:rsid w:val="4617E5A5"/>
    <w:rsid w:val="46192A84"/>
    <w:rsid w:val="461A0065"/>
    <w:rsid w:val="46216314"/>
    <w:rsid w:val="4626892C"/>
    <w:rsid w:val="4629A951"/>
    <w:rsid w:val="462A55DC"/>
    <w:rsid w:val="4632ECB3"/>
    <w:rsid w:val="4651B8C8"/>
    <w:rsid w:val="4659DE96"/>
    <w:rsid w:val="465A7B34"/>
    <w:rsid w:val="465F9B2F"/>
    <w:rsid w:val="4660219F"/>
    <w:rsid w:val="46656582"/>
    <w:rsid w:val="466DBA49"/>
    <w:rsid w:val="4671FF94"/>
    <w:rsid w:val="4673E01A"/>
    <w:rsid w:val="467B754C"/>
    <w:rsid w:val="46840039"/>
    <w:rsid w:val="468A1119"/>
    <w:rsid w:val="4699D60E"/>
    <w:rsid w:val="46B1C4F2"/>
    <w:rsid w:val="46B7AB2D"/>
    <w:rsid w:val="46C5E7F5"/>
    <w:rsid w:val="46CCF301"/>
    <w:rsid w:val="46DB475F"/>
    <w:rsid w:val="46DCE647"/>
    <w:rsid w:val="47229EFD"/>
    <w:rsid w:val="474041AE"/>
    <w:rsid w:val="4750CA59"/>
    <w:rsid w:val="4762093A"/>
    <w:rsid w:val="477F3604"/>
    <w:rsid w:val="47864403"/>
    <w:rsid w:val="478D5FAF"/>
    <w:rsid w:val="4796B8C2"/>
    <w:rsid w:val="47A92EC4"/>
    <w:rsid w:val="47AE7738"/>
    <w:rsid w:val="47AEFD79"/>
    <w:rsid w:val="47D1938D"/>
    <w:rsid w:val="47DFCEFE"/>
    <w:rsid w:val="48096ACB"/>
    <w:rsid w:val="48242DDC"/>
    <w:rsid w:val="484D6896"/>
    <w:rsid w:val="4853F6EF"/>
    <w:rsid w:val="485BE656"/>
    <w:rsid w:val="48781EBB"/>
    <w:rsid w:val="488C8669"/>
    <w:rsid w:val="48930016"/>
    <w:rsid w:val="48B1F4FA"/>
    <w:rsid w:val="48C23554"/>
    <w:rsid w:val="48DA6059"/>
    <w:rsid w:val="4906DB76"/>
    <w:rsid w:val="494A83B5"/>
    <w:rsid w:val="49A24BEA"/>
    <w:rsid w:val="49A37CC2"/>
    <w:rsid w:val="49A7DC8E"/>
    <w:rsid w:val="49A9F101"/>
    <w:rsid w:val="49AB915F"/>
    <w:rsid w:val="49BFB44C"/>
    <w:rsid w:val="49C18F05"/>
    <w:rsid w:val="49C7EF7A"/>
    <w:rsid w:val="49CE94A0"/>
    <w:rsid w:val="49D4670E"/>
    <w:rsid w:val="49DB3D37"/>
    <w:rsid w:val="49F0662C"/>
    <w:rsid w:val="4A0C8135"/>
    <w:rsid w:val="4A125D77"/>
    <w:rsid w:val="4A150840"/>
    <w:rsid w:val="4A29B477"/>
    <w:rsid w:val="4A423FA7"/>
    <w:rsid w:val="4A530A2B"/>
    <w:rsid w:val="4A531DE0"/>
    <w:rsid w:val="4A5BE212"/>
    <w:rsid w:val="4A67F40F"/>
    <w:rsid w:val="4A6C6451"/>
    <w:rsid w:val="4A7CC960"/>
    <w:rsid w:val="4A881E11"/>
    <w:rsid w:val="4ACC6941"/>
    <w:rsid w:val="4AD256AA"/>
    <w:rsid w:val="4AD76D71"/>
    <w:rsid w:val="4AFCB6DF"/>
    <w:rsid w:val="4B142A10"/>
    <w:rsid w:val="4B1F3EB1"/>
    <w:rsid w:val="4B249F39"/>
    <w:rsid w:val="4B275D88"/>
    <w:rsid w:val="4B2D72FE"/>
    <w:rsid w:val="4B3AAE8F"/>
    <w:rsid w:val="4B3F02E2"/>
    <w:rsid w:val="4B501815"/>
    <w:rsid w:val="4B648BE8"/>
    <w:rsid w:val="4B6537F3"/>
    <w:rsid w:val="4B76F5BA"/>
    <w:rsid w:val="4B80E053"/>
    <w:rsid w:val="4B8E9ED2"/>
    <w:rsid w:val="4BA788A3"/>
    <w:rsid w:val="4BC6C10E"/>
    <w:rsid w:val="4BCE79BF"/>
    <w:rsid w:val="4BED679B"/>
    <w:rsid w:val="4BFF7312"/>
    <w:rsid w:val="4C1C985F"/>
    <w:rsid w:val="4C472808"/>
    <w:rsid w:val="4C5C0FE6"/>
    <w:rsid w:val="4C6B9563"/>
    <w:rsid w:val="4C82276E"/>
    <w:rsid w:val="4C952824"/>
    <w:rsid w:val="4CA25F89"/>
    <w:rsid w:val="4CA28792"/>
    <w:rsid w:val="4CB479CF"/>
    <w:rsid w:val="4CBE8742"/>
    <w:rsid w:val="4CD45845"/>
    <w:rsid w:val="4CDAB7E7"/>
    <w:rsid w:val="4CF21301"/>
    <w:rsid w:val="4CFC8D54"/>
    <w:rsid w:val="4CFE9549"/>
    <w:rsid w:val="4D19A77B"/>
    <w:rsid w:val="4D1A2EFB"/>
    <w:rsid w:val="4D2CBAC7"/>
    <w:rsid w:val="4D5D30FC"/>
    <w:rsid w:val="4D7CF2D3"/>
    <w:rsid w:val="4D96EB91"/>
    <w:rsid w:val="4DA1331A"/>
    <w:rsid w:val="4DA7C2F1"/>
    <w:rsid w:val="4DD01ADE"/>
    <w:rsid w:val="4DD4E6FC"/>
    <w:rsid w:val="4DD61C6E"/>
    <w:rsid w:val="4DF236C2"/>
    <w:rsid w:val="4DF89614"/>
    <w:rsid w:val="4E004758"/>
    <w:rsid w:val="4E013518"/>
    <w:rsid w:val="4E061AD7"/>
    <w:rsid w:val="4E2433D3"/>
    <w:rsid w:val="4E37D022"/>
    <w:rsid w:val="4E430EE9"/>
    <w:rsid w:val="4E47D227"/>
    <w:rsid w:val="4E6F6700"/>
    <w:rsid w:val="4E812027"/>
    <w:rsid w:val="4EB093E1"/>
    <w:rsid w:val="4ED4CB11"/>
    <w:rsid w:val="4EFB1570"/>
    <w:rsid w:val="4EFD483B"/>
    <w:rsid w:val="4F05EB70"/>
    <w:rsid w:val="4F17DB14"/>
    <w:rsid w:val="4F1DBE5A"/>
    <w:rsid w:val="4F3643D9"/>
    <w:rsid w:val="4F36F00B"/>
    <w:rsid w:val="4F394573"/>
    <w:rsid w:val="4F4A7F50"/>
    <w:rsid w:val="4F731F9E"/>
    <w:rsid w:val="4F7CA3DF"/>
    <w:rsid w:val="4F867130"/>
    <w:rsid w:val="4F87FDB4"/>
    <w:rsid w:val="4F8DD830"/>
    <w:rsid w:val="4FCCB7B9"/>
    <w:rsid w:val="4FD14B51"/>
    <w:rsid w:val="4FE09D5F"/>
    <w:rsid w:val="4FE207AE"/>
    <w:rsid w:val="4FE62506"/>
    <w:rsid w:val="4FE89536"/>
    <w:rsid w:val="4FF951D6"/>
    <w:rsid w:val="4FFC1C9B"/>
    <w:rsid w:val="4FFE460D"/>
    <w:rsid w:val="500B3DEA"/>
    <w:rsid w:val="500DDD05"/>
    <w:rsid w:val="5011E8D3"/>
    <w:rsid w:val="502714A5"/>
    <w:rsid w:val="502F13EC"/>
    <w:rsid w:val="503157FF"/>
    <w:rsid w:val="503FB95A"/>
    <w:rsid w:val="504A2C09"/>
    <w:rsid w:val="507802B2"/>
    <w:rsid w:val="50787B05"/>
    <w:rsid w:val="50AF1C87"/>
    <w:rsid w:val="50B7D50A"/>
    <w:rsid w:val="50BEA98D"/>
    <w:rsid w:val="50DBA6AD"/>
    <w:rsid w:val="50ED766D"/>
    <w:rsid w:val="50F78F79"/>
    <w:rsid w:val="51000BB7"/>
    <w:rsid w:val="51071067"/>
    <w:rsid w:val="512423E2"/>
    <w:rsid w:val="51248B5C"/>
    <w:rsid w:val="512711B6"/>
    <w:rsid w:val="51285354"/>
    <w:rsid w:val="5152F1A5"/>
    <w:rsid w:val="51577D8C"/>
    <w:rsid w:val="517518A0"/>
    <w:rsid w:val="5178C631"/>
    <w:rsid w:val="5179D099"/>
    <w:rsid w:val="519A3B23"/>
    <w:rsid w:val="51A3F2BD"/>
    <w:rsid w:val="51B33E88"/>
    <w:rsid w:val="51B79066"/>
    <w:rsid w:val="51DCB9B3"/>
    <w:rsid w:val="52004034"/>
    <w:rsid w:val="5210EE35"/>
    <w:rsid w:val="5231C3BF"/>
    <w:rsid w:val="5235B7A6"/>
    <w:rsid w:val="52410D37"/>
    <w:rsid w:val="524D5295"/>
    <w:rsid w:val="5253345A"/>
    <w:rsid w:val="525D0DC9"/>
    <w:rsid w:val="529A514E"/>
    <w:rsid w:val="52A1234F"/>
    <w:rsid w:val="52B06114"/>
    <w:rsid w:val="52CA9A21"/>
    <w:rsid w:val="52CE2A66"/>
    <w:rsid w:val="52D48612"/>
    <w:rsid w:val="52EA6653"/>
    <w:rsid w:val="52EAC8BC"/>
    <w:rsid w:val="52F2D02B"/>
    <w:rsid w:val="52FCA1D4"/>
    <w:rsid w:val="530885DA"/>
    <w:rsid w:val="53130797"/>
    <w:rsid w:val="5320CFB0"/>
    <w:rsid w:val="53246063"/>
    <w:rsid w:val="5338D586"/>
    <w:rsid w:val="533BB76C"/>
    <w:rsid w:val="533D0910"/>
    <w:rsid w:val="53412A0D"/>
    <w:rsid w:val="5344748C"/>
    <w:rsid w:val="5347825C"/>
    <w:rsid w:val="534A9876"/>
    <w:rsid w:val="537504CA"/>
    <w:rsid w:val="53790283"/>
    <w:rsid w:val="539715FC"/>
    <w:rsid w:val="53A11DAE"/>
    <w:rsid w:val="53AAC2E1"/>
    <w:rsid w:val="53AAD5A7"/>
    <w:rsid w:val="53B6D7C4"/>
    <w:rsid w:val="53C49E2B"/>
    <w:rsid w:val="53CA3FBD"/>
    <w:rsid w:val="53D9FA91"/>
    <w:rsid w:val="53E5090E"/>
    <w:rsid w:val="53F4040F"/>
    <w:rsid w:val="53F5B0C4"/>
    <w:rsid w:val="53FA0B25"/>
    <w:rsid w:val="53FADAD7"/>
    <w:rsid w:val="53FCAD5A"/>
    <w:rsid w:val="540B44E8"/>
    <w:rsid w:val="543A84C1"/>
    <w:rsid w:val="5440D835"/>
    <w:rsid w:val="5441D6DE"/>
    <w:rsid w:val="5442A9A8"/>
    <w:rsid w:val="546DE057"/>
    <w:rsid w:val="54768049"/>
    <w:rsid w:val="547F9F26"/>
    <w:rsid w:val="54839666"/>
    <w:rsid w:val="549860D5"/>
    <w:rsid w:val="54BA70C3"/>
    <w:rsid w:val="54D6DF3D"/>
    <w:rsid w:val="54E1EDFB"/>
    <w:rsid w:val="54EF8D92"/>
    <w:rsid w:val="54F53440"/>
    <w:rsid w:val="54FE10AC"/>
    <w:rsid w:val="54FEB6EB"/>
    <w:rsid w:val="55290E5E"/>
    <w:rsid w:val="5542236B"/>
    <w:rsid w:val="554875C1"/>
    <w:rsid w:val="55850A75"/>
    <w:rsid w:val="55856DD6"/>
    <w:rsid w:val="5589C415"/>
    <w:rsid w:val="55915255"/>
    <w:rsid w:val="559D766B"/>
    <w:rsid w:val="55A77B56"/>
    <w:rsid w:val="55D08A9D"/>
    <w:rsid w:val="55DCEB34"/>
    <w:rsid w:val="55DDD116"/>
    <w:rsid w:val="55E441B5"/>
    <w:rsid w:val="560E5749"/>
    <w:rsid w:val="561CC110"/>
    <w:rsid w:val="562C6826"/>
    <w:rsid w:val="5648E021"/>
    <w:rsid w:val="56592711"/>
    <w:rsid w:val="565CF683"/>
    <w:rsid w:val="566524B1"/>
    <w:rsid w:val="5669F7D0"/>
    <w:rsid w:val="567AFBDF"/>
    <w:rsid w:val="568FCC70"/>
    <w:rsid w:val="56DBE73E"/>
    <w:rsid w:val="56DBECCD"/>
    <w:rsid w:val="56FB783C"/>
    <w:rsid w:val="56FBD469"/>
    <w:rsid w:val="570FAD88"/>
    <w:rsid w:val="5743D1BD"/>
    <w:rsid w:val="5748A84B"/>
    <w:rsid w:val="574B4CB4"/>
    <w:rsid w:val="576040B2"/>
    <w:rsid w:val="57652B5D"/>
    <w:rsid w:val="576E0245"/>
    <w:rsid w:val="5778A114"/>
    <w:rsid w:val="578A3CAE"/>
    <w:rsid w:val="5795EDD7"/>
    <w:rsid w:val="57B3928F"/>
    <w:rsid w:val="57C0C533"/>
    <w:rsid w:val="57C7357B"/>
    <w:rsid w:val="57D9154B"/>
    <w:rsid w:val="57E63CCE"/>
    <w:rsid w:val="57E7FD68"/>
    <w:rsid w:val="57ED9B2F"/>
    <w:rsid w:val="57FAC65E"/>
    <w:rsid w:val="5805880C"/>
    <w:rsid w:val="580CEF2D"/>
    <w:rsid w:val="581B70C3"/>
    <w:rsid w:val="58213DE2"/>
    <w:rsid w:val="5833E688"/>
    <w:rsid w:val="583B16A7"/>
    <w:rsid w:val="585ED96F"/>
    <w:rsid w:val="58684F9E"/>
    <w:rsid w:val="58AD06C9"/>
    <w:rsid w:val="58C89285"/>
    <w:rsid w:val="58CB4AE6"/>
    <w:rsid w:val="59094F07"/>
    <w:rsid w:val="591E7DF7"/>
    <w:rsid w:val="596FD84D"/>
    <w:rsid w:val="59A8DE22"/>
    <w:rsid w:val="59C7C44D"/>
    <w:rsid w:val="59D0F6BD"/>
    <w:rsid w:val="59D52DF9"/>
    <w:rsid w:val="59DB35D3"/>
    <w:rsid w:val="59DB9A03"/>
    <w:rsid w:val="59FB3DB2"/>
    <w:rsid w:val="5A0B3F86"/>
    <w:rsid w:val="5A11BD20"/>
    <w:rsid w:val="5A191DBF"/>
    <w:rsid w:val="5A19A2F0"/>
    <w:rsid w:val="5A2C347C"/>
    <w:rsid w:val="5A3646A1"/>
    <w:rsid w:val="5A40C393"/>
    <w:rsid w:val="5A43F12F"/>
    <w:rsid w:val="5A4E053B"/>
    <w:rsid w:val="5A653532"/>
    <w:rsid w:val="5A89C3EA"/>
    <w:rsid w:val="5A8D6173"/>
    <w:rsid w:val="5A8F8833"/>
    <w:rsid w:val="5A935046"/>
    <w:rsid w:val="5AA95709"/>
    <w:rsid w:val="5AABE42E"/>
    <w:rsid w:val="5ACC2422"/>
    <w:rsid w:val="5ADCA5A1"/>
    <w:rsid w:val="5AF3A0A3"/>
    <w:rsid w:val="5AF6B6DF"/>
    <w:rsid w:val="5B010301"/>
    <w:rsid w:val="5B0CC2F9"/>
    <w:rsid w:val="5B13CF02"/>
    <w:rsid w:val="5B1AAFFA"/>
    <w:rsid w:val="5B3419C6"/>
    <w:rsid w:val="5B3434E4"/>
    <w:rsid w:val="5B5BE617"/>
    <w:rsid w:val="5B72BD7F"/>
    <w:rsid w:val="5B7D1960"/>
    <w:rsid w:val="5B80EB67"/>
    <w:rsid w:val="5B85CAA1"/>
    <w:rsid w:val="5B8D7F3F"/>
    <w:rsid w:val="5BB57AEE"/>
    <w:rsid w:val="5BC5B58B"/>
    <w:rsid w:val="5BC7CEE6"/>
    <w:rsid w:val="5BC8D654"/>
    <w:rsid w:val="5BD44AAE"/>
    <w:rsid w:val="5BFEC634"/>
    <w:rsid w:val="5C23BD85"/>
    <w:rsid w:val="5C24C20A"/>
    <w:rsid w:val="5C262B14"/>
    <w:rsid w:val="5C2E6AB7"/>
    <w:rsid w:val="5C325D19"/>
    <w:rsid w:val="5C59B48A"/>
    <w:rsid w:val="5C607D66"/>
    <w:rsid w:val="5C66C753"/>
    <w:rsid w:val="5C6CCE6B"/>
    <w:rsid w:val="5C8586F6"/>
    <w:rsid w:val="5C93A3CE"/>
    <w:rsid w:val="5CD377E9"/>
    <w:rsid w:val="5CE933E0"/>
    <w:rsid w:val="5CE9529A"/>
    <w:rsid w:val="5CEFD539"/>
    <w:rsid w:val="5D07237B"/>
    <w:rsid w:val="5D1C9C8E"/>
    <w:rsid w:val="5D2189A3"/>
    <w:rsid w:val="5D28BCA5"/>
    <w:rsid w:val="5D38B24A"/>
    <w:rsid w:val="5D3B331F"/>
    <w:rsid w:val="5D4D2A30"/>
    <w:rsid w:val="5D4E5A19"/>
    <w:rsid w:val="5D547AFC"/>
    <w:rsid w:val="5D697AE8"/>
    <w:rsid w:val="5D716C63"/>
    <w:rsid w:val="5D82DCA0"/>
    <w:rsid w:val="5D88FFC2"/>
    <w:rsid w:val="5D9B1532"/>
    <w:rsid w:val="5DA0EB6B"/>
    <w:rsid w:val="5DA22675"/>
    <w:rsid w:val="5DC02D53"/>
    <w:rsid w:val="5DE7A46A"/>
    <w:rsid w:val="5DF639AF"/>
    <w:rsid w:val="5DFE6204"/>
    <w:rsid w:val="5E1AE0CC"/>
    <w:rsid w:val="5E29A6E9"/>
    <w:rsid w:val="5E3FDBA0"/>
    <w:rsid w:val="5E433CCB"/>
    <w:rsid w:val="5E479740"/>
    <w:rsid w:val="5E4B844F"/>
    <w:rsid w:val="5E4F38CC"/>
    <w:rsid w:val="5E561895"/>
    <w:rsid w:val="5E6C7CB4"/>
    <w:rsid w:val="5E99CB3B"/>
    <w:rsid w:val="5EAAB00D"/>
    <w:rsid w:val="5EAC38A4"/>
    <w:rsid w:val="5EC0901B"/>
    <w:rsid w:val="5EC374C2"/>
    <w:rsid w:val="5ECC5040"/>
    <w:rsid w:val="5ECE86E2"/>
    <w:rsid w:val="5ED64F91"/>
    <w:rsid w:val="5F017F46"/>
    <w:rsid w:val="5F09D56E"/>
    <w:rsid w:val="5F1ABEA4"/>
    <w:rsid w:val="5F1DC067"/>
    <w:rsid w:val="5F440040"/>
    <w:rsid w:val="5F4C2F06"/>
    <w:rsid w:val="5F5B455B"/>
    <w:rsid w:val="5F5ED66A"/>
    <w:rsid w:val="5F76FBED"/>
    <w:rsid w:val="5F937A51"/>
    <w:rsid w:val="5F94A169"/>
    <w:rsid w:val="5FBCD713"/>
    <w:rsid w:val="5FE4622A"/>
    <w:rsid w:val="5FF581B2"/>
    <w:rsid w:val="600959EB"/>
    <w:rsid w:val="600DE8FE"/>
    <w:rsid w:val="603429E6"/>
    <w:rsid w:val="603F7971"/>
    <w:rsid w:val="60519181"/>
    <w:rsid w:val="6089AD11"/>
    <w:rsid w:val="60A65F69"/>
    <w:rsid w:val="60A7CB2E"/>
    <w:rsid w:val="60C88A1C"/>
    <w:rsid w:val="60CD142C"/>
    <w:rsid w:val="60D278AA"/>
    <w:rsid w:val="60D3871B"/>
    <w:rsid w:val="60ECFEBF"/>
    <w:rsid w:val="60F099A3"/>
    <w:rsid w:val="611606FC"/>
    <w:rsid w:val="611A6E08"/>
    <w:rsid w:val="6128FF27"/>
    <w:rsid w:val="6137B070"/>
    <w:rsid w:val="6155C725"/>
    <w:rsid w:val="6163B022"/>
    <w:rsid w:val="61653907"/>
    <w:rsid w:val="616AE489"/>
    <w:rsid w:val="617019CD"/>
    <w:rsid w:val="61735DB1"/>
    <w:rsid w:val="618A3EE1"/>
    <w:rsid w:val="61A0CE37"/>
    <w:rsid w:val="61A24E26"/>
    <w:rsid w:val="61A3C953"/>
    <w:rsid w:val="61EDB7EC"/>
    <w:rsid w:val="6205CE6D"/>
    <w:rsid w:val="620F9BB7"/>
    <w:rsid w:val="62141EC6"/>
    <w:rsid w:val="621B0448"/>
    <w:rsid w:val="62257D22"/>
    <w:rsid w:val="622A0864"/>
    <w:rsid w:val="62324448"/>
    <w:rsid w:val="6263ECFA"/>
    <w:rsid w:val="628DF170"/>
    <w:rsid w:val="62A12D8F"/>
    <w:rsid w:val="62AE6A79"/>
    <w:rsid w:val="62B69293"/>
    <w:rsid w:val="62C4D6EF"/>
    <w:rsid w:val="62CCB944"/>
    <w:rsid w:val="62DE4E36"/>
    <w:rsid w:val="62E231BA"/>
    <w:rsid w:val="63094385"/>
    <w:rsid w:val="631F21F2"/>
    <w:rsid w:val="63212C46"/>
    <w:rsid w:val="63306CD6"/>
    <w:rsid w:val="6345DF80"/>
    <w:rsid w:val="6346B333"/>
    <w:rsid w:val="6371C70D"/>
    <w:rsid w:val="6371D755"/>
    <w:rsid w:val="6372950A"/>
    <w:rsid w:val="6376B9CB"/>
    <w:rsid w:val="6378B796"/>
    <w:rsid w:val="638717AC"/>
    <w:rsid w:val="63899E03"/>
    <w:rsid w:val="638C46D0"/>
    <w:rsid w:val="638DFB8D"/>
    <w:rsid w:val="639A095B"/>
    <w:rsid w:val="639F9A70"/>
    <w:rsid w:val="63B7A3D7"/>
    <w:rsid w:val="63CA41F2"/>
    <w:rsid w:val="63D82A4F"/>
    <w:rsid w:val="63E6C0E1"/>
    <w:rsid w:val="642D3D6B"/>
    <w:rsid w:val="6434094E"/>
    <w:rsid w:val="643B2A77"/>
    <w:rsid w:val="6445C437"/>
    <w:rsid w:val="6449FFCA"/>
    <w:rsid w:val="64600E57"/>
    <w:rsid w:val="646167AB"/>
    <w:rsid w:val="6461CE0B"/>
    <w:rsid w:val="646398F9"/>
    <w:rsid w:val="6469310E"/>
    <w:rsid w:val="647EF26D"/>
    <w:rsid w:val="649FCBBD"/>
    <w:rsid w:val="64A4051B"/>
    <w:rsid w:val="64AFFC1F"/>
    <w:rsid w:val="64B90CBF"/>
    <w:rsid w:val="64C698A4"/>
    <w:rsid w:val="64FEA5C3"/>
    <w:rsid w:val="651E7975"/>
    <w:rsid w:val="6521447F"/>
    <w:rsid w:val="6522BF17"/>
    <w:rsid w:val="652E0E89"/>
    <w:rsid w:val="653C5135"/>
    <w:rsid w:val="654635BC"/>
    <w:rsid w:val="6547D403"/>
    <w:rsid w:val="6551F31E"/>
    <w:rsid w:val="6555DE44"/>
    <w:rsid w:val="655856EE"/>
    <w:rsid w:val="6565CBC0"/>
    <w:rsid w:val="6567C77C"/>
    <w:rsid w:val="656F9C0F"/>
    <w:rsid w:val="65A1FCE1"/>
    <w:rsid w:val="65B48F0D"/>
    <w:rsid w:val="65CD26D9"/>
    <w:rsid w:val="65D9EB2E"/>
    <w:rsid w:val="65DBBB5A"/>
    <w:rsid w:val="65DF0B89"/>
    <w:rsid w:val="65E1C069"/>
    <w:rsid w:val="65FEE442"/>
    <w:rsid w:val="65FF25F3"/>
    <w:rsid w:val="66072F80"/>
    <w:rsid w:val="660E0587"/>
    <w:rsid w:val="66522459"/>
    <w:rsid w:val="66578ADC"/>
    <w:rsid w:val="665844A0"/>
    <w:rsid w:val="66717527"/>
    <w:rsid w:val="667BDEA8"/>
    <w:rsid w:val="66C4E34A"/>
    <w:rsid w:val="66DDAF86"/>
    <w:rsid w:val="66DE59DA"/>
    <w:rsid w:val="66DFEEDE"/>
    <w:rsid w:val="66DFFF5E"/>
    <w:rsid w:val="66E8E48E"/>
    <w:rsid w:val="66F900F3"/>
    <w:rsid w:val="670AE039"/>
    <w:rsid w:val="6715A3CA"/>
    <w:rsid w:val="671B32F9"/>
    <w:rsid w:val="672528FE"/>
    <w:rsid w:val="67315998"/>
    <w:rsid w:val="67396F94"/>
    <w:rsid w:val="6740C3FF"/>
    <w:rsid w:val="67663DBB"/>
    <w:rsid w:val="676703C1"/>
    <w:rsid w:val="6785DB11"/>
    <w:rsid w:val="67A617CC"/>
    <w:rsid w:val="67AFE67C"/>
    <w:rsid w:val="67C646BB"/>
    <w:rsid w:val="67CF78AC"/>
    <w:rsid w:val="67D42619"/>
    <w:rsid w:val="67DDEEEE"/>
    <w:rsid w:val="67E48EFA"/>
    <w:rsid w:val="67F4F5EE"/>
    <w:rsid w:val="67FB47CE"/>
    <w:rsid w:val="67FC7818"/>
    <w:rsid w:val="6833ABC4"/>
    <w:rsid w:val="685A236E"/>
    <w:rsid w:val="686D81CA"/>
    <w:rsid w:val="686F459C"/>
    <w:rsid w:val="687DEFCD"/>
    <w:rsid w:val="68858452"/>
    <w:rsid w:val="68A06EAE"/>
    <w:rsid w:val="68B8919B"/>
    <w:rsid w:val="68BE3F0B"/>
    <w:rsid w:val="68BE5B0C"/>
    <w:rsid w:val="68EC56F1"/>
    <w:rsid w:val="68F7FF63"/>
    <w:rsid w:val="69020675"/>
    <w:rsid w:val="6906314F"/>
    <w:rsid w:val="690E2380"/>
    <w:rsid w:val="6918C859"/>
    <w:rsid w:val="69193424"/>
    <w:rsid w:val="694AB56A"/>
    <w:rsid w:val="694BE24D"/>
    <w:rsid w:val="69509E30"/>
    <w:rsid w:val="6950AC84"/>
    <w:rsid w:val="69528B7F"/>
    <w:rsid w:val="695A2C3B"/>
    <w:rsid w:val="696EB856"/>
    <w:rsid w:val="697786F2"/>
    <w:rsid w:val="6978F4C2"/>
    <w:rsid w:val="698A4C9F"/>
    <w:rsid w:val="699BAD5F"/>
    <w:rsid w:val="6A16790D"/>
    <w:rsid w:val="6A209875"/>
    <w:rsid w:val="6A2FBBBA"/>
    <w:rsid w:val="6A5D487A"/>
    <w:rsid w:val="6A71BB57"/>
    <w:rsid w:val="6A9652D5"/>
    <w:rsid w:val="6AB1D126"/>
    <w:rsid w:val="6AB37338"/>
    <w:rsid w:val="6AB6B161"/>
    <w:rsid w:val="6ABDBF2B"/>
    <w:rsid w:val="6ABF18C4"/>
    <w:rsid w:val="6AC2A2D4"/>
    <w:rsid w:val="6AC586AE"/>
    <w:rsid w:val="6AC7FC38"/>
    <w:rsid w:val="6AC8AF50"/>
    <w:rsid w:val="6AD30C3A"/>
    <w:rsid w:val="6AD67B5A"/>
    <w:rsid w:val="6AF921CB"/>
    <w:rsid w:val="6B12C578"/>
    <w:rsid w:val="6B2377D6"/>
    <w:rsid w:val="6B277BF5"/>
    <w:rsid w:val="6B2D979A"/>
    <w:rsid w:val="6B349A17"/>
    <w:rsid w:val="6B3EC1D7"/>
    <w:rsid w:val="6B47C162"/>
    <w:rsid w:val="6B5D54A1"/>
    <w:rsid w:val="6B65B0A6"/>
    <w:rsid w:val="6B686EBF"/>
    <w:rsid w:val="6B8558D2"/>
    <w:rsid w:val="6B868CE3"/>
    <w:rsid w:val="6B9EC9B8"/>
    <w:rsid w:val="6BA3B6CF"/>
    <w:rsid w:val="6BBB0657"/>
    <w:rsid w:val="6BBBD874"/>
    <w:rsid w:val="6BD1AC58"/>
    <w:rsid w:val="6BDB38C4"/>
    <w:rsid w:val="6BDE3CED"/>
    <w:rsid w:val="6C0259DF"/>
    <w:rsid w:val="6C087500"/>
    <w:rsid w:val="6C122CF1"/>
    <w:rsid w:val="6C15DF3B"/>
    <w:rsid w:val="6C48D9C8"/>
    <w:rsid w:val="6C553C64"/>
    <w:rsid w:val="6C55900A"/>
    <w:rsid w:val="6C626E70"/>
    <w:rsid w:val="6C655CDC"/>
    <w:rsid w:val="6C686D51"/>
    <w:rsid w:val="6C731318"/>
    <w:rsid w:val="6C8CE3E1"/>
    <w:rsid w:val="6CB4E2AF"/>
    <w:rsid w:val="6CD8AA05"/>
    <w:rsid w:val="6CDBA15F"/>
    <w:rsid w:val="6CE15C32"/>
    <w:rsid w:val="6CF4A5F6"/>
    <w:rsid w:val="6CF98B36"/>
    <w:rsid w:val="6D17B99E"/>
    <w:rsid w:val="6D1DE2DE"/>
    <w:rsid w:val="6D1F437A"/>
    <w:rsid w:val="6D49DA23"/>
    <w:rsid w:val="6D75B156"/>
    <w:rsid w:val="6D910548"/>
    <w:rsid w:val="6D9A70E7"/>
    <w:rsid w:val="6D9AE95F"/>
    <w:rsid w:val="6DAB40BC"/>
    <w:rsid w:val="6DBE8A64"/>
    <w:rsid w:val="6DC431B0"/>
    <w:rsid w:val="6DE39B9A"/>
    <w:rsid w:val="6DEB1A6E"/>
    <w:rsid w:val="6DED55EE"/>
    <w:rsid w:val="6DF0C882"/>
    <w:rsid w:val="6DF42FC6"/>
    <w:rsid w:val="6E079276"/>
    <w:rsid w:val="6E28437F"/>
    <w:rsid w:val="6E318C00"/>
    <w:rsid w:val="6E3190FC"/>
    <w:rsid w:val="6E4A4B35"/>
    <w:rsid w:val="6E58A683"/>
    <w:rsid w:val="6E5E7288"/>
    <w:rsid w:val="6E5F64D2"/>
    <w:rsid w:val="6E694320"/>
    <w:rsid w:val="6E6BB901"/>
    <w:rsid w:val="6E74F0CF"/>
    <w:rsid w:val="6E84F40C"/>
    <w:rsid w:val="6E93D710"/>
    <w:rsid w:val="6EC64747"/>
    <w:rsid w:val="6ED435A4"/>
    <w:rsid w:val="6EF37D78"/>
    <w:rsid w:val="6EFE6DB8"/>
    <w:rsid w:val="6F26ACC7"/>
    <w:rsid w:val="6F30DF15"/>
    <w:rsid w:val="6F329B09"/>
    <w:rsid w:val="6F451B29"/>
    <w:rsid w:val="6F61CCD0"/>
    <w:rsid w:val="6F81330F"/>
    <w:rsid w:val="6F83E6ED"/>
    <w:rsid w:val="6F906C3C"/>
    <w:rsid w:val="6F9B0346"/>
    <w:rsid w:val="6FA02C62"/>
    <w:rsid w:val="6FABD939"/>
    <w:rsid w:val="6FACC92B"/>
    <w:rsid w:val="6FC9F0ED"/>
    <w:rsid w:val="6FDCCE51"/>
    <w:rsid w:val="70081205"/>
    <w:rsid w:val="704A3356"/>
    <w:rsid w:val="706D1E81"/>
    <w:rsid w:val="707035B2"/>
    <w:rsid w:val="70806ECC"/>
    <w:rsid w:val="708A3CE0"/>
    <w:rsid w:val="70AA4388"/>
    <w:rsid w:val="70AF5ED1"/>
    <w:rsid w:val="70B82F0E"/>
    <w:rsid w:val="70D97EE7"/>
    <w:rsid w:val="70DF18BF"/>
    <w:rsid w:val="70EE3272"/>
    <w:rsid w:val="710F6FFC"/>
    <w:rsid w:val="71113249"/>
    <w:rsid w:val="7118B08A"/>
    <w:rsid w:val="7123F425"/>
    <w:rsid w:val="715CB5B5"/>
    <w:rsid w:val="71659938"/>
    <w:rsid w:val="716F802F"/>
    <w:rsid w:val="71944D69"/>
    <w:rsid w:val="719A1F80"/>
    <w:rsid w:val="719E06BE"/>
    <w:rsid w:val="71C07124"/>
    <w:rsid w:val="71E580FF"/>
    <w:rsid w:val="71FCCA94"/>
    <w:rsid w:val="71FDE9FC"/>
    <w:rsid w:val="72084F11"/>
    <w:rsid w:val="7208648D"/>
    <w:rsid w:val="7229B4AE"/>
    <w:rsid w:val="722B7047"/>
    <w:rsid w:val="724FEF10"/>
    <w:rsid w:val="7268B659"/>
    <w:rsid w:val="727B712A"/>
    <w:rsid w:val="72805DD9"/>
    <w:rsid w:val="72813CCB"/>
    <w:rsid w:val="72A33C71"/>
    <w:rsid w:val="72A4459D"/>
    <w:rsid w:val="72B06AA7"/>
    <w:rsid w:val="72B50C3B"/>
    <w:rsid w:val="72DCF515"/>
    <w:rsid w:val="7312B459"/>
    <w:rsid w:val="73302374"/>
    <w:rsid w:val="7363FA4F"/>
    <w:rsid w:val="736C2E61"/>
    <w:rsid w:val="737A3462"/>
    <w:rsid w:val="73841D26"/>
    <w:rsid w:val="73B0064D"/>
    <w:rsid w:val="73D888CB"/>
    <w:rsid w:val="73E86ED7"/>
    <w:rsid w:val="73EACCC9"/>
    <w:rsid w:val="73F3F9BA"/>
    <w:rsid w:val="73FD520F"/>
    <w:rsid w:val="740EFE61"/>
    <w:rsid w:val="741EAEF3"/>
    <w:rsid w:val="74331247"/>
    <w:rsid w:val="744001EE"/>
    <w:rsid w:val="74518639"/>
    <w:rsid w:val="745625B5"/>
    <w:rsid w:val="74602E6B"/>
    <w:rsid w:val="74641179"/>
    <w:rsid w:val="74698831"/>
    <w:rsid w:val="746D6B25"/>
    <w:rsid w:val="7489C95C"/>
    <w:rsid w:val="748AECED"/>
    <w:rsid w:val="7494376B"/>
    <w:rsid w:val="74AFED6F"/>
    <w:rsid w:val="74B1F54B"/>
    <w:rsid w:val="74C1C72C"/>
    <w:rsid w:val="74C57AEC"/>
    <w:rsid w:val="74D193EB"/>
    <w:rsid w:val="74D8AC12"/>
    <w:rsid w:val="74DA1532"/>
    <w:rsid w:val="74DB1469"/>
    <w:rsid w:val="74FFD164"/>
    <w:rsid w:val="75042730"/>
    <w:rsid w:val="7505E69E"/>
    <w:rsid w:val="75185D31"/>
    <w:rsid w:val="7518D53A"/>
    <w:rsid w:val="751F0012"/>
    <w:rsid w:val="75284C87"/>
    <w:rsid w:val="752FA2F5"/>
    <w:rsid w:val="7531A6FA"/>
    <w:rsid w:val="753CF957"/>
    <w:rsid w:val="754DAD93"/>
    <w:rsid w:val="75538442"/>
    <w:rsid w:val="755C500F"/>
    <w:rsid w:val="7572D382"/>
    <w:rsid w:val="7581F21E"/>
    <w:rsid w:val="758504CC"/>
    <w:rsid w:val="758C6000"/>
    <w:rsid w:val="758C722E"/>
    <w:rsid w:val="758D5C2C"/>
    <w:rsid w:val="75B76A97"/>
    <w:rsid w:val="75DF9789"/>
    <w:rsid w:val="75E38FA8"/>
    <w:rsid w:val="75F0182C"/>
    <w:rsid w:val="75F3D988"/>
    <w:rsid w:val="7603DAA4"/>
    <w:rsid w:val="762B0808"/>
    <w:rsid w:val="762E8D81"/>
    <w:rsid w:val="762F48E7"/>
    <w:rsid w:val="7635F725"/>
    <w:rsid w:val="764155B1"/>
    <w:rsid w:val="76620AA9"/>
    <w:rsid w:val="76725EF1"/>
    <w:rsid w:val="7680286E"/>
    <w:rsid w:val="768AE6B5"/>
    <w:rsid w:val="768DF3E5"/>
    <w:rsid w:val="769062B9"/>
    <w:rsid w:val="76AFC0E0"/>
    <w:rsid w:val="76B0165A"/>
    <w:rsid w:val="76CD3ED5"/>
    <w:rsid w:val="76CFCAAF"/>
    <w:rsid w:val="76F23159"/>
    <w:rsid w:val="7701F410"/>
    <w:rsid w:val="77023082"/>
    <w:rsid w:val="770C5C20"/>
    <w:rsid w:val="7729C913"/>
    <w:rsid w:val="772ADC69"/>
    <w:rsid w:val="77368C7C"/>
    <w:rsid w:val="773ECF98"/>
    <w:rsid w:val="7749F656"/>
    <w:rsid w:val="774B8A90"/>
    <w:rsid w:val="7765ED0D"/>
    <w:rsid w:val="77827CE4"/>
    <w:rsid w:val="778C3787"/>
    <w:rsid w:val="7797F98A"/>
    <w:rsid w:val="779D0712"/>
    <w:rsid w:val="77D3D4E3"/>
    <w:rsid w:val="77F0C16C"/>
    <w:rsid w:val="77FD3D69"/>
    <w:rsid w:val="78041E99"/>
    <w:rsid w:val="78113BA6"/>
    <w:rsid w:val="78415CC6"/>
    <w:rsid w:val="7842281B"/>
    <w:rsid w:val="785E8591"/>
    <w:rsid w:val="7874CE2F"/>
    <w:rsid w:val="78800713"/>
    <w:rsid w:val="788880B6"/>
    <w:rsid w:val="7891EE02"/>
    <w:rsid w:val="78B003D5"/>
    <w:rsid w:val="78D84557"/>
    <w:rsid w:val="78DBEAF1"/>
    <w:rsid w:val="79071113"/>
    <w:rsid w:val="791B9324"/>
    <w:rsid w:val="792529F3"/>
    <w:rsid w:val="79334CA2"/>
    <w:rsid w:val="79341AD9"/>
    <w:rsid w:val="7937B5D0"/>
    <w:rsid w:val="7950596C"/>
    <w:rsid w:val="79555754"/>
    <w:rsid w:val="797E9497"/>
    <w:rsid w:val="7987F318"/>
    <w:rsid w:val="79A65435"/>
    <w:rsid w:val="79A6DE4F"/>
    <w:rsid w:val="79BEECF5"/>
    <w:rsid w:val="79DE1D6A"/>
    <w:rsid w:val="79E4743B"/>
    <w:rsid w:val="79F12569"/>
    <w:rsid w:val="7A09709F"/>
    <w:rsid w:val="7A0DDF5F"/>
    <w:rsid w:val="7A10334E"/>
    <w:rsid w:val="7A227FFB"/>
    <w:rsid w:val="7A294219"/>
    <w:rsid w:val="7A2DF247"/>
    <w:rsid w:val="7A31E45E"/>
    <w:rsid w:val="7A3B9976"/>
    <w:rsid w:val="7A411C16"/>
    <w:rsid w:val="7A42E7EB"/>
    <w:rsid w:val="7A577490"/>
    <w:rsid w:val="7A65A2F7"/>
    <w:rsid w:val="7A838B9D"/>
    <w:rsid w:val="7A8CDC91"/>
    <w:rsid w:val="7A9755EA"/>
    <w:rsid w:val="7A9C856E"/>
    <w:rsid w:val="7AAA4A2D"/>
    <w:rsid w:val="7AB777D3"/>
    <w:rsid w:val="7AC139F7"/>
    <w:rsid w:val="7ACA3F31"/>
    <w:rsid w:val="7ADC2964"/>
    <w:rsid w:val="7ADD3E95"/>
    <w:rsid w:val="7AE0EBDB"/>
    <w:rsid w:val="7AE55CC4"/>
    <w:rsid w:val="7AE7FE32"/>
    <w:rsid w:val="7AF01C39"/>
    <w:rsid w:val="7AF97AF2"/>
    <w:rsid w:val="7B0572A4"/>
    <w:rsid w:val="7B2029D9"/>
    <w:rsid w:val="7B2D2144"/>
    <w:rsid w:val="7B2EFB78"/>
    <w:rsid w:val="7B3AA764"/>
    <w:rsid w:val="7B425018"/>
    <w:rsid w:val="7B466CC2"/>
    <w:rsid w:val="7B47E3CE"/>
    <w:rsid w:val="7B4C1053"/>
    <w:rsid w:val="7B4EE5E6"/>
    <w:rsid w:val="7B5F5F7F"/>
    <w:rsid w:val="7B643032"/>
    <w:rsid w:val="7B8A28DB"/>
    <w:rsid w:val="7B8BD296"/>
    <w:rsid w:val="7B998321"/>
    <w:rsid w:val="7BA258A0"/>
    <w:rsid w:val="7BABB2E9"/>
    <w:rsid w:val="7BBF518C"/>
    <w:rsid w:val="7BC64A35"/>
    <w:rsid w:val="7BDBBFCF"/>
    <w:rsid w:val="7BDCF52F"/>
    <w:rsid w:val="7BF23094"/>
    <w:rsid w:val="7BF608A6"/>
    <w:rsid w:val="7BF8921D"/>
    <w:rsid w:val="7BFCD367"/>
    <w:rsid w:val="7C01A681"/>
    <w:rsid w:val="7C2419E7"/>
    <w:rsid w:val="7C413423"/>
    <w:rsid w:val="7C418EBD"/>
    <w:rsid w:val="7C528486"/>
    <w:rsid w:val="7C686AB7"/>
    <w:rsid w:val="7C78C26F"/>
    <w:rsid w:val="7C7B7382"/>
    <w:rsid w:val="7CC4C8DE"/>
    <w:rsid w:val="7CDD43A5"/>
    <w:rsid w:val="7CE76CDE"/>
    <w:rsid w:val="7CE9EEF9"/>
    <w:rsid w:val="7D0636C9"/>
    <w:rsid w:val="7D1DE50B"/>
    <w:rsid w:val="7D489578"/>
    <w:rsid w:val="7D5BDBBC"/>
    <w:rsid w:val="7D5C299B"/>
    <w:rsid w:val="7D6949F4"/>
    <w:rsid w:val="7D79094A"/>
    <w:rsid w:val="7D83C3BC"/>
    <w:rsid w:val="7D87D68F"/>
    <w:rsid w:val="7D943DB0"/>
    <w:rsid w:val="7DA50626"/>
    <w:rsid w:val="7DC2041D"/>
    <w:rsid w:val="7DC4E5BE"/>
    <w:rsid w:val="7DCBBCEC"/>
    <w:rsid w:val="7DD4A4A5"/>
    <w:rsid w:val="7DD617B1"/>
    <w:rsid w:val="7DFFD925"/>
    <w:rsid w:val="7E2F37D7"/>
    <w:rsid w:val="7E3049E4"/>
    <w:rsid w:val="7E321183"/>
    <w:rsid w:val="7E4D5495"/>
    <w:rsid w:val="7E54D890"/>
    <w:rsid w:val="7E6252AC"/>
    <w:rsid w:val="7E6D5A62"/>
    <w:rsid w:val="7E9ED56A"/>
    <w:rsid w:val="7EA53ED2"/>
    <w:rsid w:val="7EC4AA6A"/>
    <w:rsid w:val="7ECD0A78"/>
    <w:rsid w:val="7EDF3EC9"/>
    <w:rsid w:val="7EE284BB"/>
    <w:rsid w:val="7EEAFB1A"/>
    <w:rsid w:val="7EEB622E"/>
    <w:rsid w:val="7EF3BACE"/>
    <w:rsid w:val="7EFFA20E"/>
    <w:rsid w:val="7F0F8A4B"/>
    <w:rsid w:val="7F1A5177"/>
    <w:rsid w:val="7F37D753"/>
    <w:rsid w:val="7F5D86CC"/>
    <w:rsid w:val="7F844799"/>
    <w:rsid w:val="7F90835F"/>
    <w:rsid w:val="7F92CAD5"/>
    <w:rsid w:val="7F94C21F"/>
    <w:rsid w:val="7FC1470E"/>
    <w:rsid w:val="7FDA1651"/>
    <w:rsid w:val="7FFF98B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B9444"/>
  <w15:chartTrackingRefBased/>
  <w15:docId w15:val="{609C3318-0A63-4150-815D-586BE063118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B52CD"/>
  </w:style>
  <w:style w:type="paragraph" w:styleId="Heading1">
    <w:name w:val="heading 1"/>
    <w:basedOn w:val="Normal"/>
    <w:next w:val="Normal"/>
    <w:link w:val="Heading1Char"/>
    <w:uiPriority w:val="9"/>
    <w:qFormat/>
    <w:rsid w:val="000A4015"/>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A4015"/>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A401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A40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A40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A40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40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40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4015"/>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0A4015"/>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0A4015"/>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0A4015"/>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0A4015"/>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0A4015"/>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0A4015"/>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0A4015"/>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0A4015"/>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0A4015"/>
    <w:rPr>
      <w:rFonts w:eastAsiaTheme="majorEastAsia" w:cstheme="majorBidi"/>
      <w:color w:val="272727" w:themeColor="text1" w:themeTint="D8"/>
    </w:rPr>
  </w:style>
  <w:style w:type="paragraph" w:styleId="Title">
    <w:name w:val="Title"/>
    <w:basedOn w:val="Normal"/>
    <w:next w:val="Normal"/>
    <w:link w:val="TitleChar"/>
    <w:uiPriority w:val="10"/>
    <w:qFormat/>
    <w:rsid w:val="000A4015"/>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0A4015"/>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0A4015"/>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0A40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4015"/>
    <w:pPr>
      <w:spacing w:before="160"/>
      <w:jc w:val="center"/>
    </w:pPr>
    <w:rPr>
      <w:i/>
      <w:iCs/>
      <w:color w:val="404040" w:themeColor="text1" w:themeTint="BF"/>
    </w:rPr>
  </w:style>
  <w:style w:type="character" w:styleId="QuoteChar" w:customStyle="1">
    <w:name w:val="Quote Char"/>
    <w:basedOn w:val="DefaultParagraphFont"/>
    <w:link w:val="Quote"/>
    <w:uiPriority w:val="29"/>
    <w:rsid w:val="000A4015"/>
    <w:rPr>
      <w:i/>
      <w:iCs/>
      <w:color w:val="404040" w:themeColor="text1" w:themeTint="BF"/>
    </w:rPr>
  </w:style>
  <w:style w:type="paragraph" w:styleId="ListParagraph">
    <w:name w:val="List Paragraph"/>
    <w:basedOn w:val="Normal"/>
    <w:uiPriority w:val="34"/>
    <w:qFormat/>
    <w:rsid w:val="000A4015"/>
    <w:pPr>
      <w:ind w:left="720"/>
      <w:contextualSpacing/>
    </w:pPr>
  </w:style>
  <w:style w:type="character" w:styleId="IntenseEmphasis">
    <w:name w:val="Intense Emphasis"/>
    <w:basedOn w:val="DefaultParagraphFont"/>
    <w:uiPriority w:val="21"/>
    <w:qFormat/>
    <w:rsid w:val="000A4015"/>
    <w:rPr>
      <w:i/>
      <w:iCs/>
      <w:color w:val="0F4761" w:themeColor="accent1" w:themeShade="BF"/>
    </w:rPr>
  </w:style>
  <w:style w:type="paragraph" w:styleId="IntenseQuote">
    <w:name w:val="Intense Quote"/>
    <w:basedOn w:val="Normal"/>
    <w:next w:val="Normal"/>
    <w:link w:val="IntenseQuoteChar"/>
    <w:uiPriority w:val="30"/>
    <w:qFormat/>
    <w:rsid w:val="000A4015"/>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0A4015"/>
    <w:rPr>
      <w:i/>
      <w:iCs/>
      <w:color w:val="0F4761" w:themeColor="accent1" w:themeShade="BF"/>
    </w:rPr>
  </w:style>
  <w:style w:type="character" w:styleId="IntenseReference">
    <w:name w:val="Intense Reference"/>
    <w:basedOn w:val="DefaultParagraphFont"/>
    <w:uiPriority w:val="32"/>
    <w:qFormat/>
    <w:rsid w:val="000A4015"/>
    <w:rPr>
      <w:b/>
      <w:bCs/>
      <w:smallCaps/>
      <w:color w:val="0F4761" w:themeColor="accent1" w:themeShade="BF"/>
      <w:spacing w:val="5"/>
    </w:rPr>
  </w:style>
  <w:style w:type="paragraph" w:styleId="ObjectivesBox" w:customStyle="1">
    <w:name w:val="Objectives Box"/>
    <w:basedOn w:val="Normal"/>
    <w:qFormat/>
    <w:rsid w:val="000A4015"/>
    <w:pPr>
      <w:pBdr>
        <w:top w:val="single" w:color="auto" w:sz="4" w:space="1"/>
        <w:left w:val="single" w:color="auto" w:sz="4" w:space="4"/>
        <w:bottom w:val="single" w:color="auto" w:sz="4" w:space="1"/>
        <w:right w:val="single" w:color="auto" w:sz="4" w:space="4"/>
      </w:pBdr>
      <w:ind w:left="112" w:right="95"/>
    </w:pPr>
  </w:style>
  <w:style w:type="paragraph" w:styleId="ObjectivesBoxHead" w:customStyle="1">
    <w:name w:val="Objectives Box Head"/>
    <w:basedOn w:val="Normal"/>
    <w:next w:val="ObjectivesBox"/>
    <w:qFormat/>
    <w:rsid w:val="000A4015"/>
    <w:pPr>
      <w:pBdr>
        <w:top w:val="single" w:color="auto" w:sz="4" w:space="1"/>
        <w:left w:val="single" w:color="auto" w:sz="4" w:space="4"/>
        <w:bottom w:val="single" w:color="auto" w:sz="4" w:space="1"/>
        <w:right w:val="single" w:color="auto" w:sz="4" w:space="4"/>
      </w:pBdr>
      <w:shd w:val="clear" w:color="auto" w:fill="DDDDDD"/>
      <w:ind w:left="112" w:right="95"/>
    </w:pPr>
    <w:rPr>
      <w:sz w:val="28"/>
      <w:szCs w:val="28"/>
    </w:rPr>
  </w:style>
  <w:style w:type="paragraph" w:styleId="LessonHead" w:customStyle="1">
    <w:name w:val="Lesson Head"/>
    <w:basedOn w:val="Heading1"/>
    <w:qFormat/>
    <w:rsid w:val="000A4015"/>
    <w:rPr>
      <w:color w:val="292929"/>
      <w:sz w:val="44"/>
      <w:szCs w:val="44"/>
    </w:rPr>
  </w:style>
  <w:style w:type="paragraph" w:styleId="LessonStep" w:customStyle="1">
    <w:name w:val="Lesson Step"/>
    <w:basedOn w:val="Heading2"/>
    <w:qFormat/>
    <w:rsid w:val="000A4015"/>
    <w:pPr>
      <w:pBdr>
        <w:top w:val="single" w:color="969696" w:sz="8" w:space="1"/>
      </w:pBdr>
      <w:tabs>
        <w:tab w:val="right" w:pos="9026"/>
      </w:tabs>
    </w:pPr>
    <w:rPr>
      <w:color w:val="000000"/>
      <w:sz w:val="28"/>
    </w:rPr>
  </w:style>
  <w:style w:type="paragraph" w:styleId="LessonStepInfo" w:customStyle="1">
    <w:name w:val="Lesson Step Info"/>
    <w:basedOn w:val="Normal"/>
    <w:qFormat/>
    <w:rsid w:val="000A4015"/>
    <w:pPr>
      <w:shd w:val="clear" w:color="auto" w:fill="DDDDDD"/>
      <w:tabs>
        <w:tab w:val="center" w:pos="4395"/>
        <w:tab w:val="right" w:pos="8789"/>
      </w:tabs>
      <w:ind w:firstLine="142"/>
      <w:outlineLvl w:val="3"/>
    </w:pPr>
    <w:rPr>
      <w:b/>
      <w:sz w:val="18"/>
    </w:rPr>
  </w:style>
  <w:style w:type="paragraph" w:styleId="LessonStepFeatureBox" w:customStyle="1">
    <w:name w:val="Lesson Step Feature Box"/>
    <w:basedOn w:val="LessonStep"/>
    <w:qFormat/>
    <w:rsid w:val="000A4015"/>
    <w:pPr>
      <w:pBdr>
        <w:top w:val="dotted" w:color="auto" w:sz="4" w:space="1"/>
        <w:left w:val="dotted" w:color="auto" w:sz="4" w:space="4"/>
        <w:bottom w:val="dotted" w:color="auto" w:sz="4" w:space="1"/>
        <w:right w:val="dotted" w:color="auto" w:sz="4" w:space="4"/>
      </w:pBdr>
      <w:tabs>
        <w:tab w:val="clear" w:pos="9026"/>
        <w:tab w:val="right" w:pos="8791"/>
      </w:tabs>
      <w:ind w:left="238" w:right="235"/>
    </w:pPr>
    <w:rPr>
      <w:sz w:val="24"/>
      <w:szCs w:val="24"/>
    </w:rPr>
  </w:style>
  <w:style w:type="paragraph" w:styleId="LessonStepInfoFeatureBox" w:customStyle="1">
    <w:name w:val="Lesson Step Info Feature Box"/>
    <w:basedOn w:val="LessonStepInfo"/>
    <w:qFormat/>
    <w:rsid w:val="000A4015"/>
    <w:pPr>
      <w:pBdr>
        <w:top w:val="dotted" w:color="auto" w:sz="4" w:space="1"/>
        <w:left w:val="dotted" w:color="auto" w:sz="4" w:space="4"/>
        <w:bottom w:val="dotted" w:color="auto" w:sz="4" w:space="1"/>
        <w:right w:val="dotted" w:color="auto" w:sz="4" w:space="4"/>
      </w:pBdr>
      <w:ind w:left="98" w:right="95"/>
    </w:pPr>
  </w:style>
  <w:style w:type="paragraph" w:styleId="LessonStepFeatureBoxText" w:customStyle="1">
    <w:name w:val="Lesson Step Feature Box Text"/>
    <w:basedOn w:val="Normal"/>
    <w:qFormat/>
    <w:rsid w:val="000A4015"/>
    <w:pPr>
      <w:pBdr>
        <w:top w:val="dotted" w:color="auto" w:sz="4" w:space="1"/>
        <w:left w:val="dotted" w:color="auto" w:sz="4" w:space="4"/>
        <w:bottom w:val="dotted" w:color="auto" w:sz="4" w:space="1"/>
        <w:right w:val="dotted" w:color="auto" w:sz="4" w:space="4"/>
      </w:pBdr>
      <w:tabs>
        <w:tab w:val="right" w:pos="8791"/>
      </w:tabs>
      <w:ind w:left="238" w:right="235"/>
    </w:pPr>
    <w:rPr>
      <w:sz w:val="20"/>
      <w:szCs w:val="20"/>
    </w:rPr>
  </w:style>
  <w:style w:type="paragraph" w:styleId="BodyTextFinal" w:customStyle="1">
    <w:name w:val="Body Text Final"/>
    <w:basedOn w:val="Normal"/>
    <w:qFormat/>
    <w:rsid w:val="000A4015"/>
    <w:pPr>
      <w:pBdr>
        <w:bottom w:val="dotted" w:color="auto" w:sz="12" w:space="1"/>
      </w:pBdr>
    </w:pPr>
  </w:style>
  <w:style w:type="paragraph" w:styleId="Body" w:customStyle="1">
    <w:name w:val="Body"/>
    <w:basedOn w:val="Normal"/>
    <w:qFormat/>
    <w:rsid w:val="000A4015"/>
    <w:pPr>
      <w:ind w:left="142" w:right="95"/>
    </w:pPr>
  </w:style>
  <w:style w:type="paragraph" w:styleId="Header">
    <w:name w:val="header"/>
    <w:basedOn w:val="Normal"/>
    <w:uiPriority w:val="99"/>
    <w:unhideWhenUsed/>
    <w:rsid w:val="000A4015"/>
    <w:pPr>
      <w:tabs>
        <w:tab w:val="center" w:pos="4680"/>
        <w:tab w:val="right" w:pos="9360"/>
      </w:tabs>
      <w:spacing w:after="0" w:line="240" w:lineRule="auto"/>
    </w:pPr>
  </w:style>
  <w:style w:type="paragraph" w:styleId="Footer">
    <w:name w:val="footer"/>
    <w:basedOn w:val="Normal"/>
    <w:uiPriority w:val="99"/>
    <w:unhideWhenUsed/>
    <w:rsid w:val="000A4015"/>
    <w:pPr>
      <w:tabs>
        <w:tab w:val="center" w:pos="4680"/>
        <w:tab w:val="right" w:pos="9360"/>
      </w:tabs>
      <w:spacing w:after="0" w:line="240" w:lineRule="auto"/>
    </w:pPr>
  </w:style>
  <w:style w:type="paragraph" w:styleId="Answerkey" w:customStyle="1">
    <w:name w:val="Answer key"/>
    <w:basedOn w:val="Normal"/>
    <w:link w:val="AnswerkeyChar"/>
    <w:uiPriority w:val="1"/>
    <w:qFormat/>
    <w:rsid w:val="000A4015"/>
    <w:pPr>
      <w:pBdr>
        <w:top w:val="single" w:color="000000" w:sz="4" w:space="4"/>
        <w:left w:val="single" w:color="000000" w:sz="4" w:space="4"/>
        <w:bottom w:val="single" w:color="000000" w:sz="4" w:space="4"/>
        <w:right w:val="single" w:color="000000" w:sz="4" w:space="4"/>
      </w:pBdr>
      <w:ind w:left="450" w:right="90" w:hanging="360"/>
    </w:pPr>
    <w:rPr>
      <w:rFonts w:eastAsiaTheme="minorEastAsia"/>
      <w:color w:val="000000" w:themeColor="text1"/>
    </w:rPr>
  </w:style>
  <w:style w:type="character" w:styleId="AnswerkeyChar" w:customStyle="1">
    <w:name w:val="Answer key Char"/>
    <w:basedOn w:val="DefaultParagraphFont"/>
    <w:link w:val="Answerkey"/>
    <w:uiPriority w:val="1"/>
    <w:rsid w:val="000A4015"/>
    <w:rPr>
      <w:rFonts w:eastAsiaTheme="minorEastAsia"/>
      <w:color w:val="000000" w:themeColor="text1"/>
    </w:rPr>
  </w:style>
  <w:style w:type="table" w:styleId="TableGrid">
    <w:name w:val="Table Grid"/>
    <w:basedOn w:val="TableNormal"/>
    <w:uiPriority w:val="59"/>
    <w:rsid w:val="000A4015"/>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CommentText">
    <w:name w:val="annotation text"/>
    <w:basedOn w:val="Normal"/>
    <w:link w:val="CommentTextChar"/>
    <w:uiPriority w:val="99"/>
    <w:unhideWhenUsed/>
    <w:rsid w:val="000A4015"/>
    <w:pPr>
      <w:spacing w:line="240" w:lineRule="auto"/>
    </w:pPr>
    <w:rPr>
      <w:sz w:val="20"/>
      <w:szCs w:val="20"/>
    </w:rPr>
  </w:style>
  <w:style w:type="character" w:styleId="CommentTextChar" w:customStyle="1">
    <w:name w:val="Comment Text Char"/>
    <w:basedOn w:val="DefaultParagraphFont"/>
    <w:link w:val="CommentText"/>
    <w:uiPriority w:val="99"/>
    <w:rsid w:val="000A4015"/>
    <w:rPr>
      <w:sz w:val="20"/>
      <w:szCs w:val="20"/>
    </w:rPr>
  </w:style>
  <w:style w:type="character" w:styleId="CommentReference">
    <w:name w:val="annotation reference"/>
    <w:basedOn w:val="DefaultParagraphFont"/>
    <w:uiPriority w:val="99"/>
    <w:semiHidden/>
    <w:unhideWhenUsed/>
    <w:rsid w:val="000A4015"/>
    <w:rPr>
      <w:sz w:val="16"/>
      <w:szCs w:val="16"/>
    </w:rPr>
  </w:style>
  <w:style w:type="paragraph" w:styleId="CommentSubject">
    <w:name w:val="annotation subject"/>
    <w:basedOn w:val="CommentText"/>
    <w:next w:val="CommentText"/>
    <w:link w:val="CommentSubjectChar"/>
    <w:uiPriority w:val="99"/>
    <w:semiHidden/>
    <w:unhideWhenUsed/>
    <w:rsid w:val="000A4015"/>
    <w:rPr>
      <w:b/>
      <w:bCs/>
    </w:rPr>
  </w:style>
  <w:style w:type="character" w:styleId="CommentSubjectChar" w:customStyle="1">
    <w:name w:val="Comment Subject Char"/>
    <w:basedOn w:val="CommentTextChar"/>
    <w:link w:val="CommentSubject"/>
    <w:uiPriority w:val="99"/>
    <w:semiHidden/>
    <w:rsid w:val="000A4015"/>
    <w:rPr>
      <w:b/>
      <w:bCs/>
      <w:sz w:val="20"/>
      <w:szCs w:val="20"/>
    </w:rPr>
  </w:style>
  <w:style w:type="paragraph" w:styleId="Audioscript" w:customStyle="1">
    <w:name w:val="Audioscript"/>
    <w:basedOn w:val="Normal"/>
    <w:uiPriority w:val="1"/>
    <w:qFormat/>
    <w:rsid w:val="0046573B"/>
    <w:pPr>
      <w:spacing w:after="0" w:line="240" w:lineRule="auto"/>
    </w:pPr>
    <w:rPr>
      <w:rFonts w:eastAsiaTheme="minorEastAsia"/>
      <w:color w:val="FF00FF"/>
    </w:rPr>
  </w:style>
  <w:style w:type="paragraph" w:styleId="Audiobrief" w:customStyle="1">
    <w:name w:val="Audio brief"/>
    <w:basedOn w:val="Normal"/>
    <w:uiPriority w:val="1"/>
    <w:qFormat/>
    <w:rsid w:val="000A4015"/>
    <w:pPr>
      <w:spacing w:after="0" w:line="240" w:lineRule="auto"/>
    </w:pPr>
    <w:rPr>
      <w:rFonts w:eastAsiaTheme="minorEastAsia"/>
      <w:i/>
      <w:iCs/>
      <w:color w:val="7F736F"/>
    </w:rPr>
  </w:style>
  <w:style w:type="paragraph" w:styleId="NoSpacing">
    <w:name w:val="No Spacing"/>
    <w:uiPriority w:val="1"/>
    <w:qFormat/>
    <w:rsid w:val="000A4015"/>
    <w:pPr>
      <w:spacing w:after="0"/>
    </w:pPr>
  </w:style>
  <w:style w:type="paragraph" w:styleId="AudioscriptBody" w:customStyle="1">
    <w:name w:val="Audioscript Body"/>
    <w:basedOn w:val="Body"/>
    <w:qFormat/>
    <w:rsid w:val="000A4015"/>
    <w:pPr>
      <w:pBdr>
        <w:left w:val="single" w:color="DDDDDD" w:sz="24" w:space="4"/>
        <w:right w:val="single" w:color="DDDDDD" w:sz="24" w:space="4"/>
      </w:pBdr>
    </w:pPr>
    <w:rPr>
      <w:lang w:val="en-US"/>
    </w:rPr>
  </w:style>
  <w:style w:type="paragraph" w:styleId="AudioscriptBodyList" w:customStyle="1">
    <w:name w:val="Audioscript Body List"/>
    <w:basedOn w:val="AudioscriptBody"/>
    <w:qFormat/>
    <w:rsid w:val="000A4015"/>
    <w:pPr>
      <w:tabs>
        <w:tab w:val="left" w:pos="567"/>
      </w:tabs>
      <w:ind w:left="567" w:hanging="425"/>
    </w:pPr>
    <w:rPr>
      <w:lang w:val="fr-FR"/>
    </w:rPr>
  </w:style>
  <w:style w:type="paragraph" w:styleId="AudioscriptDialogue" w:customStyle="1">
    <w:name w:val="Audioscript Dialogue"/>
    <w:basedOn w:val="AudioscriptBodyList"/>
    <w:qFormat/>
    <w:rsid w:val="000A4015"/>
    <w:pPr>
      <w:tabs>
        <w:tab w:val="clear" w:pos="567"/>
        <w:tab w:val="left" w:pos="1418"/>
      </w:tabs>
      <w:ind w:left="1418" w:hanging="1276"/>
    </w:pPr>
  </w:style>
  <w:style w:type="paragraph" w:styleId="AudioscriptHead" w:customStyle="1">
    <w:name w:val="Audioscript Head"/>
    <w:basedOn w:val="LessonStep"/>
    <w:qFormat/>
    <w:rsid w:val="000A4015"/>
  </w:style>
  <w:style w:type="paragraph" w:styleId="AudioscriptTrack" w:customStyle="1">
    <w:name w:val="Audioscript Track"/>
    <w:basedOn w:val="Body"/>
    <w:qFormat/>
    <w:rsid w:val="000A4015"/>
    <w:rPr>
      <w:i/>
      <w:iCs/>
      <w:sz w:val="24"/>
      <w:szCs w:val="24"/>
      <w:lang w:val="en-US"/>
    </w:rPr>
  </w:style>
  <w:style w:type="paragraph" w:styleId="LessonStepFeatureBoxList" w:customStyle="1">
    <w:name w:val="Lesson Step Feature Box List"/>
    <w:basedOn w:val="LessonStepFeatureBoxText"/>
    <w:qFormat/>
    <w:rsid w:val="000A4015"/>
    <w:pPr>
      <w:tabs>
        <w:tab w:val="left" w:pos="567"/>
      </w:tabs>
      <w:ind w:left="567" w:hanging="329"/>
    </w:pPr>
  </w:style>
  <w:style w:type="character" w:styleId="LessonStepInfoCHR" w:customStyle="1">
    <w:name w:val="Lesson Step Info CHR"/>
    <w:basedOn w:val="DefaultParagraphFont"/>
    <w:uiPriority w:val="1"/>
    <w:qFormat/>
    <w:rsid w:val="000A4015"/>
    <w:rPr>
      <w:b/>
      <w:bCs/>
      <w:sz w:val="18"/>
      <w:szCs w:val="18"/>
      <w:shd w:val="clear" w:color="auto" w:fill="DDDDDD"/>
    </w:rPr>
  </w:style>
  <w:style w:type="paragraph" w:styleId="ObjectivesBoxList" w:customStyle="1">
    <w:name w:val="Objectives Box List"/>
    <w:basedOn w:val="ObjectivesBox"/>
    <w:qFormat/>
    <w:rsid w:val="000A4015"/>
    <w:pPr>
      <w:tabs>
        <w:tab w:val="left" w:pos="426"/>
      </w:tabs>
      <w:ind w:left="426" w:hanging="314"/>
    </w:pPr>
  </w:style>
  <w:style w:type="paragraph" w:styleId="BriefAudio" w:customStyle="1">
    <w:name w:val="Brief Audio"/>
    <w:basedOn w:val="Normal"/>
    <w:uiPriority w:val="1"/>
    <w:qFormat/>
    <w:rsid w:val="0A31CAFA"/>
    <w:pPr>
      <w:spacing w:after="200" w:line="276" w:lineRule="auto"/>
      <w:ind w:left="284"/>
    </w:pPr>
    <w:rPr>
      <w:rFonts w:eastAsiaTheme="minorEastAsia"/>
      <w:i/>
      <w:iCs/>
      <w:color w:val="996633"/>
    </w:rPr>
  </w:style>
  <w:style w:type="paragraph" w:styleId="AudioScript0" w:customStyle="1">
    <w:name w:val="Audio Script"/>
    <w:basedOn w:val="Normal"/>
    <w:uiPriority w:val="1"/>
    <w:qFormat/>
    <w:rsid w:val="0A31CAFA"/>
    <w:pPr>
      <w:tabs>
        <w:tab w:val="left" w:pos="1134"/>
      </w:tabs>
      <w:spacing w:after="200" w:line="276" w:lineRule="auto"/>
      <w:ind w:left="1134" w:hanging="850"/>
    </w:pPr>
    <w:rPr>
      <w:rFonts w:eastAsiaTheme="minorEastAsia"/>
    </w:rPr>
  </w:style>
  <w:style w:type="paragraph" w:styleId="Normal0" w:customStyle="1">
    <w:name w:val="Normal0"/>
    <w:basedOn w:val="Normal"/>
    <w:uiPriority w:val="1"/>
    <w:qFormat/>
    <w:rsid w:val="0A31CAFA"/>
    <w:pPr>
      <w:spacing w:after="200" w:line="276" w:lineRule="auto"/>
    </w:pPr>
    <w:rPr>
      <w:rFonts w:eastAsiaTheme="minorEastAsia"/>
      <w:lang w:eastAsia="ja-JP"/>
    </w:rPr>
  </w:style>
  <w:style w:type="paragraph" w:styleId="paragraph" w:customStyle="1">
    <w:name w:val="paragraph"/>
    <w:basedOn w:val="Normal"/>
    <w:rsid w:val="00BA6BA0"/>
    <w:pPr>
      <w:spacing w:before="100" w:beforeAutospacing="1" w:after="100" w:afterAutospacing="1" w:line="240" w:lineRule="auto"/>
    </w:pPr>
    <w:rPr>
      <w:rFonts w:ascii="Times New Roman" w:hAnsi="Times New Roman" w:eastAsia="Times New Roman" w:cs="Times New Roman"/>
      <w:kern w:val="0"/>
      <w:sz w:val="24"/>
      <w:szCs w:val="24"/>
      <w:lang w:val="es-MX" w:eastAsia="es-MX"/>
      <w14:ligatures w14:val="none"/>
    </w:rPr>
  </w:style>
  <w:style w:type="character" w:styleId="normaltextrun" w:customStyle="1">
    <w:name w:val="normaltextrun"/>
    <w:basedOn w:val="DefaultParagraphFont"/>
    <w:rsid w:val="00BA6BA0"/>
  </w:style>
  <w:style w:type="character" w:styleId="eop" w:customStyle="1">
    <w:name w:val="eop"/>
    <w:basedOn w:val="DefaultParagraphFont"/>
    <w:rsid w:val="00BA6BA0"/>
  </w:style>
  <w:style w:type="character" w:styleId="Hyperlink">
    <w:name w:val="Hyperlink"/>
    <w:basedOn w:val="DefaultParagraphFont"/>
    <w:uiPriority w:val="99"/>
    <w:unhideWhenUsed/>
    <w:rsid w:val="007600A1"/>
    <w:rPr>
      <w:color w:val="467886" w:themeColor="hyperlink"/>
      <w:u w:val="single"/>
    </w:rPr>
  </w:style>
  <w:style w:type="character" w:styleId="UnresolvedMention">
    <w:name w:val="Unresolved Mention"/>
    <w:basedOn w:val="DefaultParagraphFont"/>
    <w:uiPriority w:val="99"/>
    <w:semiHidden/>
    <w:unhideWhenUsed/>
    <w:rsid w:val="007600A1"/>
    <w:rPr>
      <w:color w:val="605E5C"/>
      <w:shd w:val="clear" w:color="auto" w:fill="E1DFDD"/>
    </w:rPr>
  </w:style>
  <w:style w:type="paragraph" w:styleId="NormalWeb">
    <w:name w:val="Normal (Web)"/>
    <w:basedOn w:val="Normal"/>
    <w:uiPriority w:val="99"/>
    <w:unhideWhenUsed/>
    <w:rsid w:val="0074696C"/>
    <w:pPr>
      <w:spacing w:before="100" w:beforeAutospacing="1" w:after="100" w:afterAutospacing="1" w:line="276" w:lineRule="auto"/>
    </w:pPr>
    <w:rPr>
      <w:kern w:val="0"/>
      <w14:ligatures w14:val="none"/>
    </w:rPr>
  </w:style>
  <w:style w:type="paragraph" w:styleId="Revision">
    <w:name w:val="Revision"/>
    <w:hidden/>
    <w:uiPriority w:val="99"/>
    <w:semiHidden/>
    <w:rsid w:val="00BB44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612126">
      <w:bodyDiv w:val="1"/>
      <w:marLeft w:val="0"/>
      <w:marRight w:val="0"/>
      <w:marTop w:val="0"/>
      <w:marBottom w:val="0"/>
      <w:divBdr>
        <w:top w:val="none" w:sz="0" w:space="0" w:color="auto"/>
        <w:left w:val="none" w:sz="0" w:space="0" w:color="auto"/>
        <w:bottom w:val="none" w:sz="0" w:space="0" w:color="auto"/>
        <w:right w:val="none" w:sz="0" w:space="0" w:color="auto"/>
      </w:divBdr>
      <w:divsChild>
        <w:div w:id="102307891">
          <w:marLeft w:val="0"/>
          <w:marRight w:val="0"/>
          <w:marTop w:val="0"/>
          <w:marBottom w:val="0"/>
          <w:divBdr>
            <w:top w:val="none" w:sz="0" w:space="0" w:color="auto"/>
            <w:left w:val="none" w:sz="0" w:space="0" w:color="auto"/>
            <w:bottom w:val="none" w:sz="0" w:space="0" w:color="auto"/>
            <w:right w:val="none" w:sz="0" w:space="0" w:color="auto"/>
          </w:divBdr>
        </w:div>
        <w:div w:id="577055497">
          <w:marLeft w:val="0"/>
          <w:marRight w:val="0"/>
          <w:marTop w:val="0"/>
          <w:marBottom w:val="0"/>
          <w:divBdr>
            <w:top w:val="none" w:sz="0" w:space="0" w:color="auto"/>
            <w:left w:val="none" w:sz="0" w:space="0" w:color="auto"/>
            <w:bottom w:val="none" w:sz="0" w:space="0" w:color="auto"/>
            <w:right w:val="none" w:sz="0" w:space="0" w:color="auto"/>
          </w:divBdr>
        </w:div>
        <w:div w:id="1351103733">
          <w:marLeft w:val="0"/>
          <w:marRight w:val="0"/>
          <w:marTop w:val="0"/>
          <w:marBottom w:val="0"/>
          <w:divBdr>
            <w:top w:val="none" w:sz="0" w:space="0" w:color="auto"/>
            <w:left w:val="none" w:sz="0" w:space="0" w:color="auto"/>
            <w:bottom w:val="none" w:sz="0" w:space="0" w:color="auto"/>
            <w:right w:val="none" w:sz="0" w:space="0" w:color="auto"/>
          </w:divBdr>
        </w:div>
        <w:div w:id="1632906192">
          <w:marLeft w:val="0"/>
          <w:marRight w:val="0"/>
          <w:marTop w:val="0"/>
          <w:marBottom w:val="0"/>
          <w:divBdr>
            <w:top w:val="none" w:sz="0" w:space="0" w:color="auto"/>
            <w:left w:val="none" w:sz="0" w:space="0" w:color="auto"/>
            <w:bottom w:val="none" w:sz="0" w:space="0" w:color="auto"/>
            <w:right w:val="none" w:sz="0" w:space="0" w:color="auto"/>
          </w:divBdr>
        </w:div>
        <w:div w:id="1799881574">
          <w:marLeft w:val="0"/>
          <w:marRight w:val="0"/>
          <w:marTop w:val="0"/>
          <w:marBottom w:val="0"/>
          <w:divBdr>
            <w:top w:val="none" w:sz="0" w:space="0" w:color="auto"/>
            <w:left w:val="none" w:sz="0" w:space="0" w:color="auto"/>
            <w:bottom w:val="none" w:sz="0" w:space="0" w:color="auto"/>
            <w:right w:val="none" w:sz="0" w:space="0" w:color="auto"/>
          </w:divBdr>
        </w:div>
      </w:divsChild>
    </w:div>
    <w:div w:id="286786451">
      <w:bodyDiv w:val="1"/>
      <w:marLeft w:val="0"/>
      <w:marRight w:val="0"/>
      <w:marTop w:val="0"/>
      <w:marBottom w:val="0"/>
      <w:divBdr>
        <w:top w:val="none" w:sz="0" w:space="0" w:color="auto"/>
        <w:left w:val="none" w:sz="0" w:space="0" w:color="auto"/>
        <w:bottom w:val="none" w:sz="0" w:space="0" w:color="auto"/>
        <w:right w:val="none" w:sz="0" w:space="0" w:color="auto"/>
      </w:divBdr>
      <w:divsChild>
        <w:div w:id="1262570117">
          <w:marLeft w:val="0"/>
          <w:marRight w:val="0"/>
          <w:marTop w:val="0"/>
          <w:marBottom w:val="0"/>
          <w:divBdr>
            <w:top w:val="none" w:sz="0" w:space="0" w:color="auto"/>
            <w:left w:val="none" w:sz="0" w:space="0" w:color="auto"/>
            <w:bottom w:val="none" w:sz="0" w:space="0" w:color="auto"/>
            <w:right w:val="none" w:sz="0" w:space="0" w:color="auto"/>
          </w:divBdr>
        </w:div>
        <w:div w:id="1756585070">
          <w:marLeft w:val="0"/>
          <w:marRight w:val="0"/>
          <w:marTop w:val="0"/>
          <w:marBottom w:val="0"/>
          <w:divBdr>
            <w:top w:val="none" w:sz="0" w:space="0" w:color="auto"/>
            <w:left w:val="none" w:sz="0" w:space="0" w:color="auto"/>
            <w:bottom w:val="none" w:sz="0" w:space="0" w:color="auto"/>
            <w:right w:val="none" w:sz="0" w:space="0" w:color="auto"/>
          </w:divBdr>
        </w:div>
      </w:divsChild>
    </w:div>
    <w:div w:id="1398086100">
      <w:bodyDiv w:val="1"/>
      <w:marLeft w:val="0"/>
      <w:marRight w:val="0"/>
      <w:marTop w:val="0"/>
      <w:marBottom w:val="0"/>
      <w:divBdr>
        <w:top w:val="none" w:sz="0" w:space="0" w:color="auto"/>
        <w:left w:val="none" w:sz="0" w:space="0" w:color="auto"/>
        <w:bottom w:val="none" w:sz="0" w:space="0" w:color="auto"/>
        <w:right w:val="none" w:sz="0" w:space="0" w:color="auto"/>
      </w:divBdr>
      <w:divsChild>
        <w:div w:id="60948669">
          <w:marLeft w:val="0"/>
          <w:marRight w:val="0"/>
          <w:marTop w:val="0"/>
          <w:marBottom w:val="0"/>
          <w:divBdr>
            <w:top w:val="none" w:sz="0" w:space="0" w:color="auto"/>
            <w:left w:val="none" w:sz="0" w:space="0" w:color="auto"/>
            <w:bottom w:val="none" w:sz="0" w:space="0" w:color="auto"/>
            <w:right w:val="none" w:sz="0" w:space="0" w:color="auto"/>
          </w:divBdr>
        </w:div>
        <w:div w:id="128057421">
          <w:marLeft w:val="0"/>
          <w:marRight w:val="0"/>
          <w:marTop w:val="0"/>
          <w:marBottom w:val="0"/>
          <w:divBdr>
            <w:top w:val="none" w:sz="0" w:space="0" w:color="auto"/>
            <w:left w:val="none" w:sz="0" w:space="0" w:color="auto"/>
            <w:bottom w:val="none" w:sz="0" w:space="0" w:color="auto"/>
            <w:right w:val="none" w:sz="0" w:space="0" w:color="auto"/>
          </w:divBdr>
        </w:div>
        <w:div w:id="331420532">
          <w:marLeft w:val="0"/>
          <w:marRight w:val="0"/>
          <w:marTop w:val="0"/>
          <w:marBottom w:val="0"/>
          <w:divBdr>
            <w:top w:val="none" w:sz="0" w:space="0" w:color="auto"/>
            <w:left w:val="none" w:sz="0" w:space="0" w:color="auto"/>
            <w:bottom w:val="none" w:sz="0" w:space="0" w:color="auto"/>
            <w:right w:val="none" w:sz="0" w:space="0" w:color="auto"/>
          </w:divBdr>
        </w:div>
        <w:div w:id="897479585">
          <w:marLeft w:val="0"/>
          <w:marRight w:val="0"/>
          <w:marTop w:val="0"/>
          <w:marBottom w:val="0"/>
          <w:divBdr>
            <w:top w:val="none" w:sz="0" w:space="0" w:color="auto"/>
            <w:left w:val="none" w:sz="0" w:space="0" w:color="auto"/>
            <w:bottom w:val="none" w:sz="0" w:space="0" w:color="auto"/>
            <w:right w:val="none" w:sz="0" w:space="0" w:color="auto"/>
          </w:divBdr>
        </w:div>
        <w:div w:id="1266110013">
          <w:marLeft w:val="0"/>
          <w:marRight w:val="0"/>
          <w:marTop w:val="0"/>
          <w:marBottom w:val="0"/>
          <w:divBdr>
            <w:top w:val="none" w:sz="0" w:space="0" w:color="auto"/>
            <w:left w:val="none" w:sz="0" w:space="0" w:color="auto"/>
            <w:bottom w:val="none" w:sz="0" w:space="0" w:color="auto"/>
            <w:right w:val="none" w:sz="0" w:space="0" w:color="auto"/>
          </w:divBdr>
        </w:div>
      </w:divsChild>
    </w:div>
    <w:div w:id="1733114542">
      <w:bodyDiv w:val="1"/>
      <w:marLeft w:val="0"/>
      <w:marRight w:val="0"/>
      <w:marTop w:val="0"/>
      <w:marBottom w:val="0"/>
      <w:divBdr>
        <w:top w:val="none" w:sz="0" w:space="0" w:color="auto"/>
        <w:left w:val="none" w:sz="0" w:space="0" w:color="auto"/>
        <w:bottom w:val="none" w:sz="0" w:space="0" w:color="auto"/>
        <w:right w:val="none" w:sz="0" w:space="0" w:color="auto"/>
      </w:divBdr>
      <w:divsChild>
        <w:div w:id="541792092">
          <w:marLeft w:val="0"/>
          <w:marRight w:val="0"/>
          <w:marTop w:val="0"/>
          <w:marBottom w:val="0"/>
          <w:divBdr>
            <w:top w:val="none" w:sz="0" w:space="0" w:color="auto"/>
            <w:left w:val="none" w:sz="0" w:space="0" w:color="auto"/>
            <w:bottom w:val="none" w:sz="0" w:space="0" w:color="auto"/>
            <w:right w:val="none" w:sz="0" w:space="0" w:color="auto"/>
          </w:divBdr>
        </w:div>
        <w:div w:id="8038900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microsoft.com/office/2020/10/relationships/intelligence" Target="intelligence2.xml" Id="rId17" /><Relationship Type="http://schemas.openxmlformats.org/officeDocument/2006/relationships/customXml" Target="../customXml/item2.xml" Id="rId2" /><Relationship Type="http://schemas.microsoft.com/office/2019/05/relationships/documenttasks" Target="documenttasks/documenttasks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documenttasks/documenttasks1.xml><?xml version="1.0" encoding="utf-8"?>
<t:Tasks xmlns:t="http://schemas.microsoft.com/office/tasks/2019/documenttasks" xmlns:oel="http://schemas.microsoft.com/office/2019/extlst">
  <t:Task id="{2F69E7A7-3C62-42A0-A371-5B20A6CA9124}">
    <t:Anchor>
      <t:Comment id="1468022131"/>
    </t:Anchor>
    <t:History>
      <t:Event id="{9A40B4B8-286B-4BA1-BC8C-78E9FE448398}" time="2025-10-02T14:35:35.599Z">
        <t:Attribution userId="S::ddo0629@springernature.com::30b12b90-51a9-4788-90f0-eb8790f98d99" userProvider="AD" userName="Deborah Durant"/>
        <t:Anchor>
          <t:Comment id="1468022131"/>
        </t:Anchor>
        <t:Create/>
      </t:Event>
      <t:Event id="{10D7B021-3DA4-4C75-BB67-573E833FEB40}" time="2025-10-02T14:35:35.599Z">
        <t:Attribution userId="S::ddo0629@springernature.com::30b12b90-51a9-4788-90f0-eb8790f98d99" userProvider="AD" userName="Deborah Durant"/>
        <t:Anchor>
          <t:Comment id="1468022131"/>
        </t:Anchor>
        <t:Assign userId="S::ect2237@springernature.com::a6dcf390-c8c2-4dc5-9113-13eb133f9ed7" userProvider="AD" userName="Eduarda Nicoletti"/>
      </t:Event>
      <t:Event id="{217A607B-7B52-4CD8-BE07-DE59BBF278E5}" time="2025-10-02T14:35:35.599Z">
        <t:Attribution userId="S::ddo0629@springernature.com::30b12b90-51a9-4788-90f0-eb8790f98d99" userProvider="AD" userName="Deborah Durant"/>
        <t:Anchor>
          <t:Comment id="1468022131"/>
        </t:Anchor>
        <t:SetTitle title="@Eduarda Nicoletti we'll need to incorporate this format into the audioscript on the TZ so Ts understand the track naming convention related to the longer file names"/>
      </t:Event>
    </t:History>
  </t:Task>
  <t:Task id="{F3D5ED98-69EC-4B4E-B589-CD764C2B36AE}">
    <t:Anchor>
      <t:Comment id="428580212"/>
    </t:Anchor>
    <t:History>
      <t:Event id="{DC109D21-47D8-4FC0-9DA2-AEDD6D01B22B}" time="2025-10-02T14:32:37.941Z">
        <t:Attribution userId="S::ddo0629@springernature.com::30b12b90-51a9-4788-90f0-eb8790f98d99" userProvider="AD" userName="Deborah Durant"/>
        <t:Anchor>
          <t:Comment id="428580212"/>
        </t:Anchor>
        <t:Create/>
      </t:Event>
      <t:Event id="{B3F67071-0537-45DC-B7E3-1BCD4F6D182E}" time="2025-10-02T14:32:37.941Z">
        <t:Attribution userId="S::ddo0629@springernature.com::30b12b90-51a9-4788-90f0-eb8790f98d99" userProvider="AD" userName="Deborah Durant"/>
        <t:Anchor>
          <t:Comment id="428580212"/>
        </t:Anchor>
        <t:Assign userId="S::ect2237@springernature.com::a6dcf390-c8c2-4dc5-9113-13eb133f9ed7" userProvider="AD" userName="Eduarda Nicoletti"/>
      </t:Event>
      <t:Event id="{0A0236CA-67BD-4AEB-ADB8-9F28EE6BF763}" time="2025-10-02T14:32:37.941Z">
        <t:Attribution userId="S::ddo0629@springernature.com::30b12b90-51a9-4788-90f0-eb8790f98d99" userProvider="AD" userName="Deborah Durant"/>
        <t:Anchor>
          <t:Comment id="428580212"/>
        </t:Anchor>
        <t:SetTitle title="@Eduarda Nicoletti Please flag on an editorial checklist for these that any game/activity references will need to be crosschecked against the content edited TB"/>
      </t:Event>
    </t:History>
  </t:Task>
</t:Task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cb7bcbe-78d5-4388-a7ec-1f5835c9a8ad" xsi:nil="true"/>
    <lcf76f155ced4ddcb4097134ff3c332f xmlns="c2054961-9ca7-4b1d-a938-221454b1fa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12CF62C539F3A4CAFFF5385648CD41C" ma:contentTypeVersion="14" ma:contentTypeDescription="Create a new document." ma:contentTypeScope="" ma:versionID="ca715fe8031f1bfeb75072ed411d8a84">
  <xsd:schema xmlns:xsd="http://www.w3.org/2001/XMLSchema" xmlns:xs="http://www.w3.org/2001/XMLSchema" xmlns:p="http://schemas.microsoft.com/office/2006/metadata/properties" xmlns:ns2="c2054961-9ca7-4b1d-a938-221454b1fa5d" xmlns:ns3="0cb7bcbe-78d5-4388-a7ec-1f5835c9a8ad" targetNamespace="http://schemas.microsoft.com/office/2006/metadata/properties" ma:root="true" ma:fieldsID="e35472931c4a15660a03167b77259e22" ns2:_="" ns3:_="">
    <xsd:import namespace="c2054961-9ca7-4b1d-a938-221454b1fa5d"/>
    <xsd:import namespace="0cb7bcbe-78d5-4388-a7ec-1f5835c9a8a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054961-9ca7-4b1d-a938-221454b1fa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fb58666-e629-4e5a-b780-b8dcc15b318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b7bcbe-78d5-4388-a7ec-1f5835c9a8a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27a992f-a168-49ad-bfce-042d5a53bcdb}" ma:internalName="TaxCatchAll" ma:showField="CatchAllData" ma:web="0cb7bcbe-78d5-4388-a7ec-1f5835c9a8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62557-2FFD-4B36-A896-E8F9A8F72DAA}">
  <ds:schemaRefs>
    <ds:schemaRef ds:uri="http://purl.org/dc/dcmitype/"/>
    <ds:schemaRef ds:uri="http://purl.org/dc/elements/1.1/"/>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www.w3.org/XML/1998/namespace"/>
    <ds:schemaRef ds:uri="0cb7bcbe-78d5-4388-a7ec-1f5835c9a8ad"/>
    <ds:schemaRef ds:uri="c2054961-9ca7-4b1d-a938-221454b1fa5d"/>
    <ds:schemaRef ds:uri="http://schemas.microsoft.com/office/2006/metadata/properties"/>
  </ds:schemaRefs>
</ds:datastoreItem>
</file>

<file path=customXml/itemProps2.xml><?xml version="1.0" encoding="utf-8"?>
<ds:datastoreItem xmlns:ds="http://schemas.openxmlformats.org/officeDocument/2006/customXml" ds:itemID="{1B5DDD8A-EE3A-4C64-98AC-A1C758984F76}">
  <ds:schemaRefs>
    <ds:schemaRef ds:uri="http://schemas.openxmlformats.org/officeDocument/2006/bibliography"/>
  </ds:schemaRefs>
</ds:datastoreItem>
</file>

<file path=customXml/itemProps3.xml><?xml version="1.0" encoding="utf-8"?>
<ds:datastoreItem xmlns:ds="http://schemas.openxmlformats.org/officeDocument/2006/customXml" ds:itemID="{7729ADC1-B0DD-4FCA-BE55-1749B5856C6F}">
  <ds:schemaRefs>
    <ds:schemaRef ds:uri="http://schemas.microsoft.com/sharepoint/v3/contenttype/forms"/>
  </ds:schemaRefs>
</ds:datastoreItem>
</file>

<file path=customXml/itemProps4.xml><?xml version="1.0" encoding="utf-8"?>
<ds:datastoreItem xmlns:ds="http://schemas.openxmlformats.org/officeDocument/2006/customXml" ds:itemID="{16F50CC6-9C3A-4CB4-8031-5186EA3106B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Springer Nature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Lester Hawksby</dc:creator>
  <cp:keywords/>
  <dc:description/>
  <cp:lastModifiedBy>Deborah Durant</cp:lastModifiedBy>
  <cp:revision>2273</cp:revision>
  <dcterms:created xsi:type="dcterms:W3CDTF">2025-09-10T18:22:00Z</dcterms:created>
  <dcterms:modified xsi:type="dcterms:W3CDTF">2025-10-14T18:49:02Z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0x010100A12CF62C539F3A4CAFFF5385648CD41C</vt:lpwstr>
  </property>
  <property fmtid="{D5CDD505-2E9C-101B-9397-08002B2CF9AE}" pid="3" name="MediaServiceImageTags">
    <vt:lpwstr/>
  </property>
</Properties>
</file>